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621A0E6" w14:textId="098CDA1D" w:rsidR="00FA1251" w:rsidRPr="00642525" w:rsidRDefault="00FA1251" w:rsidP="00FA1251">
      <w:pPr>
        <w:pStyle w:val="TITRE"/>
        <w:rPr>
          <w:rFonts w:ascii="Ottawa" w:hAnsi="Ottawa"/>
          <w:b w:val="0"/>
          <w:spacing w:val="60"/>
          <w:lang w:val="en-IE"/>
        </w:rPr>
      </w:pPr>
      <w:r w:rsidRPr="00642525">
        <w:rPr>
          <w:rFonts w:ascii="Ottawa" w:hAnsi="Ottawa"/>
          <w:b w:val="0"/>
          <w:spacing w:val="60"/>
          <w:lang w:val="en-IE"/>
        </w:rPr>
        <w:t>Chapter 2.</w:t>
      </w:r>
      <w:r w:rsidR="00B34ED4" w:rsidRPr="00642525">
        <w:rPr>
          <w:rFonts w:ascii="Ottawa" w:hAnsi="Ottawa"/>
          <w:b w:val="0"/>
          <w:spacing w:val="60"/>
          <w:lang w:val="en-IE"/>
        </w:rPr>
        <w:t>1</w:t>
      </w:r>
      <w:r w:rsidRPr="00642525">
        <w:rPr>
          <w:rFonts w:ascii="Ottawa" w:hAnsi="Ottawa"/>
          <w:b w:val="0"/>
          <w:spacing w:val="60"/>
          <w:lang w:val="en-IE"/>
        </w:rPr>
        <w:t>.</w:t>
      </w:r>
      <w:r w:rsidR="00B34ED4" w:rsidRPr="00642525">
        <w:rPr>
          <w:rFonts w:ascii="Ottawa" w:hAnsi="Ottawa"/>
          <w:b w:val="0"/>
          <w:spacing w:val="60"/>
          <w:lang w:val="en-IE"/>
        </w:rPr>
        <w:t>2</w:t>
      </w:r>
      <w:r w:rsidRPr="00642525">
        <w:rPr>
          <w:rFonts w:ascii="Ottawa" w:hAnsi="Ottawa"/>
          <w:b w:val="0"/>
          <w:spacing w:val="60"/>
          <w:lang w:val="en-IE"/>
        </w:rPr>
        <w:t>.</w:t>
      </w:r>
    </w:p>
    <w:p w14:paraId="049A3F8D" w14:textId="7A48E28B" w:rsidR="00B34ED4" w:rsidRPr="00137BDB" w:rsidRDefault="00FA1251" w:rsidP="00B34ED4">
      <w:pPr>
        <w:pStyle w:val="Chaptertitle"/>
        <w:rPr>
          <w:lang w:val="en-IE"/>
        </w:rPr>
      </w:pPr>
      <w:r w:rsidRPr="00137BDB">
        <w:rPr>
          <w:lang w:val="en-IE"/>
        </w:rPr>
        <w:t xml:space="preserve">biotechnology </w:t>
      </w:r>
      <w:r w:rsidR="00DE3F89" w:rsidRPr="00137BDB">
        <w:rPr>
          <w:lang w:val="en-IE"/>
        </w:rPr>
        <w:t xml:space="preserve">ADVANCES </w:t>
      </w:r>
      <w:r w:rsidRPr="00137BDB">
        <w:rPr>
          <w:lang w:val="en-IE"/>
        </w:rPr>
        <w:t xml:space="preserve">in THE diagnosis </w:t>
      </w:r>
      <w:r w:rsidRPr="00137BDB">
        <w:rPr>
          <w:lang w:val="en-IE"/>
        </w:rPr>
        <w:br/>
        <w:t>of infectious diseases</w:t>
      </w:r>
      <w:r w:rsidR="00B34ED4" w:rsidRPr="00137BDB">
        <w:rPr>
          <w:lang w:val="en-IE"/>
        </w:rPr>
        <w:t xml:space="preserve"> </w:t>
      </w:r>
    </w:p>
    <w:p w14:paraId="17B8DA3B" w14:textId="77777777" w:rsidR="00B34ED4" w:rsidRPr="00137BDB" w:rsidRDefault="00B34ED4" w:rsidP="00B34ED4">
      <w:pPr>
        <w:tabs>
          <w:tab w:val="left" w:pos="-720"/>
        </w:tabs>
        <w:spacing w:before="1200" w:after="240"/>
        <w:jc w:val="center"/>
        <w:rPr>
          <w:rFonts w:ascii="Ottawa" w:hAnsi="Ottawa"/>
          <w:b/>
          <w:bCs/>
          <w:caps/>
          <w:lang w:val="en-IE" w:eastAsia="fr-FR"/>
        </w:rPr>
      </w:pPr>
      <w:r w:rsidRPr="00137BDB">
        <w:rPr>
          <w:rFonts w:ascii="Ottawa" w:hAnsi="Ottawa"/>
          <w:b/>
          <w:bCs/>
          <w:caps/>
          <w:lang w:val="en-IE" w:eastAsia="fr-FR"/>
        </w:rPr>
        <w:t>introduction</w:t>
      </w:r>
    </w:p>
    <w:p w14:paraId="45609659" w14:textId="2230AA2A" w:rsidR="00583500" w:rsidRPr="00137BDB" w:rsidRDefault="00583500" w:rsidP="006F2B21">
      <w:pPr>
        <w:pStyle w:val="sumtexte"/>
        <w:jc w:val="both"/>
        <w:rPr>
          <w:lang w:val="en-IE"/>
        </w:rPr>
      </w:pPr>
      <w:r w:rsidRPr="00137BDB">
        <w:rPr>
          <w:lang w:val="en-IE"/>
        </w:rPr>
        <w:t xml:space="preserve">Modern </w:t>
      </w:r>
      <w:r w:rsidRPr="00272B8D">
        <w:rPr>
          <w:strike/>
          <w:highlight w:val="yellow"/>
          <w:lang w:val="en-IE"/>
        </w:rPr>
        <w:t xml:space="preserve">concepts </w:t>
      </w:r>
      <w:r w:rsidR="00CD6E3F" w:rsidRPr="00272B8D">
        <w:rPr>
          <w:highlight w:val="yellow"/>
          <w:u w:val="double"/>
          <w:lang w:val="en-IE"/>
        </w:rPr>
        <w:t>methods</w:t>
      </w:r>
      <w:r w:rsidR="00CD6E3F" w:rsidRPr="00137BDB">
        <w:rPr>
          <w:lang w:val="en-IE"/>
        </w:rPr>
        <w:t xml:space="preserve"> </w:t>
      </w:r>
      <w:r w:rsidRPr="00137BDB">
        <w:rPr>
          <w:lang w:val="en-IE"/>
        </w:rPr>
        <w:t xml:space="preserve">of livestock </w:t>
      </w:r>
      <w:r w:rsidRPr="00272B8D">
        <w:rPr>
          <w:strike/>
          <w:highlight w:val="yellow"/>
          <w:lang w:val="en-IE"/>
        </w:rPr>
        <w:t xml:space="preserve">breeding </w:t>
      </w:r>
      <w:r w:rsidR="00C66F41" w:rsidRPr="00272B8D">
        <w:rPr>
          <w:highlight w:val="yellow"/>
          <w:u w:val="double"/>
          <w:lang w:val="en-IE"/>
        </w:rPr>
        <w:t>production</w:t>
      </w:r>
      <w:r w:rsidR="00C66F41" w:rsidRPr="00137BDB">
        <w:rPr>
          <w:lang w:val="en-IE"/>
        </w:rPr>
        <w:t xml:space="preserve"> </w:t>
      </w:r>
      <w:r w:rsidRPr="00137BDB">
        <w:rPr>
          <w:lang w:val="en-IE"/>
        </w:rPr>
        <w:t>and increased global trade demand</w:t>
      </w:r>
      <w:r w:rsidR="00327F69" w:rsidRPr="00137BDB">
        <w:rPr>
          <w:lang w:val="en-IE"/>
        </w:rPr>
        <w:t xml:space="preserve"> the</w:t>
      </w:r>
      <w:r w:rsidRPr="00137BDB">
        <w:rPr>
          <w:lang w:val="en-IE"/>
        </w:rPr>
        <w:t xml:space="preserve"> development of early warning diagnostic </w:t>
      </w:r>
      <w:r w:rsidR="00404E64" w:rsidRPr="00137BDB">
        <w:rPr>
          <w:lang w:val="en-IE"/>
        </w:rPr>
        <w:t>platforms</w:t>
      </w:r>
      <w:r w:rsidRPr="00137BDB">
        <w:rPr>
          <w:lang w:val="en-IE"/>
        </w:rPr>
        <w:t>, global capacity</w:t>
      </w:r>
      <w:r w:rsidR="005A486B" w:rsidRPr="00137BDB">
        <w:rPr>
          <w:lang w:val="en-IE"/>
        </w:rPr>
        <w:t>, effective assays</w:t>
      </w:r>
      <w:r w:rsidRPr="00137BDB">
        <w:rPr>
          <w:lang w:val="en-IE"/>
        </w:rPr>
        <w:t xml:space="preserve"> and diagnostic harmon</w:t>
      </w:r>
      <w:r w:rsidR="00031848" w:rsidRPr="00137BDB">
        <w:rPr>
          <w:lang w:val="en-IE"/>
        </w:rPr>
        <w:t>is</w:t>
      </w:r>
      <w:r w:rsidRPr="00137BDB">
        <w:rPr>
          <w:lang w:val="en-IE"/>
        </w:rPr>
        <w:t xml:space="preserve">ation to enhance livestock </w:t>
      </w:r>
      <w:r w:rsidRPr="00272B8D">
        <w:rPr>
          <w:highlight w:val="yellow"/>
          <w:u w:val="double"/>
          <w:lang w:val="en-IE"/>
        </w:rPr>
        <w:t>producti</w:t>
      </w:r>
      <w:r w:rsidR="006D3DC2" w:rsidRPr="00272B8D">
        <w:rPr>
          <w:highlight w:val="yellow"/>
          <w:u w:val="double"/>
          <w:lang w:val="en-IE"/>
        </w:rPr>
        <w:t>vity</w:t>
      </w:r>
      <w:r w:rsidR="00272B8D" w:rsidRPr="00272B8D">
        <w:rPr>
          <w:highlight w:val="yellow"/>
          <w:lang w:val="en-IE"/>
        </w:rPr>
        <w:t xml:space="preserve"> </w:t>
      </w:r>
      <w:r w:rsidR="00272B8D" w:rsidRPr="00272B8D">
        <w:rPr>
          <w:strike/>
          <w:highlight w:val="yellow"/>
          <w:lang w:val="en-IE"/>
        </w:rPr>
        <w:t>productio</w:t>
      </w:r>
      <w:r w:rsidRPr="00272B8D">
        <w:rPr>
          <w:strike/>
          <w:highlight w:val="yellow"/>
          <w:lang w:val="en-IE"/>
        </w:rPr>
        <w:t>n</w:t>
      </w:r>
      <w:r w:rsidRPr="00272B8D">
        <w:rPr>
          <w:strike/>
          <w:lang w:val="en-IE"/>
        </w:rPr>
        <w:t xml:space="preserve"> </w:t>
      </w:r>
      <w:r w:rsidRPr="00137BDB">
        <w:rPr>
          <w:lang w:val="en-IE"/>
        </w:rPr>
        <w:t>and health</w:t>
      </w:r>
      <w:r w:rsidR="00A70710" w:rsidRPr="00137BDB">
        <w:rPr>
          <w:lang w:val="en-IE"/>
        </w:rPr>
        <w:t xml:space="preserve"> and to </w:t>
      </w:r>
      <w:r w:rsidR="005A486B" w:rsidRPr="00137BDB">
        <w:rPr>
          <w:lang w:val="en-IE"/>
        </w:rPr>
        <w:t>facilitate trade in healthy animals</w:t>
      </w:r>
      <w:r w:rsidRPr="00137BDB">
        <w:rPr>
          <w:lang w:val="en-IE"/>
        </w:rPr>
        <w:t xml:space="preserve"> as </w:t>
      </w:r>
      <w:r w:rsidR="00A70710" w:rsidRPr="00137BDB">
        <w:rPr>
          <w:lang w:val="en-IE"/>
        </w:rPr>
        <w:t>the</w:t>
      </w:r>
      <w:r w:rsidRPr="00137BDB">
        <w:rPr>
          <w:lang w:val="en-IE"/>
        </w:rPr>
        <w:t xml:space="preserve"> basis of the global</w:t>
      </w:r>
      <w:r w:rsidR="002E5286" w:rsidRPr="00137BDB">
        <w:rPr>
          <w:lang w:val="en-IE"/>
        </w:rPr>
        <w:t xml:space="preserve"> </w:t>
      </w:r>
      <w:r w:rsidR="00DE3F89" w:rsidRPr="00137BDB">
        <w:rPr>
          <w:lang w:val="en-IE"/>
        </w:rPr>
        <w:t xml:space="preserve">One Health </w:t>
      </w:r>
      <w:r w:rsidRPr="00137BDB">
        <w:rPr>
          <w:lang w:val="en-IE"/>
        </w:rPr>
        <w:t>initiative.</w:t>
      </w:r>
    </w:p>
    <w:p w14:paraId="4F3E26D9" w14:textId="62B2FA2C" w:rsidR="009D3E5D" w:rsidRPr="00137BDB" w:rsidRDefault="00B30E71" w:rsidP="006F2B21">
      <w:pPr>
        <w:pStyle w:val="sumtexte"/>
        <w:jc w:val="both"/>
        <w:rPr>
          <w:lang w:val="en-IE" w:eastAsia="en-GB"/>
        </w:rPr>
      </w:pPr>
      <w:r w:rsidRPr="00137BDB">
        <w:rPr>
          <w:lang w:val="en-IE" w:eastAsia="en-GB"/>
        </w:rPr>
        <w:t xml:space="preserve">The </w:t>
      </w:r>
      <w:r w:rsidR="00943DE2" w:rsidRPr="00137BDB">
        <w:rPr>
          <w:lang w:val="en-IE" w:eastAsia="en-GB"/>
        </w:rPr>
        <w:t>risk of pathogen</w:t>
      </w:r>
      <w:r w:rsidR="000525D0" w:rsidRPr="00137BDB">
        <w:rPr>
          <w:lang w:val="en-IE" w:eastAsia="en-GB"/>
        </w:rPr>
        <w:t>-</w:t>
      </w:r>
      <w:r w:rsidR="00943DE2" w:rsidRPr="00137BDB">
        <w:rPr>
          <w:lang w:val="en-IE" w:eastAsia="en-GB"/>
        </w:rPr>
        <w:t xml:space="preserve">transfer between countries or continents has </w:t>
      </w:r>
      <w:r w:rsidR="00943DE2" w:rsidRPr="00D169E7">
        <w:rPr>
          <w:strike/>
          <w:highlight w:val="yellow"/>
          <w:lang w:val="en-IE" w:eastAsia="en-GB"/>
        </w:rPr>
        <w:t>strongly</w:t>
      </w:r>
      <w:r w:rsidR="00943DE2" w:rsidRPr="00D169E7">
        <w:rPr>
          <w:strike/>
          <w:lang w:val="en-IE" w:eastAsia="en-GB"/>
        </w:rPr>
        <w:t xml:space="preserve"> </w:t>
      </w:r>
      <w:r w:rsidR="00943DE2" w:rsidRPr="00137BDB">
        <w:rPr>
          <w:lang w:val="en-IE" w:eastAsia="en-GB"/>
        </w:rPr>
        <w:t>increased</w:t>
      </w:r>
      <w:ins w:id="0" w:author="Brian Willett" w:date="2020-03-09T09:07:00Z">
        <w:r w:rsidR="007C3DBE">
          <w:rPr>
            <w:lang w:val="en-IE" w:eastAsia="en-GB"/>
          </w:rPr>
          <w:t xml:space="preserve"> </w:t>
        </w:r>
      </w:ins>
      <w:r w:rsidR="007C3DBE" w:rsidRPr="00D169E7">
        <w:rPr>
          <w:highlight w:val="yellow"/>
          <w:u w:val="double"/>
          <w:lang w:val="en-IE" w:eastAsia="en-GB"/>
        </w:rPr>
        <w:t>markedly</w:t>
      </w:r>
      <w:r w:rsidR="003C0D15" w:rsidRPr="00137BDB">
        <w:rPr>
          <w:lang w:val="en-IE" w:eastAsia="en-GB"/>
        </w:rPr>
        <w:t xml:space="preserve"> </w:t>
      </w:r>
      <w:r w:rsidR="000C1381" w:rsidRPr="00137BDB">
        <w:rPr>
          <w:lang w:val="en-IE" w:eastAsia="en-GB"/>
        </w:rPr>
        <w:t xml:space="preserve">in </w:t>
      </w:r>
      <w:r w:rsidR="003C0D15" w:rsidRPr="00137BDB">
        <w:rPr>
          <w:lang w:val="en-IE" w:eastAsia="en-GB"/>
        </w:rPr>
        <w:t>recent years</w:t>
      </w:r>
      <w:r w:rsidRPr="00137BDB">
        <w:rPr>
          <w:lang w:val="en-IE" w:eastAsia="en-GB"/>
        </w:rPr>
        <w:t xml:space="preserve">, due to several factors, such as increased </w:t>
      </w:r>
      <w:r w:rsidR="00584B13" w:rsidRPr="00137BDB">
        <w:rPr>
          <w:lang w:val="en-IE" w:eastAsia="en-GB"/>
        </w:rPr>
        <w:t xml:space="preserve">national and </w:t>
      </w:r>
      <w:r w:rsidRPr="00137BDB">
        <w:rPr>
          <w:lang w:val="en-IE" w:eastAsia="en-GB"/>
        </w:rPr>
        <w:t>international movement of people, animals, food and feed products,</w:t>
      </w:r>
      <w:r w:rsidR="00185954">
        <w:rPr>
          <w:lang w:val="en-IE" w:eastAsia="en-GB"/>
        </w:rPr>
        <w:t xml:space="preserve"> and</w:t>
      </w:r>
      <w:r w:rsidR="000C1381" w:rsidRPr="00137BDB">
        <w:rPr>
          <w:lang w:val="en-IE" w:eastAsia="en-GB"/>
        </w:rPr>
        <w:t xml:space="preserve"> </w:t>
      </w:r>
      <w:r w:rsidRPr="00137BDB">
        <w:rPr>
          <w:lang w:val="en-IE" w:eastAsia="en-GB"/>
        </w:rPr>
        <w:t>various goods</w:t>
      </w:r>
      <w:r w:rsidR="00584B13" w:rsidRPr="00137BDB">
        <w:rPr>
          <w:lang w:val="en-IE" w:eastAsia="en-GB"/>
        </w:rPr>
        <w:t xml:space="preserve">, </w:t>
      </w:r>
      <w:r w:rsidR="00185954">
        <w:rPr>
          <w:lang w:val="en-IE" w:eastAsia="en-GB"/>
        </w:rPr>
        <w:t xml:space="preserve">and </w:t>
      </w:r>
      <w:r w:rsidR="00584B13" w:rsidRPr="00137BDB">
        <w:rPr>
          <w:lang w:val="en-IE" w:eastAsia="en-GB"/>
        </w:rPr>
        <w:t xml:space="preserve">climatic changes, causing new epidemiological scenarios and threats. </w:t>
      </w:r>
      <w:r w:rsidR="009D3E5D" w:rsidRPr="00137BDB">
        <w:rPr>
          <w:lang w:val="en-IE" w:eastAsia="en-GB"/>
        </w:rPr>
        <w:t>This new situation</w:t>
      </w:r>
      <w:r w:rsidR="00943DE2" w:rsidRPr="00137BDB">
        <w:rPr>
          <w:lang w:val="en-IE" w:eastAsia="en-GB"/>
        </w:rPr>
        <w:t xml:space="preserve"> </w:t>
      </w:r>
      <w:r w:rsidR="00A70710" w:rsidRPr="00137BDB">
        <w:rPr>
          <w:lang w:val="en-IE" w:eastAsia="en-GB"/>
        </w:rPr>
        <w:t>highlights the requirement</w:t>
      </w:r>
      <w:r w:rsidR="009D3E5D" w:rsidRPr="00137BDB">
        <w:rPr>
          <w:lang w:val="en-IE" w:eastAsia="en-GB"/>
        </w:rPr>
        <w:t xml:space="preserve"> for the development and application of</w:t>
      </w:r>
      <w:r w:rsidR="000C1381" w:rsidRPr="00137BDB">
        <w:rPr>
          <w:lang w:val="en-IE" w:eastAsia="en-GB"/>
        </w:rPr>
        <w:t xml:space="preserve"> a wide range of</w:t>
      </w:r>
      <w:r w:rsidR="009D3E5D" w:rsidRPr="00137BDB">
        <w:rPr>
          <w:lang w:val="en-IE" w:eastAsia="en-GB"/>
        </w:rPr>
        <w:t xml:space="preserve"> powerful </w:t>
      </w:r>
      <w:r w:rsidR="000525D0" w:rsidRPr="00137BDB">
        <w:rPr>
          <w:lang w:val="en-IE" w:eastAsia="en-GB"/>
        </w:rPr>
        <w:t xml:space="preserve">novel </w:t>
      </w:r>
      <w:r w:rsidR="009D3E5D" w:rsidRPr="00137BDB">
        <w:rPr>
          <w:lang w:val="en-IE" w:eastAsia="en-GB"/>
        </w:rPr>
        <w:t>diagnostic methods</w:t>
      </w:r>
      <w:r w:rsidR="009D3E5D" w:rsidRPr="00272B8D">
        <w:rPr>
          <w:strike/>
          <w:lang w:val="en-IE" w:eastAsia="en-GB"/>
        </w:rPr>
        <w:t xml:space="preserve">, </w:t>
      </w:r>
      <w:r w:rsidR="009D3E5D" w:rsidRPr="00272B8D">
        <w:rPr>
          <w:strike/>
          <w:highlight w:val="yellow"/>
          <w:lang w:val="en-IE" w:eastAsia="en-GB"/>
        </w:rPr>
        <w:t xml:space="preserve">which </w:t>
      </w:r>
      <w:proofErr w:type="gramStart"/>
      <w:r w:rsidR="009D3E5D" w:rsidRPr="00272B8D">
        <w:rPr>
          <w:strike/>
          <w:highlight w:val="yellow"/>
          <w:lang w:val="en-IE" w:eastAsia="en-GB"/>
        </w:rPr>
        <w:t>are able to</w:t>
      </w:r>
      <w:proofErr w:type="gramEnd"/>
      <w:r w:rsidR="009D3E5D" w:rsidRPr="00272B8D">
        <w:rPr>
          <w:highlight w:val="yellow"/>
          <w:lang w:val="en-IE" w:eastAsia="en-GB"/>
        </w:rPr>
        <w:t xml:space="preserve"> </w:t>
      </w:r>
      <w:r w:rsidR="001949D9" w:rsidRPr="00272B8D">
        <w:rPr>
          <w:highlight w:val="yellow"/>
          <w:u w:val="double"/>
          <w:lang w:val="en-IE" w:eastAsia="en-GB"/>
        </w:rPr>
        <w:t>that can</w:t>
      </w:r>
      <w:r w:rsidR="001949D9">
        <w:rPr>
          <w:lang w:val="en-IE" w:eastAsia="en-GB"/>
        </w:rPr>
        <w:t xml:space="preserve"> </w:t>
      </w:r>
      <w:r w:rsidR="009D3E5D" w:rsidRPr="00137BDB">
        <w:rPr>
          <w:lang w:val="en-IE" w:eastAsia="en-GB"/>
        </w:rPr>
        <w:t xml:space="preserve">detect </w:t>
      </w:r>
      <w:r w:rsidR="009D3E5D" w:rsidRPr="00D169E7">
        <w:rPr>
          <w:strike/>
          <w:highlight w:val="yellow"/>
          <w:lang w:val="en-IE" w:eastAsia="en-GB"/>
        </w:rPr>
        <w:t>the</w:t>
      </w:r>
      <w:r w:rsidR="009D3E5D" w:rsidRPr="00D169E7">
        <w:rPr>
          <w:strike/>
          <w:lang w:val="en-IE" w:eastAsia="en-GB"/>
        </w:rPr>
        <w:t xml:space="preserve"> </w:t>
      </w:r>
      <w:r w:rsidR="009D3E5D" w:rsidRPr="00137BDB">
        <w:rPr>
          <w:lang w:val="en-IE" w:eastAsia="en-GB"/>
        </w:rPr>
        <w:t xml:space="preserve">spreading pathogens </w:t>
      </w:r>
      <w:r w:rsidR="00F9528E" w:rsidRPr="00137BDB">
        <w:rPr>
          <w:lang w:val="en-IE" w:eastAsia="en-GB"/>
        </w:rPr>
        <w:t xml:space="preserve">very </w:t>
      </w:r>
      <w:r w:rsidR="009D3E5D" w:rsidRPr="00137BDB">
        <w:rPr>
          <w:lang w:val="en-IE" w:eastAsia="en-GB"/>
        </w:rPr>
        <w:t xml:space="preserve">rapidly, </w:t>
      </w:r>
      <w:r w:rsidR="00A70710" w:rsidRPr="00137BDB">
        <w:rPr>
          <w:lang w:val="en-IE" w:eastAsia="en-GB"/>
        </w:rPr>
        <w:t>with</w:t>
      </w:r>
      <w:r w:rsidR="009D3E5D" w:rsidRPr="00137BDB">
        <w:rPr>
          <w:lang w:val="en-IE" w:eastAsia="en-GB"/>
        </w:rPr>
        <w:t xml:space="preserve"> high diagnostic specificity and sensitivity. </w:t>
      </w:r>
    </w:p>
    <w:p w14:paraId="7D6BA41A" w14:textId="7F1CE9FF" w:rsidR="00AA2955" w:rsidRPr="00137BDB" w:rsidRDefault="005E591B" w:rsidP="00B34ED4">
      <w:pPr>
        <w:pStyle w:val="sumtexte"/>
        <w:spacing w:after="480"/>
        <w:jc w:val="both"/>
        <w:rPr>
          <w:lang w:val="en-IE"/>
        </w:rPr>
      </w:pPr>
      <w:r w:rsidRPr="00137BDB">
        <w:rPr>
          <w:lang w:val="en-IE"/>
        </w:rPr>
        <w:t xml:space="preserve">The purpose of this chapter is to provide general </w:t>
      </w:r>
      <w:r w:rsidRPr="00272B8D">
        <w:rPr>
          <w:strike/>
          <w:highlight w:val="yellow"/>
          <w:lang w:val="en-IE"/>
        </w:rPr>
        <w:t>background</w:t>
      </w:r>
      <w:r w:rsidRPr="00272B8D">
        <w:rPr>
          <w:strike/>
          <w:lang w:val="en-IE"/>
        </w:rPr>
        <w:t xml:space="preserve"> </w:t>
      </w:r>
      <w:r w:rsidRPr="00137BDB">
        <w:rPr>
          <w:lang w:val="en-IE"/>
        </w:rPr>
        <w:t xml:space="preserve">information </w:t>
      </w:r>
      <w:r w:rsidR="003C0D15" w:rsidRPr="00137BDB">
        <w:rPr>
          <w:lang w:val="en-IE"/>
        </w:rPr>
        <w:t>and update</w:t>
      </w:r>
      <w:r w:rsidR="00A70710" w:rsidRPr="00137BDB">
        <w:rPr>
          <w:lang w:val="en-IE"/>
        </w:rPr>
        <w:t>s</w:t>
      </w:r>
      <w:r w:rsidR="003C0D15" w:rsidRPr="00137BDB">
        <w:rPr>
          <w:lang w:val="en-IE"/>
        </w:rPr>
        <w:t xml:space="preserve"> on the most important</w:t>
      </w:r>
      <w:r w:rsidR="003C0D15" w:rsidRPr="00272B8D">
        <w:rPr>
          <w:strike/>
          <w:lang w:val="en-IE"/>
        </w:rPr>
        <w:t xml:space="preserve"> </w:t>
      </w:r>
      <w:r w:rsidR="003C0D15" w:rsidRPr="00272B8D">
        <w:rPr>
          <w:strike/>
          <w:highlight w:val="yellow"/>
          <w:lang w:val="en-IE"/>
        </w:rPr>
        <w:t>modern,</w:t>
      </w:r>
      <w:r w:rsidR="003C0D15" w:rsidRPr="00137BDB">
        <w:rPr>
          <w:lang w:val="en-IE"/>
        </w:rPr>
        <w:t xml:space="preserve"> biotech</w:t>
      </w:r>
      <w:r w:rsidR="00A70710" w:rsidRPr="00137BDB">
        <w:rPr>
          <w:lang w:val="en-IE"/>
        </w:rPr>
        <w:t>n</w:t>
      </w:r>
      <w:r w:rsidR="003C0D15" w:rsidRPr="00137BDB">
        <w:rPr>
          <w:lang w:val="en-IE"/>
        </w:rPr>
        <w:t xml:space="preserve">ology-based methods, </w:t>
      </w:r>
      <w:r w:rsidR="00A70710" w:rsidRPr="00137BDB">
        <w:rPr>
          <w:lang w:val="en-IE"/>
        </w:rPr>
        <w:t xml:space="preserve">currently </w:t>
      </w:r>
      <w:r w:rsidR="003C0D15" w:rsidRPr="00137BDB">
        <w:rPr>
          <w:lang w:val="en-IE"/>
        </w:rPr>
        <w:t>used in our diagnostic laboratories.</w:t>
      </w:r>
      <w:r w:rsidRPr="00137BDB">
        <w:rPr>
          <w:lang w:val="en-IE"/>
        </w:rPr>
        <w:t xml:space="preserve"> </w:t>
      </w:r>
      <w:r w:rsidR="003C0D15" w:rsidRPr="00137BDB">
        <w:rPr>
          <w:lang w:val="en-IE"/>
        </w:rPr>
        <w:t xml:space="preserve">For further information, two </w:t>
      </w:r>
      <w:r w:rsidRPr="00137BDB">
        <w:rPr>
          <w:lang w:val="en-IE"/>
        </w:rPr>
        <w:t xml:space="preserve">issues of the OIE </w:t>
      </w:r>
      <w:r w:rsidRPr="00137BDB">
        <w:rPr>
          <w:i w:val="0"/>
          <w:lang w:val="en-IE"/>
        </w:rPr>
        <w:t>Scientific and Technical Review</w:t>
      </w:r>
      <w:r w:rsidRPr="00137BDB">
        <w:rPr>
          <w:lang w:val="en-IE"/>
        </w:rPr>
        <w:t xml:space="preserve"> concerned with biotechnology and the diagnosis of animal diseases</w:t>
      </w:r>
      <w:r w:rsidR="00A80FAA" w:rsidRPr="00137BDB">
        <w:rPr>
          <w:lang w:val="en-IE"/>
        </w:rPr>
        <w:t xml:space="preserve"> </w:t>
      </w:r>
      <w:r w:rsidR="000D08AF" w:rsidRPr="00137BDB">
        <w:rPr>
          <w:lang w:val="en-IE"/>
        </w:rPr>
        <w:t>are available on the OIE website</w:t>
      </w:r>
      <w:r w:rsidR="00D57D98" w:rsidRPr="00137BDB">
        <w:rPr>
          <w:lang w:val="en-IE"/>
        </w:rPr>
        <w:t xml:space="preserve"> </w:t>
      </w:r>
      <w:r w:rsidR="00D57D98" w:rsidRPr="00137BDB">
        <w:rPr>
          <w:i w:val="0"/>
          <w:lang w:val="en-IE"/>
        </w:rPr>
        <w:t>(</w:t>
      </w:r>
      <w:r w:rsidR="00514C57">
        <w:fldChar w:fldCharType="begin"/>
      </w:r>
      <w:r w:rsidR="00514C57" w:rsidRPr="00CA5AB0">
        <w:rPr>
          <w:lang w:val="en-US"/>
          <w:rPrChange w:id="1" w:author="Sandor Belak" w:date="2020-03-11T17:55:00Z">
            <w:rPr/>
          </w:rPrChange>
        </w:rPr>
        <w:instrText xml:space="preserve"> HYPERLINK "http://www.oie.int/en/publications-and-documentation/scientific-and-technical-review-free-access/list-of-issues/" </w:instrText>
      </w:r>
      <w:r w:rsidR="00514C57">
        <w:fldChar w:fldCharType="separate"/>
      </w:r>
      <w:r w:rsidR="00B34ED4" w:rsidRPr="00137BDB">
        <w:rPr>
          <w:rStyle w:val="Hyperlink"/>
          <w:lang w:val="en-IE"/>
        </w:rPr>
        <w:t>http://www.oie.int/en/publications-and-documentation/scientific-and-technical-review-free-access/list-of-issues/</w:t>
      </w:r>
      <w:r w:rsidR="00514C57">
        <w:rPr>
          <w:rStyle w:val="Hyperlink"/>
          <w:lang w:val="en-IE"/>
        </w:rPr>
        <w:fldChar w:fldCharType="end"/>
      </w:r>
      <w:r w:rsidR="002A0CB5" w:rsidRPr="005100CB">
        <w:rPr>
          <w:lang w:val="en-IE"/>
        </w:rPr>
        <w:t>;</w:t>
      </w:r>
      <w:r w:rsidR="00930DCE">
        <w:rPr>
          <w:lang w:val="en-IE"/>
        </w:rPr>
        <w:t xml:space="preserve"> </w:t>
      </w:r>
      <w:r w:rsidR="00514C57">
        <w:fldChar w:fldCharType="begin"/>
      </w:r>
      <w:r w:rsidR="00514C57" w:rsidRPr="00CA5AB0">
        <w:rPr>
          <w:lang w:val="en-US"/>
          <w:rPrChange w:id="2" w:author="Sandor Belak" w:date="2020-03-11T17:55:00Z">
            <w:rPr/>
          </w:rPrChange>
        </w:rPr>
        <w:instrText xml:space="preserve"> HYPERLINK "http://web.oie.int/boutique/index.php?page=ficprod&amp;id_produit=1484&amp;fichrech=1&amp;lang=en" \t "_blank" </w:instrText>
      </w:r>
      <w:r w:rsidR="00514C57">
        <w:fldChar w:fldCharType="separate"/>
      </w:r>
      <w:r w:rsidR="007208D7" w:rsidRPr="00CA5AB0">
        <w:rPr>
          <w:rStyle w:val="Hyperlink"/>
          <w:bCs/>
          <w:lang w:val="en-US"/>
          <w:rPrChange w:id="3" w:author="Sandor Belak" w:date="2020-03-11T17:55:00Z">
            <w:rPr>
              <w:rStyle w:val="Hyperlink"/>
              <w:bCs/>
            </w:rPr>
          </w:rPrChange>
        </w:rPr>
        <w:t>Potential applications of pathogen genomics</w:t>
      </w:r>
      <w:r w:rsidR="00514C57">
        <w:rPr>
          <w:rStyle w:val="Hyperlink"/>
          <w:bCs/>
        </w:rPr>
        <w:fldChar w:fldCharType="end"/>
      </w:r>
      <w:r w:rsidR="007208D7" w:rsidRPr="00CA5AB0">
        <w:rPr>
          <w:lang w:val="en-US"/>
          <w:rPrChange w:id="4" w:author="Sandor Belak" w:date="2020-03-11T17:55:00Z">
            <w:rPr/>
          </w:rPrChange>
        </w:rPr>
        <w:t xml:space="preserve">: </w:t>
      </w:r>
      <w:r w:rsidR="00930DCE" w:rsidRPr="007208D7">
        <w:rPr>
          <w:lang w:val="en-IE"/>
        </w:rPr>
        <w:t>Volume 35</w:t>
      </w:r>
      <w:r w:rsidR="007208D7" w:rsidRPr="007208D7">
        <w:rPr>
          <w:lang w:val="en-IE"/>
        </w:rPr>
        <w:t>, Issue 1, 2016</w:t>
      </w:r>
      <w:r w:rsidR="007208D7">
        <w:rPr>
          <w:lang w:val="en-IE"/>
        </w:rPr>
        <w:t xml:space="preserve">; </w:t>
      </w:r>
      <w:r w:rsidR="00514C57">
        <w:fldChar w:fldCharType="begin"/>
      </w:r>
      <w:r w:rsidR="00514C57" w:rsidRPr="00CA5AB0">
        <w:rPr>
          <w:lang w:val="en-US"/>
          <w:rPrChange w:id="5" w:author="Sandor Belak" w:date="2020-03-11T17:55:00Z">
            <w:rPr/>
          </w:rPrChange>
        </w:rPr>
        <w:instrText xml:space="preserve"> HYPERLINK "http://web.oie.int/boutique/index.php?page=ficprod&amp;id_produit=92&amp;fichrech=1&amp;lang=en&amp;PHPSESSID=f57be0b329feb592fccdd25b793861ed" \t "_blank" </w:instrText>
      </w:r>
      <w:r w:rsidR="00514C57">
        <w:fldChar w:fldCharType="separate"/>
      </w:r>
      <w:r w:rsidR="007208D7" w:rsidRPr="00CA5AB0">
        <w:rPr>
          <w:rStyle w:val="Hyperlink"/>
          <w:bCs/>
          <w:lang w:val="en-US"/>
          <w:rPrChange w:id="6" w:author="Sandor Belak" w:date="2020-03-11T17:55:00Z">
            <w:rPr>
              <w:rStyle w:val="Hyperlink"/>
              <w:bCs/>
            </w:rPr>
          </w:rPrChange>
        </w:rPr>
        <w:t>Biotechnology applications in animal health and production</w:t>
      </w:r>
      <w:r w:rsidR="00514C57">
        <w:rPr>
          <w:rStyle w:val="Hyperlink"/>
          <w:bCs/>
        </w:rPr>
        <w:fldChar w:fldCharType="end"/>
      </w:r>
      <w:r w:rsidR="007208D7" w:rsidRPr="00CA5AB0">
        <w:rPr>
          <w:lang w:val="en-US"/>
          <w:rPrChange w:id="7" w:author="Sandor Belak" w:date="2020-03-11T17:55:00Z">
            <w:rPr/>
          </w:rPrChange>
        </w:rPr>
        <w:t>: Volume 24, Issue 1, 2005</w:t>
      </w:r>
      <w:r w:rsidR="002A0CB5" w:rsidRPr="00CA5AB0">
        <w:rPr>
          <w:i w:val="0"/>
          <w:lang w:val="en-US"/>
          <w:rPrChange w:id="8" w:author="Sandor Belak" w:date="2020-03-11T17:55:00Z">
            <w:rPr>
              <w:i w:val="0"/>
            </w:rPr>
          </w:rPrChange>
        </w:rPr>
        <w:t>)</w:t>
      </w:r>
      <w:r w:rsidR="007208D7" w:rsidRPr="00CA5AB0">
        <w:rPr>
          <w:i w:val="0"/>
          <w:lang w:val="en-US"/>
          <w:rPrChange w:id="9" w:author="Sandor Belak" w:date="2020-03-11T17:55:00Z">
            <w:rPr>
              <w:i w:val="0"/>
            </w:rPr>
          </w:rPrChange>
        </w:rPr>
        <w:t>.</w:t>
      </w:r>
    </w:p>
    <w:p w14:paraId="78ED6F2D" w14:textId="3DD1C59E" w:rsidR="005E591B" w:rsidRPr="00137BDB" w:rsidRDefault="005E591B" w:rsidP="00B34ED4">
      <w:pPr>
        <w:pStyle w:val="A"/>
        <w:rPr>
          <w:lang w:val="en-IE"/>
        </w:rPr>
      </w:pPr>
      <w:r w:rsidRPr="00137BDB">
        <w:rPr>
          <w:lang w:val="en-IE"/>
        </w:rPr>
        <w:t>A.</w:t>
      </w:r>
      <w:r w:rsidR="00B34ED4" w:rsidRPr="00137BDB">
        <w:rPr>
          <w:lang w:val="en-IE"/>
        </w:rPr>
        <w:t xml:space="preserve">  </w:t>
      </w:r>
      <w:r w:rsidR="003C596D" w:rsidRPr="00137BDB">
        <w:rPr>
          <w:lang w:val="en-IE"/>
        </w:rPr>
        <w:t>Techniques for the detection and analysis of nucleic acids</w:t>
      </w:r>
    </w:p>
    <w:p w14:paraId="47CEF766" w14:textId="6636D7A7" w:rsidR="000C3D5B" w:rsidRPr="00137BDB" w:rsidRDefault="00FD5447" w:rsidP="00B34ED4">
      <w:pPr>
        <w:pStyle w:val="paraA0"/>
        <w:rPr>
          <w:lang w:val="en-IE"/>
        </w:rPr>
      </w:pPr>
      <w:r w:rsidRPr="00137BDB">
        <w:rPr>
          <w:lang w:val="en-IE"/>
        </w:rPr>
        <w:t>T</w:t>
      </w:r>
      <w:r w:rsidR="000C3D5B" w:rsidRPr="00137BDB">
        <w:rPr>
          <w:lang w:val="en-IE"/>
        </w:rPr>
        <w:t xml:space="preserve">he </w:t>
      </w:r>
      <w:r w:rsidR="00DC0B3A" w:rsidRPr="00137BDB">
        <w:rPr>
          <w:lang w:val="en-IE"/>
        </w:rPr>
        <w:t xml:space="preserve">direct detection and </w:t>
      </w:r>
      <w:r w:rsidR="000C3D5B" w:rsidRPr="00137BDB">
        <w:rPr>
          <w:lang w:val="en-IE"/>
        </w:rPr>
        <w:t xml:space="preserve">amplification of </w:t>
      </w:r>
      <w:r w:rsidR="005A486B" w:rsidRPr="00137BDB">
        <w:rPr>
          <w:lang w:val="en-IE"/>
        </w:rPr>
        <w:t xml:space="preserve">specific </w:t>
      </w:r>
      <w:r w:rsidR="000C3D5B" w:rsidRPr="00137BDB">
        <w:rPr>
          <w:lang w:val="en-IE"/>
        </w:rPr>
        <w:t>nucleic</w:t>
      </w:r>
      <w:r w:rsidR="003614D9" w:rsidRPr="00137BDB">
        <w:rPr>
          <w:lang w:val="en-IE"/>
        </w:rPr>
        <w:t xml:space="preserve"> </w:t>
      </w:r>
      <w:r w:rsidR="000C3D5B" w:rsidRPr="00137BDB">
        <w:rPr>
          <w:lang w:val="en-IE"/>
        </w:rPr>
        <w:t>acid</w:t>
      </w:r>
      <w:r w:rsidR="00DC0B3A" w:rsidRPr="00137BDB">
        <w:rPr>
          <w:lang w:val="en-IE"/>
        </w:rPr>
        <w:t xml:space="preserve"> sequences</w:t>
      </w:r>
      <w:r w:rsidR="000C3D5B" w:rsidRPr="00137BDB">
        <w:rPr>
          <w:lang w:val="en-IE"/>
        </w:rPr>
        <w:t xml:space="preserve"> </w:t>
      </w:r>
      <w:r w:rsidR="00DC0B3A" w:rsidRPr="00137BDB">
        <w:rPr>
          <w:lang w:val="en-IE"/>
        </w:rPr>
        <w:t xml:space="preserve">in the genomes of pathogens </w:t>
      </w:r>
      <w:r w:rsidR="003614D9" w:rsidRPr="00137BDB">
        <w:rPr>
          <w:lang w:val="en-IE"/>
        </w:rPr>
        <w:t>ha</w:t>
      </w:r>
      <w:r w:rsidR="00DC0B3A" w:rsidRPr="00137BDB">
        <w:rPr>
          <w:lang w:val="en-IE"/>
        </w:rPr>
        <w:t>ve</w:t>
      </w:r>
      <w:r w:rsidR="003614D9" w:rsidRPr="00137BDB">
        <w:rPr>
          <w:lang w:val="en-IE"/>
        </w:rPr>
        <w:t xml:space="preserve"> been shown</w:t>
      </w:r>
      <w:r w:rsidR="000C3D5B" w:rsidRPr="00137BDB">
        <w:rPr>
          <w:lang w:val="en-IE"/>
        </w:rPr>
        <w:t xml:space="preserve"> to have </w:t>
      </w:r>
      <w:r w:rsidR="008C6065" w:rsidRPr="00137BDB">
        <w:rPr>
          <w:lang w:val="en-IE"/>
        </w:rPr>
        <w:t xml:space="preserve">considerable </w:t>
      </w:r>
      <w:r w:rsidR="000C3D5B" w:rsidRPr="00137BDB">
        <w:rPr>
          <w:lang w:val="en-IE"/>
        </w:rPr>
        <w:t>advantages.</w:t>
      </w:r>
      <w:r w:rsidR="003614D9" w:rsidRPr="00137BDB">
        <w:rPr>
          <w:lang w:val="en-IE"/>
        </w:rPr>
        <w:t xml:space="preserve"> </w:t>
      </w:r>
      <w:r w:rsidR="006061E5" w:rsidRPr="00137BDB">
        <w:rPr>
          <w:lang w:val="en-IE"/>
        </w:rPr>
        <w:t>P</w:t>
      </w:r>
      <w:r w:rsidR="000C3D5B" w:rsidRPr="00137BDB">
        <w:rPr>
          <w:lang w:val="en-IE"/>
        </w:rPr>
        <w:t>olymerase chain reaction</w:t>
      </w:r>
      <w:r w:rsidR="003614D9" w:rsidRPr="00137BDB">
        <w:rPr>
          <w:lang w:val="en-IE"/>
        </w:rPr>
        <w:t xml:space="preserve"> (PCR)-</w:t>
      </w:r>
      <w:r w:rsidR="000C3D5B" w:rsidRPr="00137BDB">
        <w:rPr>
          <w:lang w:val="en-IE"/>
        </w:rPr>
        <w:t xml:space="preserve">based technologies </w:t>
      </w:r>
      <w:r w:rsidR="003614D9" w:rsidRPr="00137BDB">
        <w:rPr>
          <w:lang w:val="en-IE"/>
        </w:rPr>
        <w:t>have</w:t>
      </w:r>
      <w:r w:rsidR="004576CC" w:rsidRPr="00137BDB">
        <w:rPr>
          <w:lang w:val="en-IE"/>
        </w:rPr>
        <w:t xml:space="preserve"> </w:t>
      </w:r>
      <w:r w:rsidR="000C3D5B" w:rsidRPr="00137BDB">
        <w:rPr>
          <w:lang w:val="en-IE"/>
        </w:rPr>
        <w:t>revolutioni</w:t>
      </w:r>
      <w:r w:rsidR="003614D9" w:rsidRPr="00137BDB">
        <w:rPr>
          <w:lang w:val="en-IE"/>
        </w:rPr>
        <w:t>s</w:t>
      </w:r>
      <w:r w:rsidR="000C3D5B" w:rsidRPr="00137BDB">
        <w:rPr>
          <w:lang w:val="en-IE"/>
        </w:rPr>
        <w:t>ed</w:t>
      </w:r>
      <w:r w:rsidR="00DC0B3A" w:rsidRPr="00137BDB">
        <w:rPr>
          <w:lang w:val="en-IE"/>
        </w:rPr>
        <w:t xml:space="preserve"> the diagnosis of</w:t>
      </w:r>
      <w:r w:rsidR="000C3D5B" w:rsidRPr="00137BDB">
        <w:rPr>
          <w:lang w:val="en-IE"/>
        </w:rPr>
        <w:t xml:space="preserve"> infectious disease</w:t>
      </w:r>
      <w:r w:rsidR="00DC0B3A" w:rsidRPr="00137BDB">
        <w:rPr>
          <w:lang w:val="en-IE"/>
        </w:rPr>
        <w:t>s</w:t>
      </w:r>
      <w:r w:rsidR="000C3D5B" w:rsidRPr="00137BDB">
        <w:rPr>
          <w:lang w:val="en-IE"/>
        </w:rPr>
        <w:t xml:space="preserve">. DNA amplification platforms </w:t>
      </w:r>
      <w:r w:rsidR="003614D9" w:rsidRPr="00137BDB">
        <w:rPr>
          <w:lang w:val="en-IE"/>
        </w:rPr>
        <w:t>are</w:t>
      </w:r>
      <w:r w:rsidR="000C3D5B" w:rsidRPr="00137BDB">
        <w:rPr>
          <w:lang w:val="en-IE"/>
        </w:rPr>
        <w:t xml:space="preserve"> </w:t>
      </w:r>
      <w:r w:rsidR="00DB07A4" w:rsidRPr="00137BDB">
        <w:rPr>
          <w:lang w:val="en-IE"/>
        </w:rPr>
        <w:t xml:space="preserve">highly </w:t>
      </w:r>
      <w:r w:rsidR="000C3D5B" w:rsidRPr="00137BDB">
        <w:rPr>
          <w:lang w:val="en-IE"/>
        </w:rPr>
        <w:t>sensitive</w:t>
      </w:r>
      <w:r w:rsidR="00B36E8B" w:rsidRPr="00137BDB">
        <w:rPr>
          <w:lang w:val="en-IE"/>
        </w:rPr>
        <w:t xml:space="preserve">, </w:t>
      </w:r>
      <w:r w:rsidR="000C3D5B" w:rsidRPr="00137BDB">
        <w:rPr>
          <w:lang w:val="en-IE"/>
        </w:rPr>
        <w:t>specific</w:t>
      </w:r>
      <w:r w:rsidR="00B36E8B" w:rsidRPr="00137BDB">
        <w:rPr>
          <w:lang w:val="en-IE"/>
        </w:rPr>
        <w:t xml:space="preserve">, </w:t>
      </w:r>
      <w:r w:rsidR="00DB07A4" w:rsidRPr="00272B8D">
        <w:rPr>
          <w:strike/>
          <w:highlight w:val="yellow"/>
          <w:lang w:val="en-IE"/>
        </w:rPr>
        <w:t>relatively</w:t>
      </w:r>
      <w:r w:rsidR="00DB07A4" w:rsidRPr="00272B8D">
        <w:rPr>
          <w:strike/>
          <w:lang w:val="en-IE"/>
        </w:rPr>
        <w:t xml:space="preserve"> </w:t>
      </w:r>
      <w:r w:rsidR="000C3D5B" w:rsidRPr="00137BDB">
        <w:rPr>
          <w:lang w:val="en-IE"/>
        </w:rPr>
        <w:t xml:space="preserve">rapid and robust. The platforms </w:t>
      </w:r>
      <w:r w:rsidR="003614D9" w:rsidRPr="00137BDB">
        <w:rPr>
          <w:lang w:val="en-IE"/>
        </w:rPr>
        <w:t>are also</w:t>
      </w:r>
      <w:r w:rsidR="000C3D5B" w:rsidRPr="00137BDB">
        <w:rPr>
          <w:lang w:val="en-IE"/>
        </w:rPr>
        <w:t xml:space="preserve"> cost</w:t>
      </w:r>
      <w:r w:rsidR="00A70710" w:rsidRPr="00137BDB">
        <w:rPr>
          <w:lang w:val="en-IE"/>
        </w:rPr>
        <w:t>-</w:t>
      </w:r>
      <w:r w:rsidR="000C3D5B" w:rsidRPr="00137BDB">
        <w:rPr>
          <w:lang w:val="en-IE"/>
        </w:rPr>
        <w:t xml:space="preserve">effective and </w:t>
      </w:r>
      <w:r w:rsidR="004559CB" w:rsidRPr="00137BDB">
        <w:rPr>
          <w:lang w:val="en-IE"/>
        </w:rPr>
        <w:t xml:space="preserve">adaptable </w:t>
      </w:r>
      <w:r w:rsidR="000C3D5B" w:rsidRPr="00137BDB">
        <w:rPr>
          <w:lang w:val="en-IE"/>
        </w:rPr>
        <w:t xml:space="preserve">to automation and therefore ideal for </w:t>
      </w:r>
      <w:r w:rsidR="00B36E8B" w:rsidRPr="00137BDB">
        <w:rPr>
          <w:lang w:val="en-IE"/>
        </w:rPr>
        <w:t>high-</w:t>
      </w:r>
      <w:r w:rsidR="000C3D5B" w:rsidRPr="00137BDB">
        <w:rPr>
          <w:lang w:val="en-IE"/>
        </w:rPr>
        <w:t>throughput</w:t>
      </w:r>
      <w:r w:rsidR="006061E5" w:rsidRPr="00137BDB">
        <w:rPr>
          <w:lang w:val="en-IE"/>
        </w:rPr>
        <w:t xml:space="preserve"> screening</w:t>
      </w:r>
      <w:r w:rsidR="000C3D5B" w:rsidRPr="00137BDB">
        <w:rPr>
          <w:lang w:val="en-IE"/>
        </w:rPr>
        <w:t>.</w:t>
      </w:r>
      <w:r w:rsidR="00DB07A4" w:rsidRPr="00137BDB">
        <w:rPr>
          <w:lang w:val="en-IE"/>
        </w:rPr>
        <w:t xml:space="preserve"> The equipment required is highly adaptable to the detect</w:t>
      </w:r>
      <w:r w:rsidR="00B34ED4" w:rsidRPr="00137BDB">
        <w:rPr>
          <w:lang w:val="en-IE"/>
        </w:rPr>
        <w:t>ion of many different targets</w:t>
      </w:r>
      <w:r w:rsidR="00C64A73" w:rsidRPr="00272B8D">
        <w:rPr>
          <w:highlight w:val="yellow"/>
          <w:u w:val="double"/>
          <w:lang w:val="en-IE"/>
        </w:rPr>
        <w:t>, however the quality of the specimen</w:t>
      </w:r>
      <w:r w:rsidR="00EF5362" w:rsidRPr="00272B8D">
        <w:rPr>
          <w:highlight w:val="yellow"/>
          <w:u w:val="double"/>
          <w:lang w:val="en-IE"/>
        </w:rPr>
        <w:t>s is</w:t>
      </w:r>
      <w:r w:rsidR="001F6E48" w:rsidRPr="00272B8D">
        <w:rPr>
          <w:highlight w:val="yellow"/>
          <w:u w:val="double"/>
          <w:lang w:val="en-IE"/>
        </w:rPr>
        <w:t xml:space="preserve"> key to</w:t>
      </w:r>
      <w:r w:rsidR="00E76E9B" w:rsidRPr="00272B8D">
        <w:rPr>
          <w:highlight w:val="yellow"/>
          <w:u w:val="double"/>
          <w:lang w:val="en-IE"/>
        </w:rPr>
        <w:t xml:space="preserve"> </w:t>
      </w:r>
      <w:r w:rsidR="00107CF0" w:rsidRPr="00272B8D">
        <w:rPr>
          <w:highlight w:val="yellow"/>
          <w:u w:val="double"/>
          <w:lang w:val="en-IE"/>
        </w:rPr>
        <w:t>successful u</w:t>
      </w:r>
      <w:r w:rsidR="009D253D" w:rsidRPr="00272B8D">
        <w:rPr>
          <w:highlight w:val="yellow"/>
          <w:u w:val="double"/>
          <w:lang w:val="en-IE"/>
        </w:rPr>
        <w:t>se of these technologies</w:t>
      </w:r>
      <w:r w:rsidR="00B34ED4" w:rsidRPr="00137BDB">
        <w:rPr>
          <w:lang w:val="en-IE"/>
        </w:rPr>
        <w:t>.</w:t>
      </w:r>
    </w:p>
    <w:p w14:paraId="69F5ED2D" w14:textId="77777777" w:rsidR="0036680E" w:rsidRPr="00137BDB" w:rsidRDefault="001F2C3B" w:rsidP="00835F66">
      <w:pPr>
        <w:pStyle w:val="1"/>
        <w:rPr>
          <w:lang w:val="en-IE"/>
        </w:rPr>
      </w:pPr>
      <w:r w:rsidRPr="00137BDB">
        <w:rPr>
          <w:lang w:val="en-IE"/>
        </w:rPr>
        <w:t>1.</w:t>
      </w:r>
      <w:r w:rsidR="00F830F7" w:rsidRPr="00137BDB">
        <w:rPr>
          <w:lang w:val="en-IE"/>
        </w:rPr>
        <w:tab/>
      </w:r>
      <w:r w:rsidR="0036680E" w:rsidRPr="00137BDB">
        <w:rPr>
          <w:lang w:val="en-IE"/>
        </w:rPr>
        <w:t>Nucleic acid extraction</w:t>
      </w:r>
    </w:p>
    <w:p w14:paraId="1EA4FA87" w14:textId="7E54C137" w:rsidR="002A6F6C" w:rsidRPr="00137BDB" w:rsidRDefault="009B1814" w:rsidP="00B34ED4">
      <w:pPr>
        <w:pStyle w:val="para1"/>
        <w:rPr>
          <w:lang w:val="en-IE"/>
        </w:rPr>
      </w:pPr>
      <w:r w:rsidRPr="00137BDB">
        <w:rPr>
          <w:lang w:val="en-IE"/>
        </w:rPr>
        <w:t xml:space="preserve">An important </w:t>
      </w:r>
      <w:r w:rsidR="009868E5" w:rsidRPr="00137BDB">
        <w:rPr>
          <w:lang w:val="en-IE"/>
        </w:rPr>
        <w:t xml:space="preserve">initial </w:t>
      </w:r>
      <w:r w:rsidR="008770D7" w:rsidRPr="00137BDB">
        <w:rPr>
          <w:lang w:val="en-IE"/>
        </w:rPr>
        <w:t xml:space="preserve">step in </w:t>
      </w:r>
      <w:r w:rsidR="009868E5" w:rsidRPr="00137BDB">
        <w:rPr>
          <w:lang w:val="en-IE"/>
        </w:rPr>
        <w:t>most</w:t>
      </w:r>
      <w:r w:rsidR="008770D7" w:rsidRPr="00137BDB">
        <w:rPr>
          <w:lang w:val="en-IE"/>
        </w:rPr>
        <w:t xml:space="preserve"> molecular diagnostic procedure</w:t>
      </w:r>
      <w:r w:rsidR="009868E5" w:rsidRPr="00137BDB">
        <w:rPr>
          <w:lang w:val="en-IE"/>
        </w:rPr>
        <w:t>s</w:t>
      </w:r>
      <w:r w:rsidR="008770D7" w:rsidRPr="00137BDB">
        <w:rPr>
          <w:lang w:val="en-IE"/>
        </w:rPr>
        <w:t xml:space="preserve"> is </w:t>
      </w:r>
      <w:r w:rsidR="009868E5" w:rsidRPr="00137BDB">
        <w:rPr>
          <w:lang w:val="en-IE"/>
        </w:rPr>
        <w:t xml:space="preserve">the </w:t>
      </w:r>
      <w:r w:rsidR="008770D7" w:rsidRPr="00137BDB">
        <w:rPr>
          <w:lang w:val="en-IE"/>
        </w:rPr>
        <w:t xml:space="preserve">extraction </w:t>
      </w:r>
      <w:r w:rsidR="0036680E" w:rsidRPr="00137BDB">
        <w:rPr>
          <w:lang w:val="en-IE"/>
        </w:rPr>
        <w:t>of ‘clean’ nucleic acid mixtures</w:t>
      </w:r>
      <w:r w:rsidR="009868E5" w:rsidRPr="00137BDB">
        <w:rPr>
          <w:lang w:val="en-IE"/>
        </w:rPr>
        <w:t xml:space="preserve"> from the clinical sample</w:t>
      </w:r>
      <w:r w:rsidR="0036680E" w:rsidRPr="00137BDB">
        <w:rPr>
          <w:lang w:val="en-IE"/>
        </w:rPr>
        <w:t xml:space="preserve">. While it is relatively easy to extract DNA from bacterial cultures or blood, it is technically more challenging to prepare suitable material from </w:t>
      </w:r>
      <w:r w:rsidR="00EB09E5" w:rsidRPr="00137BDB">
        <w:rPr>
          <w:lang w:val="en-IE"/>
        </w:rPr>
        <w:t xml:space="preserve">field </w:t>
      </w:r>
      <w:r w:rsidR="001A16F5" w:rsidRPr="00137BDB">
        <w:rPr>
          <w:lang w:val="en-IE"/>
        </w:rPr>
        <w:t>specimens</w:t>
      </w:r>
      <w:r w:rsidR="00EB09E5" w:rsidRPr="00137BDB">
        <w:rPr>
          <w:lang w:val="en-IE"/>
        </w:rPr>
        <w:t xml:space="preserve">, such as </w:t>
      </w:r>
      <w:r w:rsidR="001E76DA" w:rsidRPr="00137BDB">
        <w:rPr>
          <w:lang w:val="en-IE"/>
        </w:rPr>
        <w:t>faeces</w:t>
      </w:r>
      <w:r w:rsidR="00D5372E" w:rsidRPr="00137BDB">
        <w:rPr>
          <w:lang w:val="en-IE"/>
        </w:rPr>
        <w:t xml:space="preserve">, internal organs </w:t>
      </w:r>
      <w:r w:rsidR="0036680E" w:rsidRPr="00137BDB">
        <w:rPr>
          <w:lang w:val="en-IE"/>
        </w:rPr>
        <w:t>or abort</w:t>
      </w:r>
      <w:r w:rsidR="0027404A" w:rsidRPr="00137BDB">
        <w:rPr>
          <w:lang w:val="en-IE"/>
        </w:rPr>
        <w:t>ed f</w:t>
      </w:r>
      <w:ins w:id="10" w:author="Brian Willett" w:date="2020-03-09T09:09:00Z">
        <w:r w:rsidR="007C3DBE">
          <w:rPr>
            <w:lang w:val="en-IE"/>
          </w:rPr>
          <w:t>o</w:t>
        </w:r>
      </w:ins>
      <w:r w:rsidR="0027404A" w:rsidRPr="00137BDB">
        <w:rPr>
          <w:lang w:val="en-IE"/>
        </w:rPr>
        <w:t>etuses</w:t>
      </w:r>
      <w:r w:rsidR="0036680E" w:rsidRPr="00137BDB">
        <w:rPr>
          <w:lang w:val="en-IE"/>
        </w:rPr>
        <w:t xml:space="preserve">. </w:t>
      </w:r>
      <w:r w:rsidR="009868E5" w:rsidRPr="00137BDB">
        <w:rPr>
          <w:lang w:val="en-IE"/>
        </w:rPr>
        <w:t xml:space="preserve">Care during sampling in the field and in laboratory processing during </w:t>
      </w:r>
      <w:r w:rsidR="003614D9" w:rsidRPr="00137BDB">
        <w:rPr>
          <w:lang w:val="en-IE"/>
        </w:rPr>
        <w:t xml:space="preserve">the extraction of nucleic acids </w:t>
      </w:r>
      <w:r w:rsidR="00A26E05" w:rsidRPr="00137BDB">
        <w:rPr>
          <w:lang w:val="en-IE"/>
        </w:rPr>
        <w:t xml:space="preserve">is </w:t>
      </w:r>
      <w:r w:rsidR="007C4CBF" w:rsidRPr="00137BDB">
        <w:rPr>
          <w:lang w:val="en-IE"/>
        </w:rPr>
        <w:t>important to avoid</w:t>
      </w:r>
      <w:r w:rsidR="003614D9" w:rsidRPr="00137BDB">
        <w:rPr>
          <w:lang w:val="en-IE"/>
        </w:rPr>
        <w:t xml:space="preserve"> cross contamination of </w:t>
      </w:r>
      <w:r w:rsidR="00BB7B2E" w:rsidRPr="00137BDB">
        <w:rPr>
          <w:lang w:val="en-IE"/>
        </w:rPr>
        <w:t>specimens</w:t>
      </w:r>
      <w:r w:rsidR="003614D9" w:rsidRPr="00137BDB">
        <w:rPr>
          <w:lang w:val="en-IE"/>
        </w:rPr>
        <w:t xml:space="preserve">, leading to false positive results. </w:t>
      </w:r>
      <w:r w:rsidR="00D96500" w:rsidRPr="00137BDB">
        <w:rPr>
          <w:lang w:val="en-IE"/>
        </w:rPr>
        <w:t xml:space="preserve">For </w:t>
      </w:r>
      <w:r w:rsidR="003614D9" w:rsidRPr="00137BDB">
        <w:rPr>
          <w:lang w:val="en-IE"/>
        </w:rPr>
        <w:t>this reason, nucleic acid ext</w:t>
      </w:r>
      <w:r w:rsidR="008941A6" w:rsidRPr="00137BDB">
        <w:rPr>
          <w:lang w:val="en-IE"/>
        </w:rPr>
        <w:t>r</w:t>
      </w:r>
      <w:r w:rsidR="003614D9" w:rsidRPr="00137BDB">
        <w:rPr>
          <w:lang w:val="en-IE"/>
        </w:rPr>
        <w:t xml:space="preserve">action should be performed using strict working procedures, in an isolated room separated from </w:t>
      </w:r>
      <w:r w:rsidR="002A6F6C" w:rsidRPr="00137BDB">
        <w:rPr>
          <w:lang w:val="en-IE"/>
        </w:rPr>
        <w:t xml:space="preserve">nucleic acid amplification procedures. </w:t>
      </w:r>
    </w:p>
    <w:p w14:paraId="449F878E" w14:textId="6E4F790E" w:rsidR="002A6F6C" w:rsidRPr="00137BDB" w:rsidRDefault="00783AD9" w:rsidP="00B34ED4">
      <w:pPr>
        <w:pStyle w:val="para1"/>
        <w:rPr>
          <w:lang w:val="en-IE"/>
        </w:rPr>
      </w:pPr>
      <w:r>
        <w:rPr>
          <w:lang w:val="en-IE"/>
        </w:rPr>
        <w:t xml:space="preserve">Nucleic acid isolation and purification consists of three main steps: disruption of cells, removal of proteins and contaminants, and recovery of nucleic acid suitable for analysis. </w:t>
      </w:r>
      <w:r w:rsidR="002A6F6C" w:rsidRPr="00137BDB">
        <w:rPr>
          <w:lang w:val="en-IE"/>
        </w:rPr>
        <w:t xml:space="preserve">There are numerous methods of nucleic acid extraction, </w:t>
      </w:r>
      <w:r>
        <w:rPr>
          <w:lang w:val="en-IE"/>
        </w:rPr>
        <w:t xml:space="preserve">including </w:t>
      </w:r>
      <w:r w:rsidR="002A6F6C" w:rsidRPr="00137BDB">
        <w:rPr>
          <w:lang w:val="en-IE"/>
        </w:rPr>
        <w:t xml:space="preserve">manual extraction using </w:t>
      </w:r>
      <w:r w:rsidR="00B36E8B" w:rsidRPr="00137BDB">
        <w:rPr>
          <w:lang w:val="en-IE"/>
        </w:rPr>
        <w:t xml:space="preserve">phenol-chloroform and guanidinium thiocyanate </w:t>
      </w:r>
      <w:r>
        <w:rPr>
          <w:lang w:val="en-IE"/>
        </w:rPr>
        <w:t xml:space="preserve">to concentrate DNA in a hydrophilic phase, </w:t>
      </w:r>
      <w:r w:rsidR="002A6F6C" w:rsidRPr="00137BDB">
        <w:rPr>
          <w:lang w:val="en-IE"/>
        </w:rPr>
        <w:t>centrifugal spin column</w:t>
      </w:r>
      <w:r w:rsidR="00432C6B" w:rsidRPr="00137BDB">
        <w:rPr>
          <w:lang w:val="en-IE"/>
        </w:rPr>
        <w:t>-based elution</w:t>
      </w:r>
      <w:r>
        <w:rPr>
          <w:lang w:val="en-IE"/>
        </w:rPr>
        <w:t xml:space="preserve"> where nucleic acid binds </w:t>
      </w:r>
      <w:r w:rsidR="004508F8">
        <w:rPr>
          <w:lang w:val="en-IE"/>
        </w:rPr>
        <w:t xml:space="preserve">to a solid phase such as silica and proteins are </w:t>
      </w:r>
      <w:r w:rsidR="00186E19">
        <w:rPr>
          <w:lang w:val="en-IE"/>
        </w:rPr>
        <w:t xml:space="preserve">removed </w:t>
      </w:r>
      <w:r w:rsidR="004508F8">
        <w:rPr>
          <w:lang w:val="en-IE"/>
        </w:rPr>
        <w:t xml:space="preserve">with the aid of centrifugation and magnetic bead extraction where the nucleic acid binds </w:t>
      </w:r>
      <w:r w:rsidR="004508F8" w:rsidRPr="00272B8D">
        <w:rPr>
          <w:strike/>
          <w:highlight w:val="yellow"/>
          <w:lang w:val="en-IE"/>
        </w:rPr>
        <w:t>fast</w:t>
      </w:r>
      <w:r w:rsidR="004508F8" w:rsidRPr="00272B8D">
        <w:rPr>
          <w:strike/>
          <w:lang w:val="en-IE"/>
        </w:rPr>
        <w:t xml:space="preserve"> </w:t>
      </w:r>
      <w:r w:rsidR="004508F8">
        <w:rPr>
          <w:lang w:val="en-IE"/>
        </w:rPr>
        <w:t>to magnetic particles while the proteins are washed away.</w:t>
      </w:r>
      <w:r w:rsidR="002A6F6C" w:rsidRPr="00137BDB">
        <w:rPr>
          <w:lang w:val="en-IE"/>
        </w:rPr>
        <w:t xml:space="preserve"> </w:t>
      </w:r>
      <w:r w:rsidR="00432C6B" w:rsidRPr="00137BDB">
        <w:rPr>
          <w:lang w:val="en-IE"/>
        </w:rPr>
        <w:t>While extraction methods</w:t>
      </w:r>
      <w:r w:rsidR="002A6F6C" w:rsidRPr="00137BDB">
        <w:rPr>
          <w:lang w:val="en-IE"/>
        </w:rPr>
        <w:t xml:space="preserve"> </w:t>
      </w:r>
      <w:r w:rsidR="00B36E8B" w:rsidRPr="00137BDB">
        <w:rPr>
          <w:lang w:val="en-IE"/>
        </w:rPr>
        <w:t>may</w:t>
      </w:r>
      <w:r w:rsidR="00432C6B" w:rsidRPr="00137BDB">
        <w:rPr>
          <w:lang w:val="en-IE"/>
        </w:rPr>
        <w:t xml:space="preserve"> vary</w:t>
      </w:r>
      <w:r w:rsidR="002A6F6C" w:rsidRPr="00137BDB">
        <w:rPr>
          <w:lang w:val="en-IE"/>
        </w:rPr>
        <w:t xml:space="preserve"> </w:t>
      </w:r>
      <w:r w:rsidR="00432C6B" w:rsidRPr="00137BDB">
        <w:rPr>
          <w:lang w:val="en-IE"/>
        </w:rPr>
        <w:t>in the relative yield</w:t>
      </w:r>
      <w:r w:rsidR="002A6F6C" w:rsidRPr="00137BDB">
        <w:rPr>
          <w:lang w:val="en-IE"/>
        </w:rPr>
        <w:t xml:space="preserve"> and purit</w:t>
      </w:r>
      <w:r w:rsidR="00432C6B" w:rsidRPr="00137BDB">
        <w:rPr>
          <w:lang w:val="en-IE"/>
        </w:rPr>
        <w:t>y</w:t>
      </w:r>
      <w:r w:rsidR="002A6F6C" w:rsidRPr="00137BDB">
        <w:rPr>
          <w:lang w:val="en-IE"/>
        </w:rPr>
        <w:t xml:space="preserve"> of </w:t>
      </w:r>
      <w:r w:rsidR="00432C6B" w:rsidRPr="00137BDB">
        <w:rPr>
          <w:lang w:val="en-IE"/>
        </w:rPr>
        <w:t xml:space="preserve">the </w:t>
      </w:r>
      <w:r w:rsidR="00CA5AB0" w:rsidRPr="00D169E7">
        <w:rPr>
          <w:highlight w:val="yellow"/>
          <w:u w:val="double"/>
          <w:lang w:val="en-IE"/>
        </w:rPr>
        <w:t>targeted</w:t>
      </w:r>
      <w:ins w:id="11" w:author="Sandor Belak" w:date="2020-03-11T17:55:00Z">
        <w:r w:rsidR="00CA5AB0">
          <w:rPr>
            <w:lang w:val="en-IE"/>
          </w:rPr>
          <w:t xml:space="preserve"> </w:t>
        </w:r>
      </w:ins>
      <w:r w:rsidR="002A6F6C" w:rsidRPr="00137BDB">
        <w:rPr>
          <w:lang w:val="en-IE"/>
        </w:rPr>
        <w:t xml:space="preserve">nucleic </w:t>
      </w:r>
      <w:proofErr w:type="spellStart"/>
      <w:r w:rsidR="002A6F6C" w:rsidRPr="00137BDB">
        <w:rPr>
          <w:lang w:val="en-IE"/>
        </w:rPr>
        <w:t>acid</w:t>
      </w:r>
      <w:r w:rsidR="00432C6B" w:rsidRPr="00137BDB">
        <w:rPr>
          <w:lang w:val="en-IE"/>
        </w:rPr>
        <w:t>s</w:t>
      </w:r>
      <w:del w:id="12" w:author="Sandor Belak" w:date="2020-03-11T17:56:00Z">
        <w:r w:rsidR="002A6F6C" w:rsidRPr="00137BDB" w:rsidDel="00CA5AB0">
          <w:rPr>
            <w:lang w:val="en-IE"/>
          </w:rPr>
          <w:delText xml:space="preserve"> </w:delText>
        </w:r>
      </w:del>
      <w:r w:rsidR="00E90230" w:rsidRPr="00FD52A7">
        <w:rPr>
          <w:strike/>
          <w:highlight w:val="yellow"/>
          <w:lang w:val="en-IE"/>
        </w:rPr>
        <w:t>isolated</w:t>
      </w:r>
      <w:proofErr w:type="spellEnd"/>
      <w:r w:rsidR="00432C6B" w:rsidRPr="00FD52A7">
        <w:rPr>
          <w:lang w:val="en-IE"/>
        </w:rPr>
        <w:t>,</w:t>
      </w:r>
      <w:r w:rsidR="00432C6B" w:rsidRPr="00137BDB">
        <w:rPr>
          <w:lang w:val="en-IE"/>
        </w:rPr>
        <w:t xml:space="preserve"> effectiv</w:t>
      </w:r>
      <w:r w:rsidR="002A6F6C" w:rsidRPr="00137BDB">
        <w:rPr>
          <w:lang w:val="en-IE"/>
        </w:rPr>
        <w:t xml:space="preserve">e and reproducible extraction is an essential </w:t>
      </w:r>
      <w:r w:rsidR="002A6F6C" w:rsidRPr="00137BDB">
        <w:rPr>
          <w:lang w:val="en-IE"/>
        </w:rPr>
        <w:lastRenderedPageBreak/>
        <w:t xml:space="preserve">part of nucleic acid detection and thus pathogen detection. PCR, or other methods described below, </w:t>
      </w:r>
      <w:r w:rsidR="00C3551C" w:rsidRPr="00137BDB">
        <w:rPr>
          <w:lang w:val="en-IE"/>
        </w:rPr>
        <w:t xml:space="preserve">can </w:t>
      </w:r>
      <w:r w:rsidR="002A6F6C" w:rsidRPr="00137BDB">
        <w:rPr>
          <w:lang w:val="en-IE"/>
        </w:rPr>
        <w:t xml:space="preserve">amplify and detect the specific target, but the quality of the starting material is an inherent part of the detection process. </w:t>
      </w:r>
    </w:p>
    <w:p w14:paraId="2DD979C1" w14:textId="2F7FDD05" w:rsidR="002A6F6C" w:rsidRPr="00137BDB" w:rsidRDefault="002A6F6C" w:rsidP="00B34ED4">
      <w:pPr>
        <w:pStyle w:val="para1"/>
        <w:rPr>
          <w:lang w:val="en-IE"/>
        </w:rPr>
      </w:pPr>
      <w:r w:rsidRPr="00137BDB">
        <w:rPr>
          <w:lang w:val="en-IE"/>
        </w:rPr>
        <w:t xml:space="preserve">Several specialised extraction methods for </w:t>
      </w:r>
      <w:proofErr w:type="gramStart"/>
      <w:r w:rsidRPr="00137BDB">
        <w:rPr>
          <w:lang w:val="en-IE"/>
        </w:rPr>
        <w:t>particular types</w:t>
      </w:r>
      <w:proofErr w:type="gramEnd"/>
      <w:r w:rsidRPr="00137BDB">
        <w:rPr>
          <w:lang w:val="en-IE"/>
        </w:rPr>
        <w:t xml:space="preserve"> of samples and tissues are now commercially available either as manual or automated systems for robotic workstations. The development and accessibility of the robotic extraction platforms not only minimises the risk of contamination, but also enables processing of large numbers of samples under constant reaction conditions </w:t>
      </w:r>
      <w:r w:rsidRPr="00272B8D">
        <w:rPr>
          <w:strike/>
          <w:highlight w:val="yellow"/>
          <w:lang w:val="en-IE"/>
        </w:rPr>
        <w:t xml:space="preserve">and </w:t>
      </w:r>
      <w:r w:rsidR="00EA181D" w:rsidRPr="00272B8D">
        <w:rPr>
          <w:highlight w:val="yellow"/>
          <w:u w:val="double"/>
          <w:lang w:val="en-IE"/>
        </w:rPr>
        <w:t>with</w:t>
      </w:r>
      <w:r w:rsidR="00EA181D" w:rsidRPr="00137BDB">
        <w:rPr>
          <w:lang w:val="en-IE"/>
        </w:rPr>
        <w:t xml:space="preserve"> </w:t>
      </w:r>
      <w:r w:rsidRPr="00137BDB">
        <w:rPr>
          <w:lang w:val="en-IE"/>
        </w:rPr>
        <w:t>minimal operator manipulation. Consequently, these platforms have contributed to the establishment of high-throughput, robust diagnostic assays, shortening the processing time required per sample from hours to minutes (</w:t>
      </w:r>
      <w:proofErr w:type="spellStart"/>
      <w:r w:rsidRPr="00137BDB">
        <w:rPr>
          <w:lang w:val="en-IE"/>
        </w:rPr>
        <w:t>Belák</w:t>
      </w:r>
      <w:proofErr w:type="spellEnd"/>
      <w:r w:rsidRPr="00137BDB">
        <w:rPr>
          <w:lang w:val="en-IE"/>
        </w:rPr>
        <w:t xml:space="preserve"> </w:t>
      </w:r>
      <w:r w:rsidRPr="00137BDB">
        <w:rPr>
          <w:i/>
          <w:lang w:val="en-IE"/>
        </w:rPr>
        <w:t>et al.,</w:t>
      </w:r>
      <w:r w:rsidRPr="00137BDB">
        <w:rPr>
          <w:lang w:val="en-IE"/>
        </w:rPr>
        <w:t xml:space="preserve"> 2009</w:t>
      </w:r>
      <w:r w:rsidR="005E18D0">
        <w:rPr>
          <w:lang w:val="en-IE"/>
        </w:rPr>
        <w:t xml:space="preserve">; </w:t>
      </w:r>
      <w:proofErr w:type="spellStart"/>
      <w:r w:rsidR="005E18D0" w:rsidRPr="00CA5AB0">
        <w:rPr>
          <w:highlight w:val="yellow"/>
          <w:u w:val="double"/>
          <w:lang w:val="en-US"/>
          <w:rPrChange w:id="13" w:author="Sandor Belak" w:date="2020-03-11T17:55:00Z">
            <w:rPr>
              <w:highlight w:val="yellow"/>
              <w:u w:val="double"/>
            </w:rPr>
          </w:rPrChange>
        </w:rPr>
        <w:t>Oberacker</w:t>
      </w:r>
      <w:proofErr w:type="spellEnd"/>
      <w:r w:rsidR="005E18D0" w:rsidRPr="00CA5AB0">
        <w:rPr>
          <w:highlight w:val="yellow"/>
          <w:u w:val="double"/>
          <w:lang w:val="en-US"/>
          <w:rPrChange w:id="14" w:author="Sandor Belak" w:date="2020-03-11T17:55:00Z">
            <w:rPr>
              <w:highlight w:val="yellow"/>
              <w:u w:val="double"/>
            </w:rPr>
          </w:rPrChange>
        </w:rPr>
        <w:t xml:space="preserve"> </w:t>
      </w:r>
      <w:r w:rsidR="005E18D0" w:rsidRPr="00CA5AB0">
        <w:rPr>
          <w:i/>
          <w:iCs/>
          <w:highlight w:val="yellow"/>
          <w:u w:val="double"/>
          <w:lang w:val="en-US"/>
          <w:rPrChange w:id="15" w:author="Sandor Belak" w:date="2020-03-11T17:55:00Z">
            <w:rPr>
              <w:i/>
              <w:iCs/>
              <w:highlight w:val="yellow"/>
              <w:u w:val="double"/>
            </w:rPr>
          </w:rPrChange>
        </w:rPr>
        <w:t>et al.,</w:t>
      </w:r>
      <w:r w:rsidR="005E18D0" w:rsidRPr="00CA5AB0">
        <w:rPr>
          <w:highlight w:val="yellow"/>
          <w:u w:val="double"/>
          <w:lang w:val="en-US"/>
          <w:rPrChange w:id="16" w:author="Sandor Belak" w:date="2020-03-11T17:55:00Z">
            <w:rPr>
              <w:highlight w:val="yellow"/>
              <w:u w:val="double"/>
            </w:rPr>
          </w:rPrChange>
        </w:rPr>
        <w:t xml:space="preserve"> 2019</w:t>
      </w:r>
      <w:r w:rsidRPr="00137BDB">
        <w:rPr>
          <w:lang w:val="en-IE"/>
        </w:rPr>
        <w:t xml:space="preserve">). These are destined to improve the reliability of nucleic acid extraction from different specimens, but it </w:t>
      </w:r>
      <w:proofErr w:type="gramStart"/>
      <w:r w:rsidRPr="00272B8D">
        <w:rPr>
          <w:strike/>
          <w:highlight w:val="yellow"/>
          <w:lang w:val="en-IE"/>
        </w:rPr>
        <w:t>still</w:t>
      </w:r>
      <w:r w:rsidRPr="00272B8D">
        <w:rPr>
          <w:strike/>
          <w:lang w:val="en-IE"/>
        </w:rPr>
        <w:t xml:space="preserve"> </w:t>
      </w:r>
      <w:r w:rsidRPr="00137BDB">
        <w:rPr>
          <w:lang w:val="en-IE"/>
        </w:rPr>
        <w:t>remains</w:t>
      </w:r>
      <w:proofErr w:type="gramEnd"/>
      <w:r w:rsidRPr="00137BDB">
        <w:rPr>
          <w:lang w:val="en-IE"/>
        </w:rPr>
        <w:t xml:space="preserve"> a challenging area.</w:t>
      </w:r>
    </w:p>
    <w:p w14:paraId="0B209A37" w14:textId="1A78A380" w:rsidR="002A6F6C" w:rsidRPr="00137BDB" w:rsidRDefault="002A6F6C" w:rsidP="00B34ED4">
      <w:pPr>
        <w:pStyle w:val="para1"/>
        <w:rPr>
          <w:lang w:val="en-IE"/>
        </w:rPr>
      </w:pPr>
      <w:r w:rsidRPr="00137BDB">
        <w:rPr>
          <w:lang w:val="en-IE"/>
        </w:rPr>
        <w:t xml:space="preserve">As an alternative to nucleic acid extraction, biotechnologists are increasingly focusing on </w:t>
      </w:r>
      <w:r w:rsidR="005C55CB" w:rsidRPr="00137BDB">
        <w:rPr>
          <w:lang w:val="en-IE"/>
        </w:rPr>
        <w:t xml:space="preserve">PCR-inhibitor resistant </w:t>
      </w:r>
      <w:r w:rsidRPr="00137BDB">
        <w:rPr>
          <w:lang w:val="en-IE"/>
        </w:rPr>
        <w:t>polymerases</w:t>
      </w:r>
      <w:r w:rsidR="007367B4" w:rsidRPr="00137BDB">
        <w:rPr>
          <w:lang w:val="en-IE"/>
        </w:rPr>
        <w:t xml:space="preserve"> and novel</w:t>
      </w:r>
      <w:r w:rsidR="005C55CB" w:rsidRPr="00137BDB">
        <w:rPr>
          <w:lang w:val="en-IE"/>
        </w:rPr>
        <w:t xml:space="preserve"> amplification </w:t>
      </w:r>
      <w:r w:rsidR="007367B4" w:rsidRPr="00137BDB">
        <w:rPr>
          <w:lang w:val="en-IE"/>
        </w:rPr>
        <w:t>assays</w:t>
      </w:r>
      <w:r w:rsidR="005C55CB" w:rsidRPr="00137BDB">
        <w:rPr>
          <w:lang w:val="en-IE"/>
        </w:rPr>
        <w:t>, which are</w:t>
      </w:r>
      <w:r w:rsidRPr="00137BDB">
        <w:rPr>
          <w:lang w:val="en-IE"/>
        </w:rPr>
        <w:t xml:space="preserve"> now available </w:t>
      </w:r>
      <w:r w:rsidR="00C3551C" w:rsidRPr="00137BDB">
        <w:rPr>
          <w:lang w:val="en-IE"/>
        </w:rPr>
        <w:t xml:space="preserve">to </w:t>
      </w:r>
      <w:r w:rsidRPr="00137BDB">
        <w:rPr>
          <w:lang w:val="en-IE"/>
        </w:rPr>
        <w:t>direct</w:t>
      </w:r>
      <w:r w:rsidR="00C3551C" w:rsidRPr="00137BDB">
        <w:rPr>
          <w:lang w:val="en-IE"/>
        </w:rPr>
        <w:t>ly</w:t>
      </w:r>
      <w:r w:rsidRPr="00137BDB">
        <w:rPr>
          <w:lang w:val="en-IE"/>
        </w:rPr>
        <w:t xml:space="preserve"> amplif</w:t>
      </w:r>
      <w:r w:rsidR="00C3551C" w:rsidRPr="00137BDB">
        <w:rPr>
          <w:lang w:val="en-IE"/>
        </w:rPr>
        <w:t>y</w:t>
      </w:r>
      <w:r w:rsidRPr="00137BDB">
        <w:rPr>
          <w:lang w:val="en-IE"/>
        </w:rPr>
        <w:t xml:space="preserve"> nucleic acids from pathological specimens without </w:t>
      </w:r>
      <w:r w:rsidR="00C3551C" w:rsidRPr="00137BDB">
        <w:rPr>
          <w:lang w:val="en-IE"/>
        </w:rPr>
        <w:t>the requirement for</w:t>
      </w:r>
      <w:r w:rsidR="00A26E05" w:rsidRPr="00137BDB">
        <w:rPr>
          <w:lang w:val="en-IE"/>
        </w:rPr>
        <w:t xml:space="preserve"> </w:t>
      </w:r>
      <w:r w:rsidRPr="00137BDB">
        <w:rPr>
          <w:lang w:val="en-IE"/>
        </w:rPr>
        <w:t>extraction step</w:t>
      </w:r>
      <w:r w:rsidR="00C3551C" w:rsidRPr="00137BDB">
        <w:rPr>
          <w:lang w:val="en-IE"/>
        </w:rPr>
        <w:t>s</w:t>
      </w:r>
      <w:r w:rsidR="005C55CB" w:rsidRPr="00137BDB">
        <w:rPr>
          <w:lang w:val="en-IE"/>
        </w:rPr>
        <w:t xml:space="preserve"> (</w:t>
      </w:r>
      <w:proofErr w:type="spellStart"/>
      <w:r w:rsidR="005C55CB" w:rsidRPr="00137BDB">
        <w:rPr>
          <w:lang w:val="en-IE"/>
        </w:rPr>
        <w:t>Pavšič</w:t>
      </w:r>
      <w:proofErr w:type="spellEnd"/>
      <w:r w:rsidR="005C55CB" w:rsidRPr="00137BDB">
        <w:rPr>
          <w:lang w:val="en-IE"/>
        </w:rPr>
        <w:t xml:space="preserve"> </w:t>
      </w:r>
      <w:r w:rsidR="0091445E" w:rsidRPr="00FB628D">
        <w:rPr>
          <w:i/>
          <w:lang w:val="en-IE"/>
        </w:rPr>
        <w:t>et al.,</w:t>
      </w:r>
      <w:r w:rsidR="00B34ED4" w:rsidRPr="00137BDB">
        <w:rPr>
          <w:lang w:val="en-IE"/>
        </w:rPr>
        <w:t xml:space="preserve"> </w:t>
      </w:r>
      <w:r w:rsidR="005C55CB" w:rsidRPr="00137BDB">
        <w:rPr>
          <w:lang w:val="en-IE"/>
        </w:rPr>
        <w:t>2016)</w:t>
      </w:r>
      <w:r w:rsidR="0091445E" w:rsidRPr="00137BDB">
        <w:rPr>
          <w:lang w:val="en-IE"/>
        </w:rPr>
        <w:t xml:space="preserve">. </w:t>
      </w:r>
    </w:p>
    <w:p w14:paraId="7DA138ED" w14:textId="0CFBB1B2" w:rsidR="005E591B" w:rsidRPr="00137BDB" w:rsidRDefault="00394839" w:rsidP="00B34ED4">
      <w:pPr>
        <w:pStyle w:val="1"/>
        <w:rPr>
          <w:lang w:val="en-IE"/>
        </w:rPr>
      </w:pPr>
      <w:r w:rsidRPr="00137BDB">
        <w:rPr>
          <w:lang w:val="en-IE"/>
        </w:rPr>
        <w:t>2</w:t>
      </w:r>
      <w:r w:rsidR="001F2C3B" w:rsidRPr="00137BDB">
        <w:rPr>
          <w:lang w:val="en-IE"/>
        </w:rPr>
        <w:t>.</w:t>
      </w:r>
      <w:r w:rsidR="00F830F7" w:rsidRPr="00137BDB">
        <w:rPr>
          <w:lang w:val="en-IE"/>
        </w:rPr>
        <w:tab/>
      </w:r>
      <w:r w:rsidR="000525D0" w:rsidRPr="00137BDB">
        <w:rPr>
          <w:lang w:val="en-IE"/>
        </w:rPr>
        <w:t>Conventional p</w:t>
      </w:r>
      <w:r w:rsidR="003C15DE" w:rsidRPr="00137BDB">
        <w:rPr>
          <w:lang w:val="en-IE"/>
        </w:rPr>
        <w:t xml:space="preserve">olymerase </w:t>
      </w:r>
      <w:r w:rsidR="005E591B" w:rsidRPr="00137BDB">
        <w:rPr>
          <w:lang w:val="en-IE"/>
        </w:rPr>
        <w:t>chain reaction (PCR)</w:t>
      </w:r>
      <w:r w:rsidR="000525D0" w:rsidRPr="00137BDB">
        <w:rPr>
          <w:lang w:val="en-IE"/>
        </w:rPr>
        <w:t xml:space="preserve"> and real-time PCR</w:t>
      </w:r>
    </w:p>
    <w:p w14:paraId="4C1E9E2F" w14:textId="0AFB5883" w:rsidR="002A6F6C" w:rsidRPr="00137BDB" w:rsidRDefault="002A6F6C" w:rsidP="00B34ED4">
      <w:pPr>
        <w:pStyle w:val="para1"/>
        <w:rPr>
          <w:lang w:val="en-IE"/>
        </w:rPr>
      </w:pPr>
      <w:r w:rsidRPr="00137BDB">
        <w:rPr>
          <w:lang w:val="en-IE"/>
        </w:rPr>
        <w:t xml:space="preserve">PCR is a widely used, </w:t>
      </w:r>
      <w:r w:rsidR="00432C6B" w:rsidRPr="00137BDB">
        <w:rPr>
          <w:lang w:val="en-IE"/>
        </w:rPr>
        <w:t>highly</w:t>
      </w:r>
      <w:r w:rsidR="00185954">
        <w:rPr>
          <w:lang w:val="en-IE"/>
        </w:rPr>
        <w:t xml:space="preserve"> </w:t>
      </w:r>
      <w:r w:rsidRPr="00137BDB">
        <w:rPr>
          <w:lang w:val="en-IE"/>
        </w:rPr>
        <w:t xml:space="preserve">sensitive diagnostic tool for detecting pathogen-specific nucleic acid sequences in host tissues and vectors. Over the past 30 years, PCR has revolutionised the diagnostic process, allowing rapid, highly sensitive and specific detection of a wide range of pathogens. </w:t>
      </w:r>
    </w:p>
    <w:p w14:paraId="68A6DCFD" w14:textId="6782355B" w:rsidR="007C4CBF" w:rsidRPr="00137BDB" w:rsidRDefault="007C4CBF" w:rsidP="00B34ED4">
      <w:pPr>
        <w:pStyle w:val="para1"/>
        <w:rPr>
          <w:lang w:val="en-IE"/>
        </w:rPr>
      </w:pPr>
      <w:r w:rsidRPr="00137BDB">
        <w:rPr>
          <w:lang w:val="en-IE"/>
        </w:rPr>
        <w:t xml:space="preserve">PCR can identify and amplify a specific, selected target region of nucleic acid from a complex mixture of heterogenous sequences (Saiki </w:t>
      </w:r>
      <w:r w:rsidRPr="00FB628D">
        <w:rPr>
          <w:i/>
          <w:lang w:val="en-IE"/>
        </w:rPr>
        <w:t>et al.,</w:t>
      </w:r>
      <w:r w:rsidRPr="00137BDB">
        <w:rPr>
          <w:lang w:val="en-IE"/>
        </w:rPr>
        <w:t xml:space="preserve"> 1988). PCR achieves </w:t>
      </w:r>
      <w:r w:rsidRPr="00185954">
        <w:rPr>
          <w:i/>
          <w:lang w:val="en-IE"/>
        </w:rPr>
        <w:t>in</w:t>
      </w:r>
      <w:r w:rsidR="00185954" w:rsidRPr="00185954">
        <w:rPr>
          <w:i/>
          <w:lang w:val="en-IE"/>
        </w:rPr>
        <w:t>-</w:t>
      </w:r>
      <w:r w:rsidRPr="00185954">
        <w:rPr>
          <w:i/>
          <w:lang w:val="en-IE"/>
        </w:rPr>
        <w:t>vitro</w:t>
      </w:r>
      <w:r w:rsidRPr="00137BDB">
        <w:rPr>
          <w:lang w:val="en-IE"/>
        </w:rPr>
        <w:t xml:space="preserve"> amplification by exploiting natural DNA replication mechanisms, using a succession of cyclic incubation steps at different temperatures. Amplification facilitates the detection of target nucleic acid sequences within a sample, even when only a small number of targets were present</w:t>
      </w:r>
      <w:r w:rsidR="00CB6F3A" w:rsidRPr="00137BDB">
        <w:rPr>
          <w:lang w:val="en-IE"/>
        </w:rPr>
        <w:t xml:space="preserve"> originally</w:t>
      </w:r>
      <w:r w:rsidRPr="00137BDB">
        <w:rPr>
          <w:lang w:val="en-IE"/>
        </w:rPr>
        <w:t>.</w:t>
      </w:r>
    </w:p>
    <w:p w14:paraId="6478CFF7" w14:textId="4ED26AEA" w:rsidR="007C4CBF" w:rsidRPr="00137BDB" w:rsidRDefault="007C4CBF" w:rsidP="00B34ED4">
      <w:pPr>
        <w:pStyle w:val="para1"/>
        <w:rPr>
          <w:lang w:val="en-IE"/>
        </w:rPr>
      </w:pPr>
      <w:r w:rsidRPr="00137BDB">
        <w:rPr>
          <w:lang w:val="en-IE"/>
        </w:rPr>
        <w:t xml:space="preserve">Diagnostic PCR is performed on nucleic acids extracted from clinical samples. The heterogenous sample DNA is first heat-denatured to separate the two complementary strands, thereby creating a single-stranded template. Specific primers are then used to identify the target regions for amplification. Primers are short, synthetic, single-stranded DNA molecules complementary to the target sequences. If the target sequence is present in the sample, the primers will anneal to these regions as the temperature cycle cools. Following binding, the cycle enters an intermediate temperature phase in which bound primers enable </w:t>
      </w:r>
      <w:r w:rsidRPr="00272B8D">
        <w:rPr>
          <w:strike/>
          <w:highlight w:val="yellow"/>
          <w:lang w:val="en-IE"/>
        </w:rPr>
        <w:t xml:space="preserve">amplification </w:t>
      </w:r>
      <w:r w:rsidR="0083134F" w:rsidRPr="00272B8D">
        <w:rPr>
          <w:highlight w:val="yellow"/>
          <w:u w:val="double"/>
          <w:lang w:val="en-IE"/>
        </w:rPr>
        <w:t>extension</w:t>
      </w:r>
      <w:r w:rsidR="0083134F" w:rsidRPr="00137BDB">
        <w:rPr>
          <w:lang w:val="en-IE"/>
        </w:rPr>
        <w:t xml:space="preserve"> </w:t>
      </w:r>
      <w:r w:rsidRPr="00137BDB">
        <w:rPr>
          <w:lang w:val="en-IE"/>
        </w:rPr>
        <w:t>of the target sequence by DNA polymerase</w:t>
      </w:r>
      <w:r w:rsidR="00432C6B" w:rsidRPr="00272B8D">
        <w:rPr>
          <w:strike/>
          <w:lang w:val="en-IE"/>
        </w:rPr>
        <w:t xml:space="preserve"> </w:t>
      </w:r>
      <w:r w:rsidR="00432C6B" w:rsidRPr="00272B8D">
        <w:rPr>
          <w:strike/>
          <w:highlight w:val="yellow"/>
          <w:lang w:val="en-IE"/>
        </w:rPr>
        <w:t>(extension)</w:t>
      </w:r>
      <w:r w:rsidRPr="00137BDB">
        <w:rPr>
          <w:lang w:val="en-IE"/>
        </w:rPr>
        <w:t xml:space="preserve">. Once the polymerase has synthesised a new </w:t>
      </w:r>
      <w:r w:rsidR="003C0D6C" w:rsidRPr="00272B8D">
        <w:rPr>
          <w:highlight w:val="yellow"/>
          <w:u w:val="double"/>
          <w:lang w:val="en-IE"/>
        </w:rPr>
        <w:t>compl</w:t>
      </w:r>
      <w:r w:rsidR="00CF6B68" w:rsidRPr="00272B8D">
        <w:rPr>
          <w:highlight w:val="yellow"/>
          <w:u w:val="double"/>
          <w:lang w:val="en-IE"/>
        </w:rPr>
        <w:t>ementary</w:t>
      </w:r>
      <w:r w:rsidR="00CF6B68">
        <w:rPr>
          <w:lang w:val="en-IE"/>
        </w:rPr>
        <w:t xml:space="preserve"> </w:t>
      </w:r>
      <w:r w:rsidRPr="00137BDB">
        <w:rPr>
          <w:lang w:val="en-IE"/>
        </w:rPr>
        <w:t>strand of DNA, the product is separated from the template by heating to a higher temperature</w:t>
      </w:r>
      <w:r w:rsidR="00871652">
        <w:rPr>
          <w:lang w:val="en-IE"/>
        </w:rPr>
        <w:t xml:space="preserve"> </w:t>
      </w:r>
      <w:r w:rsidR="00327FBF" w:rsidRPr="00272B8D">
        <w:rPr>
          <w:highlight w:val="yellow"/>
          <w:u w:val="double"/>
          <w:lang w:val="en-IE"/>
        </w:rPr>
        <w:t>and the cycle repeated</w:t>
      </w:r>
      <w:r w:rsidRPr="00137BDB">
        <w:rPr>
          <w:lang w:val="en-IE"/>
        </w:rPr>
        <w:t xml:space="preserve">. </w:t>
      </w:r>
    </w:p>
    <w:p w14:paraId="09CF32D1" w14:textId="55D74A63" w:rsidR="007C4CBF" w:rsidRPr="00137BDB" w:rsidRDefault="007C4CBF" w:rsidP="00B34ED4">
      <w:pPr>
        <w:pStyle w:val="para1"/>
        <w:rPr>
          <w:lang w:val="en-IE"/>
        </w:rPr>
      </w:pPr>
      <w:r w:rsidRPr="00137BDB">
        <w:rPr>
          <w:lang w:val="en-IE"/>
        </w:rPr>
        <w:t xml:space="preserve">These </w:t>
      </w:r>
      <w:r w:rsidRPr="00272B8D">
        <w:rPr>
          <w:strike/>
          <w:highlight w:val="yellow"/>
          <w:lang w:val="en-IE"/>
        </w:rPr>
        <w:t>steps, referred to as</w:t>
      </w:r>
      <w:r w:rsidRPr="00137BDB">
        <w:rPr>
          <w:lang w:val="en-IE"/>
        </w:rPr>
        <w:t xml:space="preserve"> cycles</w:t>
      </w:r>
      <w:r w:rsidRPr="005E18D0">
        <w:rPr>
          <w:strike/>
          <w:highlight w:val="yellow"/>
          <w:lang w:val="en-IE"/>
        </w:rPr>
        <w:t>,</w:t>
      </w:r>
      <w:r w:rsidRPr="00137BDB">
        <w:rPr>
          <w:lang w:val="en-IE"/>
        </w:rPr>
        <w:t xml:space="preserve"> are repeated</w:t>
      </w:r>
      <w:r w:rsidR="0019682F" w:rsidRPr="00137BDB">
        <w:rPr>
          <w:lang w:val="en-IE"/>
        </w:rPr>
        <w:t>, usually</w:t>
      </w:r>
      <w:r w:rsidRPr="00137BDB">
        <w:rPr>
          <w:lang w:val="en-IE"/>
        </w:rPr>
        <w:t xml:space="preserve"> </w:t>
      </w:r>
      <w:r w:rsidR="0019682F" w:rsidRPr="00137BDB">
        <w:rPr>
          <w:lang w:val="en-IE"/>
        </w:rPr>
        <w:t>between 35</w:t>
      </w:r>
      <w:r w:rsidR="00FB628D">
        <w:rPr>
          <w:lang w:val="en-IE"/>
        </w:rPr>
        <w:t>–</w:t>
      </w:r>
      <w:r w:rsidRPr="00137BDB">
        <w:rPr>
          <w:lang w:val="en-IE"/>
        </w:rPr>
        <w:t xml:space="preserve">50 times, resulting in the amplification of target DNA sequences. Each cycle has the potential to double the number of targets from the previous cycle leading to the </w:t>
      </w:r>
      <w:r w:rsidRPr="00272B8D">
        <w:rPr>
          <w:strike/>
          <w:highlight w:val="yellow"/>
          <w:lang w:val="en-IE"/>
        </w:rPr>
        <w:t>geomet</w:t>
      </w:r>
      <w:r w:rsidR="00173736" w:rsidRPr="00272B8D">
        <w:rPr>
          <w:strike/>
          <w:highlight w:val="yellow"/>
          <w:lang w:val="en-IE"/>
        </w:rPr>
        <w:t>r</w:t>
      </w:r>
      <w:r w:rsidRPr="00272B8D">
        <w:rPr>
          <w:strike/>
          <w:highlight w:val="yellow"/>
          <w:lang w:val="en-IE"/>
        </w:rPr>
        <w:t xml:space="preserve">ic </w:t>
      </w:r>
      <w:r w:rsidR="0091283C" w:rsidRPr="00272B8D">
        <w:rPr>
          <w:highlight w:val="yellow"/>
          <w:u w:val="double"/>
          <w:lang w:val="en-IE"/>
        </w:rPr>
        <w:t>exponential</w:t>
      </w:r>
      <w:r w:rsidR="0091283C" w:rsidRPr="00137BDB">
        <w:rPr>
          <w:lang w:val="en-IE"/>
        </w:rPr>
        <w:t xml:space="preserve"> </w:t>
      </w:r>
      <w:r w:rsidRPr="00137BDB">
        <w:rPr>
          <w:lang w:val="en-IE"/>
        </w:rPr>
        <w:t xml:space="preserve">increase in target DNA that gives the method its high sensitivity. The key to the </w:t>
      </w:r>
      <w:r w:rsidRPr="00272B8D">
        <w:rPr>
          <w:strike/>
          <w:highlight w:val="yellow"/>
          <w:lang w:val="en-IE"/>
        </w:rPr>
        <w:t>geometric</w:t>
      </w:r>
      <w:r w:rsidRPr="00272B8D">
        <w:rPr>
          <w:strike/>
          <w:lang w:val="en-IE"/>
        </w:rPr>
        <w:t xml:space="preserve"> </w:t>
      </w:r>
      <w:r w:rsidRPr="00137BDB">
        <w:rPr>
          <w:lang w:val="en-IE"/>
        </w:rPr>
        <w:t>amplification of target DNA sequences by the PCR is the selection of paired primers that, when extended, will create additional reciprocal primer-annealing sites for primer extension in subsequent cycles. To detect RNA (e.g. RNA viruses), a complementary DNA (cDNA) copy of the RNA must first be made using reverse transcript</w:t>
      </w:r>
      <w:r w:rsidR="00185954">
        <w:rPr>
          <w:lang w:val="en-IE"/>
        </w:rPr>
        <w:t>ion</w:t>
      </w:r>
      <w:r w:rsidRPr="00137BDB">
        <w:rPr>
          <w:lang w:val="en-IE"/>
        </w:rPr>
        <w:t xml:space="preserve"> (RT). The cDNA then acts as a template for amplification by PCR. This technique is referred to as reverse transcript</w:t>
      </w:r>
      <w:r w:rsidR="00185954">
        <w:rPr>
          <w:lang w:val="en-IE"/>
        </w:rPr>
        <w:t>ion</w:t>
      </w:r>
      <w:r w:rsidRPr="00137BDB">
        <w:rPr>
          <w:lang w:val="en-IE"/>
        </w:rPr>
        <w:t xml:space="preserve"> PCR (RT-PCR).</w:t>
      </w:r>
    </w:p>
    <w:p w14:paraId="6CDD279B" w14:textId="366B1537" w:rsidR="007C4CBF" w:rsidRPr="00137BDB" w:rsidRDefault="007C4CBF" w:rsidP="00B34ED4">
      <w:pPr>
        <w:pStyle w:val="para1"/>
        <w:rPr>
          <w:lang w:val="en-IE"/>
        </w:rPr>
      </w:pPr>
      <w:r w:rsidRPr="00137BDB">
        <w:rPr>
          <w:lang w:val="en-IE"/>
        </w:rPr>
        <w:t xml:space="preserve">Once amplified, the target sequence can be detected. </w:t>
      </w:r>
      <w:r w:rsidRPr="00FD52A7">
        <w:rPr>
          <w:strike/>
          <w:highlight w:val="yellow"/>
          <w:lang w:val="en-IE"/>
        </w:rPr>
        <w:t xml:space="preserve">Detecting the </w:t>
      </w:r>
      <w:proofErr w:type="spellStart"/>
      <w:r w:rsidRPr="00FD52A7">
        <w:rPr>
          <w:strike/>
          <w:highlight w:val="yellow"/>
          <w:lang w:val="en-IE"/>
        </w:rPr>
        <w:t>a</w:t>
      </w:r>
      <w:r w:rsidR="007C3DBE" w:rsidRPr="00FD52A7">
        <w:rPr>
          <w:highlight w:val="yellow"/>
          <w:u w:val="double"/>
          <w:lang w:val="en-IE"/>
        </w:rPr>
        <w:t>A</w:t>
      </w:r>
      <w:r w:rsidRPr="00137BDB">
        <w:rPr>
          <w:lang w:val="en-IE"/>
        </w:rPr>
        <w:t>mplified</w:t>
      </w:r>
      <w:proofErr w:type="spellEnd"/>
      <w:r w:rsidRPr="00137BDB">
        <w:rPr>
          <w:lang w:val="en-IE"/>
        </w:rPr>
        <w:t xml:space="preserve"> product</w:t>
      </w:r>
      <w:r w:rsidR="007C3DBE" w:rsidRPr="00FD52A7">
        <w:rPr>
          <w:highlight w:val="yellow"/>
          <w:u w:val="double"/>
          <w:lang w:val="en-IE"/>
        </w:rPr>
        <w:t>s are detected</w:t>
      </w:r>
      <w:r w:rsidRPr="00FD52A7">
        <w:rPr>
          <w:strike/>
          <w:lang w:val="en-IE"/>
        </w:rPr>
        <w:t xml:space="preserve"> </w:t>
      </w:r>
      <w:r w:rsidRPr="00FD52A7">
        <w:rPr>
          <w:strike/>
          <w:highlight w:val="yellow"/>
          <w:lang w:val="en-IE"/>
        </w:rPr>
        <w:t>is</w:t>
      </w:r>
      <w:r w:rsidRPr="00FD52A7">
        <w:rPr>
          <w:strike/>
          <w:lang w:val="en-IE"/>
        </w:rPr>
        <w:t xml:space="preserve"> </w:t>
      </w:r>
      <w:r w:rsidRPr="00137BDB">
        <w:rPr>
          <w:lang w:val="en-IE"/>
        </w:rPr>
        <w:t xml:space="preserve">most frequently </w:t>
      </w:r>
      <w:r w:rsidRPr="00FD52A7">
        <w:rPr>
          <w:strike/>
          <w:highlight w:val="yellow"/>
          <w:lang w:val="en-IE"/>
        </w:rPr>
        <w:t>done</w:t>
      </w:r>
      <w:r w:rsidRPr="00FD52A7">
        <w:rPr>
          <w:strike/>
          <w:lang w:val="en-IE"/>
        </w:rPr>
        <w:t xml:space="preserve"> </w:t>
      </w:r>
      <w:r w:rsidRPr="00137BDB">
        <w:rPr>
          <w:lang w:val="en-IE"/>
        </w:rPr>
        <w:t>using methods that also help to confirm the identity of the PCR products, including:</w:t>
      </w:r>
    </w:p>
    <w:p w14:paraId="7B456189" w14:textId="2E370A9B" w:rsidR="007C4CBF" w:rsidRPr="00137BDB" w:rsidRDefault="00B34ED4" w:rsidP="00B34ED4">
      <w:pPr>
        <w:pStyle w:val="i"/>
        <w:rPr>
          <w:lang w:val="en-IE"/>
        </w:rPr>
      </w:pPr>
      <w:r w:rsidRPr="00137BDB">
        <w:rPr>
          <w:lang w:val="en-IE"/>
        </w:rPr>
        <w:t>i)</w:t>
      </w:r>
      <w:r w:rsidRPr="00137BDB">
        <w:rPr>
          <w:lang w:val="en-IE"/>
        </w:rPr>
        <w:tab/>
      </w:r>
      <w:r w:rsidR="0019682F" w:rsidRPr="00137BDB">
        <w:rPr>
          <w:lang w:val="en-IE"/>
        </w:rPr>
        <w:t xml:space="preserve">Methods </w:t>
      </w:r>
      <w:r w:rsidR="007C4CBF" w:rsidRPr="00137BDB">
        <w:rPr>
          <w:lang w:val="en-IE"/>
        </w:rPr>
        <w:t xml:space="preserve">that define </w:t>
      </w:r>
      <w:r w:rsidR="007C4CBF" w:rsidRPr="00FD52A7">
        <w:rPr>
          <w:strike/>
          <w:highlight w:val="yellow"/>
          <w:lang w:val="en-IE"/>
        </w:rPr>
        <w:t>its</w:t>
      </w:r>
      <w:r w:rsidR="007C4CBF" w:rsidRPr="00FD52A7">
        <w:rPr>
          <w:strike/>
          <w:lang w:val="en-IE"/>
        </w:rPr>
        <w:t xml:space="preserve"> </w:t>
      </w:r>
      <w:r w:rsidR="00CF3825" w:rsidRPr="00FD52A7">
        <w:rPr>
          <w:highlight w:val="yellow"/>
          <w:u w:val="double"/>
          <w:lang w:val="en-IE"/>
        </w:rPr>
        <w:t>their</w:t>
      </w:r>
      <w:ins w:id="17" w:author="Brian Willett" w:date="2020-03-09T09:13:00Z">
        <w:r w:rsidR="00CF3825" w:rsidRPr="00137BDB">
          <w:rPr>
            <w:lang w:val="en-IE"/>
          </w:rPr>
          <w:t xml:space="preserve"> </w:t>
        </w:r>
      </w:ins>
      <w:r w:rsidR="007C4CBF" w:rsidRPr="00137BDB">
        <w:rPr>
          <w:lang w:val="en-IE"/>
        </w:rPr>
        <w:t xml:space="preserve">characteristic size (such as gel electrophoresis) </w:t>
      </w:r>
    </w:p>
    <w:p w14:paraId="2FBBCB44" w14:textId="32AF0CDC" w:rsidR="007C4CBF" w:rsidRPr="00137BDB" w:rsidRDefault="00B34ED4" w:rsidP="00B34ED4">
      <w:pPr>
        <w:pStyle w:val="i"/>
        <w:rPr>
          <w:lang w:val="en-IE"/>
        </w:rPr>
      </w:pPr>
      <w:r w:rsidRPr="00137BDB">
        <w:rPr>
          <w:lang w:val="en-IE"/>
        </w:rPr>
        <w:t>ii)</w:t>
      </w:r>
      <w:r w:rsidRPr="00137BDB">
        <w:rPr>
          <w:lang w:val="en-IE"/>
        </w:rPr>
        <w:tab/>
      </w:r>
      <w:r w:rsidR="007C4CBF" w:rsidRPr="00137BDB">
        <w:rPr>
          <w:lang w:val="en-IE"/>
        </w:rPr>
        <w:t>DNA probes (see below)</w:t>
      </w:r>
    </w:p>
    <w:p w14:paraId="5271CB57" w14:textId="7D8369E5" w:rsidR="007C4CBF" w:rsidRPr="00137BDB" w:rsidRDefault="00B34ED4" w:rsidP="00B34ED4">
      <w:pPr>
        <w:pStyle w:val="i"/>
        <w:rPr>
          <w:lang w:val="en-IE"/>
        </w:rPr>
      </w:pPr>
      <w:r w:rsidRPr="00137BDB">
        <w:rPr>
          <w:lang w:val="en-IE"/>
        </w:rPr>
        <w:t>iii)</w:t>
      </w:r>
      <w:r w:rsidRPr="00137BDB">
        <w:rPr>
          <w:lang w:val="en-IE"/>
        </w:rPr>
        <w:tab/>
      </w:r>
      <w:r w:rsidR="007C4CBF" w:rsidRPr="00137BDB">
        <w:rPr>
          <w:lang w:val="en-IE"/>
        </w:rPr>
        <w:t xml:space="preserve">High </w:t>
      </w:r>
      <w:r w:rsidR="00484D12" w:rsidRPr="00137BDB">
        <w:rPr>
          <w:lang w:val="en-IE"/>
        </w:rPr>
        <w:t xml:space="preserve">resolution melting </w:t>
      </w:r>
      <w:r w:rsidR="007C4CBF" w:rsidRPr="00137BDB">
        <w:rPr>
          <w:lang w:val="en-IE"/>
        </w:rPr>
        <w:t xml:space="preserve">(see </w:t>
      </w:r>
      <w:r w:rsidR="00820B75">
        <w:rPr>
          <w:lang w:val="en-IE"/>
        </w:rPr>
        <w:t>Section A.2.1</w:t>
      </w:r>
      <w:r w:rsidR="007C4CBF" w:rsidRPr="00137BDB">
        <w:rPr>
          <w:lang w:val="en-IE"/>
        </w:rPr>
        <w:t xml:space="preserve">) </w:t>
      </w:r>
    </w:p>
    <w:p w14:paraId="69A329BB" w14:textId="204789A7" w:rsidR="0019682F" w:rsidRPr="00137BDB" w:rsidRDefault="00B34ED4" w:rsidP="00B34ED4">
      <w:pPr>
        <w:pStyle w:val="i"/>
        <w:rPr>
          <w:lang w:val="en-IE"/>
        </w:rPr>
      </w:pPr>
      <w:r w:rsidRPr="00137BDB">
        <w:rPr>
          <w:lang w:val="en-IE"/>
        </w:rPr>
        <w:t>iv)</w:t>
      </w:r>
      <w:r w:rsidRPr="00137BDB">
        <w:rPr>
          <w:lang w:val="en-IE"/>
        </w:rPr>
        <w:tab/>
      </w:r>
      <w:r w:rsidR="0019682F" w:rsidRPr="00137BDB">
        <w:rPr>
          <w:lang w:val="en-IE"/>
        </w:rPr>
        <w:t xml:space="preserve">Fluorescence-based detection systems (real-time technology) </w:t>
      </w:r>
    </w:p>
    <w:p w14:paraId="43A9A81B" w14:textId="28628A00" w:rsidR="00E83950" w:rsidRPr="00137BDB" w:rsidRDefault="00B34ED4" w:rsidP="00FB628D">
      <w:pPr>
        <w:pStyle w:val="i"/>
        <w:spacing w:after="240"/>
        <w:rPr>
          <w:lang w:val="en-IE"/>
        </w:rPr>
      </w:pPr>
      <w:r w:rsidRPr="00137BDB">
        <w:rPr>
          <w:lang w:val="en-IE"/>
        </w:rPr>
        <w:t>v)</w:t>
      </w:r>
      <w:r w:rsidRPr="00137BDB">
        <w:rPr>
          <w:lang w:val="en-IE"/>
        </w:rPr>
        <w:tab/>
      </w:r>
      <w:r w:rsidR="00E83950" w:rsidRPr="00137BDB">
        <w:rPr>
          <w:lang w:val="en-IE"/>
        </w:rPr>
        <w:t xml:space="preserve">Nucleotide sequencing technologies </w:t>
      </w:r>
    </w:p>
    <w:p w14:paraId="48934842" w14:textId="23E23AC8" w:rsidR="007C4CBF" w:rsidRPr="00137BDB" w:rsidRDefault="007C4CBF" w:rsidP="00B34ED4">
      <w:pPr>
        <w:pStyle w:val="para1"/>
        <w:rPr>
          <w:lang w:val="en-IE"/>
        </w:rPr>
      </w:pPr>
      <w:r w:rsidRPr="00137BDB">
        <w:rPr>
          <w:lang w:val="en-IE"/>
        </w:rPr>
        <w:t xml:space="preserve">Increasingly, since the advent of automated cycle sequencing techniques, identification </w:t>
      </w:r>
      <w:r w:rsidR="00E83950" w:rsidRPr="00137BDB">
        <w:rPr>
          <w:lang w:val="en-IE"/>
        </w:rPr>
        <w:t xml:space="preserve">is </w:t>
      </w:r>
      <w:r w:rsidRPr="00137BDB">
        <w:rPr>
          <w:lang w:val="en-IE"/>
        </w:rPr>
        <w:t xml:space="preserve">made </w:t>
      </w:r>
      <w:r w:rsidR="00E83950" w:rsidRPr="00137BDB">
        <w:rPr>
          <w:lang w:val="en-IE"/>
        </w:rPr>
        <w:t xml:space="preserve">more and more frequently </w:t>
      </w:r>
      <w:r w:rsidR="00910838" w:rsidRPr="00137BDB">
        <w:rPr>
          <w:lang w:val="en-IE"/>
        </w:rPr>
        <w:t xml:space="preserve">via </w:t>
      </w:r>
      <w:r w:rsidR="00910838">
        <w:rPr>
          <w:lang w:val="en-IE"/>
        </w:rPr>
        <w:t xml:space="preserve">PCR techniques and agent characterisation by </w:t>
      </w:r>
      <w:r w:rsidRPr="00137BDB">
        <w:rPr>
          <w:lang w:val="en-IE"/>
        </w:rPr>
        <w:t>direct sequencing of the PCR product</w:t>
      </w:r>
      <w:r w:rsidR="00E83950" w:rsidRPr="00137BDB">
        <w:rPr>
          <w:lang w:val="en-IE"/>
        </w:rPr>
        <w:t>s</w:t>
      </w:r>
      <w:r w:rsidRPr="00137BDB">
        <w:rPr>
          <w:lang w:val="en-IE"/>
        </w:rPr>
        <w:t xml:space="preserve">. </w:t>
      </w:r>
    </w:p>
    <w:p w14:paraId="6D4BAEE5" w14:textId="6B591756" w:rsidR="00B4388F" w:rsidRPr="00137BDB" w:rsidRDefault="00B4388F" w:rsidP="00B34ED4">
      <w:pPr>
        <w:pStyle w:val="para1"/>
        <w:rPr>
          <w:lang w:val="en-IE"/>
        </w:rPr>
      </w:pPr>
      <w:r w:rsidRPr="00137BDB">
        <w:rPr>
          <w:lang w:val="en-IE"/>
        </w:rPr>
        <w:t>To provide robust</w:t>
      </w:r>
      <w:r w:rsidR="00235A9B" w:rsidRPr="00137BDB">
        <w:rPr>
          <w:lang w:val="en-IE"/>
        </w:rPr>
        <w:t xml:space="preserve">, reproducible results, the PCR protocols should be carefully designed, optimised and fully validated. Chapter </w:t>
      </w:r>
      <w:r w:rsidR="00185954">
        <w:rPr>
          <w:lang w:val="en-IE"/>
        </w:rPr>
        <w:t>2.2</w:t>
      </w:r>
      <w:r w:rsidR="00235A9B" w:rsidRPr="00137BDB">
        <w:rPr>
          <w:lang w:val="en-IE"/>
        </w:rPr>
        <w:t xml:space="preserve">.3 </w:t>
      </w:r>
      <w:r w:rsidR="00185954" w:rsidRPr="00185954">
        <w:rPr>
          <w:i/>
          <w:lang w:val="en-IE"/>
        </w:rPr>
        <w:t>Development and optimisation of nucleic acid detection methods</w:t>
      </w:r>
      <w:r w:rsidR="00235A9B" w:rsidRPr="00137BDB">
        <w:rPr>
          <w:lang w:val="en-IE"/>
        </w:rPr>
        <w:t xml:space="preserve"> provides comprehensive information and guid</w:t>
      </w:r>
      <w:r w:rsidR="00185954">
        <w:rPr>
          <w:lang w:val="en-IE"/>
        </w:rPr>
        <w:t>ance</w:t>
      </w:r>
      <w:r w:rsidR="00235A9B" w:rsidRPr="00137BDB">
        <w:rPr>
          <w:lang w:val="en-IE"/>
        </w:rPr>
        <w:t xml:space="preserve"> on </w:t>
      </w:r>
      <w:r w:rsidR="00185954">
        <w:rPr>
          <w:lang w:val="en-IE"/>
        </w:rPr>
        <w:t>such assays</w:t>
      </w:r>
      <w:r w:rsidR="005729E5" w:rsidRPr="00137BDB">
        <w:rPr>
          <w:lang w:val="en-IE"/>
        </w:rPr>
        <w:t>.</w:t>
      </w:r>
    </w:p>
    <w:p w14:paraId="688418BD" w14:textId="1526727F" w:rsidR="007C4CBF" w:rsidRPr="00137BDB" w:rsidRDefault="007C4CBF" w:rsidP="00B34ED4">
      <w:pPr>
        <w:pStyle w:val="para1"/>
        <w:rPr>
          <w:lang w:val="en-IE"/>
        </w:rPr>
      </w:pPr>
      <w:r w:rsidRPr="00137BDB">
        <w:rPr>
          <w:lang w:val="en-IE"/>
        </w:rPr>
        <w:t xml:space="preserve">To expand its utility in veterinary diagnostics and pathogen identification, PCR has been </w:t>
      </w:r>
      <w:r w:rsidRPr="00FD52A7">
        <w:rPr>
          <w:strike/>
          <w:highlight w:val="yellow"/>
          <w:lang w:val="en-IE"/>
        </w:rPr>
        <w:t>extensively</w:t>
      </w:r>
      <w:r w:rsidRPr="00FD52A7">
        <w:rPr>
          <w:strike/>
          <w:lang w:val="en-IE"/>
        </w:rPr>
        <w:t xml:space="preserve"> </w:t>
      </w:r>
      <w:r w:rsidRPr="00137BDB">
        <w:rPr>
          <w:lang w:val="en-IE"/>
        </w:rPr>
        <w:t xml:space="preserve">modified </w:t>
      </w:r>
      <w:r w:rsidR="00CF3825" w:rsidRPr="00FD52A7">
        <w:rPr>
          <w:highlight w:val="yellow"/>
          <w:u w:val="double"/>
          <w:lang w:val="en-IE"/>
        </w:rPr>
        <w:t>extensively</w:t>
      </w:r>
      <w:ins w:id="18" w:author="Brian Willett" w:date="2020-03-09T09:14:00Z">
        <w:r w:rsidR="00CF3825" w:rsidRPr="00137BDB">
          <w:rPr>
            <w:lang w:val="en-IE"/>
          </w:rPr>
          <w:t xml:space="preserve"> </w:t>
        </w:r>
      </w:ins>
      <w:r w:rsidRPr="00137BDB">
        <w:rPr>
          <w:lang w:val="en-IE"/>
        </w:rPr>
        <w:t xml:space="preserve">over the years. </w:t>
      </w:r>
      <w:r w:rsidR="00B8090C" w:rsidRPr="00CA5AB0">
        <w:rPr>
          <w:highlight w:val="yellow"/>
          <w:u w:val="double"/>
          <w:lang w:val="en-US"/>
          <w:rPrChange w:id="19" w:author="Sandor Belak" w:date="2020-03-11T17:55:00Z">
            <w:rPr>
              <w:highlight w:val="yellow"/>
              <w:u w:val="double"/>
            </w:rPr>
          </w:rPrChange>
        </w:rPr>
        <w:t xml:space="preserve">Traditional PCR requiring detection at the </w:t>
      </w:r>
      <w:proofErr w:type="gramStart"/>
      <w:r w:rsidR="00B8090C" w:rsidRPr="00CA5AB0">
        <w:rPr>
          <w:highlight w:val="yellow"/>
          <w:u w:val="double"/>
          <w:lang w:val="en-US"/>
          <w:rPrChange w:id="20" w:author="Sandor Belak" w:date="2020-03-11T17:55:00Z">
            <w:rPr>
              <w:highlight w:val="yellow"/>
              <w:u w:val="double"/>
            </w:rPr>
          </w:rPrChange>
        </w:rPr>
        <w:t>end-point</w:t>
      </w:r>
      <w:proofErr w:type="gramEnd"/>
      <w:r w:rsidR="00B8090C" w:rsidRPr="00CA5AB0">
        <w:rPr>
          <w:highlight w:val="yellow"/>
          <w:u w:val="double"/>
          <w:lang w:val="en-US"/>
          <w:rPrChange w:id="21" w:author="Sandor Belak" w:date="2020-03-11T17:55:00Z">
            <w:rPr>
              <w:highlight w:val="yellow"/>
              <w:u w:val="double"/>
            </w:rPr>
          </w:rPrChange>
        </w:rPr>
        <w:t xml:space="preserve"> of the reaction</w:t>
      </w:r>
      <w:ins w:id="22" w:author="Brian Willett" w:date="2020-03-09T09:15:00Z">
        <w:r w:rsidR="00CF3825" w:rsidRPr="00CA5AB0">
          <w:rPr>
            <w:highlight w:val="yellow"/>
            <w:u w:val="double"/>
            <w:lang w:val="en-US"/>
            <w:rPrChange w:id="23" w:author="Sandor Belak" w:date="2020-03-11T17:55:00Z">
              <w:rPr>
                <w:highlight w:val="yellow"/>
                <w:u w:val="double"/>
              </w:rPr>
            </w:rPrChange>
          </w:rPr>
          <w:t xml:space="preserve">, </w:t>
        </w:r>
      </w:ins>
      <w:del w:id="24" w:author="Brian Willett" w:date="2020-03-09T09:15:00Z">
        <w:r w:rsidR="00B8090C" w:rsidRPr="00CA5AB0" w:rsidDel="00CF3825">
          <w:rPr>
            <w:highlight w:val="yellow"/>
            <w:u w:val="double"/>
            <w:lang w:val="en-US"/>
            <w:rPrChange w:id="25" w:author="Sandor Belak" w:date="2020-03-11T17:55:00Z">
              <w:rPr>
                <w:highlight w:val="yellow"/>
                <w:u w:val="double"/>
              </w:rPr>
            </w:rPrChange>
          </w:rPr>
          <w:delText xml:space="preserve"> </w:delText>
        </w:r>
      </w:del>
      <w:r w:rsidR="00B8090C" w:rsidRPr="00CA5AB0">
        <w:rPr>
          <w:highlight w:val="yellow"/>
          <w:u w:val="double"/>
          <w:lang w:val="en-US"/>
          <w:rPrChange w:id="26" w:author="Sandor Belak" w:date="2020-03-11T17:55:00Z">
            <w:rPr>
              <w:highlight w:val="yellow"/>
              <w:u w:val="double"/>
            </w:rPr>
          </w:rPrChange>
        </w:rPr>
        <w:t xml:space="preserve">typically by agar </w:t>
      </w:r>
      <w:r w:rsidR="00B8090C" w:rsidRPr="00CA5AB0">
        <w:rPr>
          <w:highlight w:val="yellow"/>
          <w:u w:val="double"/>
          <w:lang w:val="en-US"/>
          <w:rPrChange w:id="27" w:author="Sandor Belak" w:date="2020-03-11T17:55:00Z">
            <w:rPr>
              <w:highlight w:val="yellow"/>
              <w:u w:val="double"/>
            </w:rPr>
          </w:rPrChange>
        </w:rPr>
        <w:lastRenderedPageBreak/>
        <w:t xml:space="preserve">gel electrophoresis, has been largely </w:t>
      </w:r>
      <w:r w:rsidR="00CA5AB0" w:rsidRPr="00CA5AB0">
        <w:rPr>
          <w:highlight w:val="yellow"/>
          <w:u w:val="double"/>
          <w:lang w:val="en-US"/>
        </w:rPr>
        <w:t>superseded</w:t>
      </w:r>
      <w:r w:rsidR="00B8090C" w:rsidRPr="00CA5AB0">
        <w:rPr>
          <w:highlight w:val="yellow"/>
          <w:u w:val="double"/>
          <w:lang w:val="en-US"/>
          <w:rPrChange w:id="28" w:author="Sandor Belak" w:date="2020-03-11T17:55:00Z">
            <w:rPr>
              <w:highlight w:val="yellow"/>
              <w:u w:val="double"/>
            </w:rPr>
          </w:rPrChange>
        </w:rPr>
        <w:t xml:space="preserve"> by detection while the reaction is occurring i.e. real-time PCR.</w:t>
      </w:r>
      <w:r w:rsidR="00B8090C" w:rsidRPr="00137BDB">
        <w:rPr>
          <w:lang w:val="en-IE"/>
        </w:rPr>
        <w:t xml:space="preserve"> </w:t>
      </w:r>
      <w:r w:rsidRPr="00137BDB">
        <w:rPr>
          <w:lang w:val="en-IE"/>
        </w:rPr>
        <w:t>The mo</w:t>
      </w:r>
      <w:r w:rsidR="007F397E" w:rsidRPr="00137BDB">
        <w:rPr>
          <w:lang w:val="en-IE"/>
        </w:rPr>
        <w:t>st</w:t>
      </w:r>
      <w:r w:rsidRPr="00137BDB">
        <w:rPr>
          <w:lang w:val="en-IE"/>
        </w:rPr>
        <w:t xml:space="preserve"> common variations</w:t>
      </w:r>
      <w:r w:rsidR="00CF3825">
        <w:rPr>
          <w:lang w:val="en-IE"/>
        </w:rPr>
        <w:t>;</w:t>
      </w:r>
      <w:r w:rsidR="00CF3825" w:rsidRPr="00137BDB">
        <w:rPr>
          <w:lang w:val="en-IE"/>
        </w:rPr>
        <w:t xml:space="preserve"> </w:t>
      </w:r>
      <w:r w:rsidR="007F397E" w:rsidRPr="00137BDB">
        <w:rPr>
          <w:lang w:val="en-IE"/>
        </w:rPr>
        <w:t xml:space="preserve">the </w:t>
      </w:r>
      <w:r w:rsidR="00F6376B" w:rsidRPr="00137BDB">
        <w:rPr>
          <w:lang w:val="en-IE"/>
        </w:rPr>
        <w:t xml:space="preserve">main advantages and </w:t>
      </w:r>
      <w:r w:rsidR="00185954" w:rsidRPr="00137BDB">
        <w:rPr>
          <w:lang w:val="en-IE"/>
        </w:rPr>
        <w:t xml:space="preserve">the </w:t>
      </w:r>
      <w:r w:rsidR="00F6376B" w:rsidRPr="00137BDB">
        <w:rPr>
          <w:lang w:val="en-IE"/>
        </w:rPr>
        <w:t xml:space="preserve">limitations </w:t>
      </w:r>
      <w:r w:rsidR="007F397E" w:rsidRPr="00137BDB">
        <w:rPr>
          <w:lang w:val="en-IE"/>
        </w:rPr>
        <w:t xml:space="preserve">of PCR technologies </w:t>
      </w:r>
      <w:r w:rsidR="00F6376B" w:rsidRPr="00137BDB">
        <w:rPr>
          <w:lang w:val="en-IE"/>
        </w:rPr>
        <w:t xml:space="preserve">are </w:t>
      </w:r>
      <w:r w:rsidR="00173736" w:rsidRPr="00137BDB">
        <w:rPr>
          <w:lang w:val="en-IE"/>
        </w:rPr>
        <w:t>summari</w:t>
      </w:r>
      <w:r w:rsidR="00185954">
        <w:rPr>
          <w:lang w:val="en-IE"/>
        </w:rPr>
        <w:t>s</w:t>
      </w:r>
      <w:r w:rsidR="00173736" w:rsidRPr="00137BDB">
        <w:rPr>
          <w:lang w:val="en-IE"/>
        </w:rPr>
        <w:t>ed</w:t>
      </w:r>
      <w:r w:rsidR="00F6376B" w:rsidRPr="00137BDB">
        <w:rPr>
          <w:lang w:val="en-IE"/>
        </w:rPr>
        <w:t xml:space="preserve"> in </w:t>
      </w:r>
      <w:r w:rsidR="0019682F" w:rsidRPr="00137BDB">
        <w:rPr>
          <w:lang w:val="en-IE"/>
        </w:rPr>
        <w:t>Table 1</w:t>
      </w:r>
      <w:r w:rsidR="00F6376B" w:rsidRPr="00137BDB">
        <w:rPr>
          <w:lang w:val="en-IE"/>
        </w:rPr>
        <w:t xml:space="preserve">. </w:t>
      </w:r>
    </w:p>
    <w:p w14:paraId="15F71356" w14:textId="58B9A774" w:rsidR="00F6376B" w:rsidRPr="00137BDB" w:rsidRDefault="00F6376B" w:rsidP="00B34ED4">
      <w:pPr>
        <w:spacing w:after="120"/>
        <w:jc w:val="center"/>
        <w:rPr>
          <w:rFonts w:ascii="Ottawa" w:hAnsi="Ottawa" w:cs="Arial"/>
          <w:b/>
          <w:i/>
          <w:sz w:val="18"/>
          <w:szCs w:val="18"/>
          <w:lang w:val="en-IE"/>
        </w:rPr>
      </w:pPr>
      <w:r w:rsidRPr="00137BDB">
        <w:rPr>
          <w:rFonts w:ascii="Ottawa" w:hAnsi="Ottawa" w:cs="Arial"/>
          <w:b/>
          <w:i/>
          <w:sz w:val="18"/>
          <w:szCs w:val="18"/>
          <w:lang w:val="en-IE"/>
        </w:rPr>
        <w:t xml:space="preserve">Table </w:t>
      </w:r>
      <w:r w:rsidR="0019682F" w:rsidRPr="00137BDB">
        <w:rPr>
          <w:rFonts w:ascii="Ottawa" w:hAnsi="Ottawa" w:cs="Arial"/>
          <w:b/>
          <w:i/>
          <w:sz w:val="18"/>
          <w:szCs w:val="18"/>
          <w:lang w:val="en-IE"/>
        </w:rPr>
        <w:t>1</w:t>
      </w:r>
      <w:r w:rsidRPr="00137BDB">
        <w:rPr>
          <w:rFonts w:ascii="Ottawa" w:hAnsi="Ottawa" w:cs="Arial"/>
          <w:b/>
          <w:i/>
          <w:sz w:val="18"/>
          <w:szCs w:val="18"/>
          <w:lang w:val="en-IE"/>
        </w:rPr>
        <w:t xml:space="preserve">. </w:t>
      </w:r>
      <w:r w:rsidRPr="00137BDB">
        <w:rPr>
          <w:rFonts w:ascii="Ottawa" w:hAnsi="Ottawa" w:cs="Arial"/>
          <w:i/>
          <w:sz w:val="18"/>
          <w:szCs w:val="18"/>
          <w:lang w:val="en-IE"/>
        </w:rPr>
        <w:t xml:space="preserve">Summary of commonly used variations </w:t>
      </w:r>
      <w:r w:rsidR="00185954">
        <w:rPr>
          <w:rFonts w:ascii="Ottawa" w:hAnsi="Ottawa" w:cs="Arial"/>
          <w:i/>
          <w:sz w:val="18"/>
          <w:szCs w:val="18"/>
          <w:lang w:val="en-IE"/>
        </w:rPr>
        <w:t>in</w:t>
      </w:r>
      <w:r w:rsidRPr="00137BDB">
        <w:rPr>
          <w:rFonts w:ascii="Ottawa" w:hAnsi="Ottawa" w:cs="Arial"/>
          <w:i/>
          <w:sz w:val="18"/>
          <w:szCs w:val="18"/>
          <w:lang w:val="en-IE"/>
        </w:rPr>
        <w:t xml:space="preserve"> PCR techniques, their advantages and disadvantages</w:t>
      </w:r>
    </w:p>
    <w:tbl>
      <w:tblPr>
        <w:tblStyle w:val="TableGrid"/>
        <w:tblW w:w="8917" w:type="dxa"/>
        <w:tblLook w:val="04A0" w:firstRow="1" w:lastRow="0" w:firstColumn="1" w:lastColumn="0" w:noHBand="0" w:noVBand="1"/>
      </w:tblPr>
      <w:tblGrid>
        <w:gridCol w:w="1435"/>
        <w:gridCol w:w="2494"/>
        <w:gridCol w:w="2494"/>
        <w:gridCol w:w="2494"/>
      </w:tblGrid>
      <w:tr w:rsidR="00F6376B" w:rsidRPr="009A64F2" w14:paraId="00237630" w14:textId="77777777" w:rsidTr="003C2FAF">
        <w:tc>
          <w:tcPr>
            <w:tcW w:w="8917" w:type="dxa"/>
            <w:gridSpan w:val="4"/>
          </w:tcPr>
          <w:p w14:paraId="18A80062" w14:textId="7BD13B70" w:rsidR="00F6376B" w:rsidRPr="00FB628D" w:rsidRDefault="00F6376B" w:rsidP="00B34ED4">
            <w:pPr>
              <w:spacing w:before="120" w:after="120"/>
              <w:jc w:val="center"/>
              <w:rPr>
                <w:rFonts w:ascii="Arial" w:hAnsi="Arial" w:cs="Arial"/>
                <w:b/>
                <w:sz w:val="18"/>
                <w:szCs w:val="18"/>
                <w:lang w:val="en-IE"/>
              </w:rPr>
            </w:pPr>
            <w:r w:rsidRPr="00FB628D">
              <w:rPr>
                <w:rFonts w:ascii="Arial" w:hAnsi="Arial" w:cs="Arial"/>
                <w:b/>
                <w:sz w:val="18"/>
                <w:szCs w:val="18"/>
                <w:lang w:val="en-IE"/>
              </w:rPr>
              <w:t>PCR: amplifies a selected region of target nucleic acid in a sample</w:t>
            </w:r>
            <w:r w:rsidRPr="00B44AC8">
              <w:rPr>
                <w:rFonts w:ascii="Arial" w:hAnsi="Arial" w:cs="Arial"/>
                <w:b/>
                <w:strike/>
                <w:sz w:val="18"/>
                <w:szCs w:val="18"/>
                <w:highlight w:val="yellow"/>
                <w:lang w:val="en-IE"/>
              </w:rPr>
              <w:t>*</w:t>
            </w:r>
          </w:p>
        </w:tc>
      </w:tr>
      <w:tr w:rsidR="00F6376B" w:rsidRPr="00137BDB" w14:paraId="39256EAC" w14:textId="77777777" w:rsidTr="003C2FAF">
        <w:tc>
          <w:tcPr>
            <w:tcW w:w="1435" w:type="dxa"/>
          </w:tcPr>
          <w:p w14:paraId="6B79C6F5" w14:textId="77777777" w:rsidR="00F6376B" w:rsidRPr="00137BDB" w:rsidRDefault="00F6376B" w:rsidP="00B34ED4">
            <w:pPr>
              <w:spacing w:before="120" w:after="120"/>
              <w:rPr>
                <w:rFonts w:ascii="Arial" w:hAnsi="Arial" w:cs="Arial"/>
                <w:b/>
                <w:sz w:val="18"/>
                <w:szCs w:val="18"/>
                <w:lang w:val="en-IE"/>
              </w:rPr>
            </w:pPr>
            <w:r w:rsidRPr="00137BDB">
              <w:rPr>
                <w:rFonts w:ascii="Arial" w:hAnsi="Arial" w:cs="Arial"/>
                <w:b/>
                <w:sz w:val="18"/>
                <w:szCs w:val="18"/>
                <w:lang w:val="en-IE"/>
              </w:rPr>
              <w:t>Variations</w:t>
            </w:r>
          </w:p>
        </w:tc>
        <w:tc>
          <w:tcPr>
            <w:tcW w:w="2494" w:type="dxa"/>
          </w:tcPr>
          <w:p w14:paraId="39D295B3" w14:textId="77777777" w:rsidR="00F6376B" w:rsidRPr="00137BDB" w:rsidRDefault="00F6376B" w:rsidP="00B34ED4">
            <w:pPr>
              <w:spacing w:before="120" w:after="120"/>
              <w:rPr>
                <w:rFonts w:ascii="Arial" w:hAnsi="Arial" w:cs="Arial"/>
                <w:b/>
                <w:sz w:val="18"/>
                <w:szCs w:val="18"/>
                <w:lang w:val="en-IE"/>
              </w:rPr>
            </w:pPr>
            <w:r w:rsidRPr="00137BDB">
              <w:rPr>
                <w:rFonts w:ascii="Arial" w:hAnsi="Arial" w:cs="Arial"/>
                <w:b/>
                <w:sz w:val="18"/>
                <w:szCs w:val="18"/>
                <w:lang w:val="en-IE"/>
              </w:rPr>
              <w:t>Details</w:t>
            </w:r>
          </w:p>
        </w:tc>
        <w:tc>
          <w:tcPr>
            <w:tcW w:w="2494" w:type="dxa"/>
          </w:tcPr>
          <w:p w14:paraId="5EC5BD15" w14:textId="77777777" w:rsidR="00F6376B" w:rsidRPr="00137BDB" w:rsidRDefault="00F6376B" w:rsidP="00B34ED4">
            <w:pPr>
              <w:spacing w:before="120" w:after="120"/>
              <w:rPr>
                <w:rFonts w:ascii="Arial" w:hAnsi="Arial" w:cs="Arial"/>
                <w:b/>
                <w:sz w:val="18"/>
                <w:szCs w:val="18"/>
                <w:lang w:val="en-IE"/>
              </w:rPr>
            </w:pPr>
            <w:r w:rsidRPr="00137BDB">
              <w:rPr>
                <w:rFonts w:ascii="Arial" w:hAnsi="Arial" w:cs="Arial"/>
                <w:b/>
                <w:sz w:val="18"/>
                <w:szCs w:val="18"/>
                <w:lang w:val="en-IE"/>
              </w:rPr>
              <w:t>Advantages</w:t>
            </w:r>
          </w:p>
        </w:tc>
        <w:tc>
          <w:tcPr>
            <w:tcW w:w="2494" w:type="dxa"/>
          </w:tcPr>
          <w:p w14:paraId="62F3AC4A" w14:textId="77777777" w:rsidR="00F6376B" w:rsidRPr="00137BDB" w:rsidRDefault="00F6376B" w:rsidP="00B34ED4">
            <w:pPr>
              <w:spacing w:before="120" w:after="120"/>
              <w:rPr>
                <w:rFonts w:ascii="Arial" w:hAnsi="Arial" w:cs="Arial"/>
                <w:b/>
                <w:sz w:val="18"/>
                <w:szCs w:val="18"/>
                <w:lang w:val="en-IE"/>
              </w:rPr>
            </w:pPr>
            <w:r w:rsidRPr="00137BDB">
              <w:rPr>
                <w:rFonts w:ascii="Arial" w:hAnsi="Arial" w:cs="Arial"/>
                <w:b/>
                <w:sz w:val="18"/>
                <w:szCs w:val="18"/>
                <w:lang w:val="en-IE"/>
              </w:rPr>
              <w:t>Disadvantages</w:t>
            </w:r>
          </w:p>
        </w:tc>
      </w:tr>
      <w:tr w:rsidR="00F6376B" w:rsidRPr="009A64F2" w14:paraId="6840ADBB" w14:textId="77777777" w:rsidTr="003C2FAF">
        <w:tc>
          <w:tcPr>
            <w:tcW w:w="1435" w:type="dxa"/>
          </w:tcPr>
          <w:p w14:paraId="6C138384" w14:textId="77777777" w:rsidR="00F6376B" w:rsidRPr="00185954" w:rsidRDefault="00F6376B" w:rsidP="00B34ED4">
            <w:pPr>
              <w:spacing w:before="120" w:after="120"/>
              <w:rPr>
                <w:rFonts w:ascii="Arial" w:hAnsi="Arial" w:cs="Arial"/>
                <w:sz w:val="16"/>
                <w:szCs w:val="16"/>
                <w:lang w:val="en-IE"/>
              </w:rPr>
            </w:pPr>
            <w:r w:rsidRPr="00185954">
              <w:rPr>
                <w:rFonts w:ascii="Arial" w:hAnsi="Arial" w:cs="Arial"/>
                <w:sz w:val="16"/>
                <w:szCs w:val="16"/>
                <w:lang w:val="en-IE"/>
              </w:rPr>
              <w:t>Nested PCR</w:t>
            </w:r>
          </w:p>
        </w:tc>
        <w:tc>
          <w:tcPr>
            <w:tcW w:w="2494" w:type="dxa"/>
          </w:tcPr>
          <w:p w14:paraId="43A94049" w14:textId="6EF1ACF1" w:rsidR="00F6376B" w:rsidRPr="00185954" w:rsidRDefault="00F6376B" w:rsidP="00B34ED4">
            <w:pPr>
              <w:spacing w:before="120" w:after="120"/>
              <w:rPr>
                <w:rFonts w:ascii="Arial" w:hAnsi="Arial" w:cs="Arial"/>
                <w:sz w:val="16"/>
                <w:szCs w:val="16"/>
                <w:lang w:val="en-IE"/>
              </w:rPr>
            </w:pPr>
            <w:r w:rsidRPr="00185954">
              <w:rPr>
                <w:rFonts w:ascii="Arial" w:hAnsi="Arial" w:cs="Arial"/>
                <w:sz w:val="16"/>
                <w:szCs w:val="16"/>
                <w:lang w:val="en-IE"/>
              </w:rPr>
              <w:t>Two rounds of PCR, with the second round further amplifying a pre-amplified genomic fragment from the first round</w:t>
            </w:r>
            <w:r w:rsidR="005E18D0">
              <w:rPr>
                <w:rFonts w:ascii="Arial" w:hAnsi="Arial" w:cs="Arial"/>
                <w:sz w:val="16"/>
                <w:szCs w:val="16"/>
                <w:lang w:val="en-IE"/>
              </w:rPr>
              <w:t xml:space="preserve">. </w:t>
            </w:r>
            <w:r w:rsidR="005E18D0" w:rsidRPr="005E18D0">
              <w:rPr>
                <w:rFonts w:ascii="Arial" w:hAnsi="Arial" w:cs="Arial"/>
                <w:sz w:val="16"/>
                <w:szCs w:val="16"/>
                <w:highlight w:val="yellow"/>
                <w:u w:val="double"/>
                <w:lang w:val="en-IE"/>
              </w:rPr>
              <w:t>Generally superseded by the real-time PCR</w:t>
            </w:r>
          </w:p>
        </w:tc>
        <w:tc>
          <w:tcPr>
            <w:tcW w:w="2494" w:type="dxa"/>
          </w:tcPr>
          <w:p w14:paraId="4F14088F" w14:textId="77777777" w:rsidR="00F6376B" w:rsidRPr="00185954" w:rsidRDefault="00F6376B" w:rsidP="00B34ED4">
            <w:pPr>
              <w:spacing w:before="120" w:after="120"/>
              <w:rPr>
                <w:rFonts w:ascii="Arial" w:hAnsi="Arial" w:cs="Arial"/>
                <w:sz w:val="16"/>
                <w:szCs w:val="16"/>
                <w:lang w:val="en-IE"/>
              </w:rPr>
            </w:pPr>
            <w:r w:rsidRPr="00185954">
              <w:rPr>
                <w:rFonts w:ascii="Arial" w:hAnsi="Arial" w:cs="Arial"/>
                <w:sz w:val="16"/>
                <w:szCs w:val="16"/>
                <w:lang w:val="en-IE"/>
              </w:rPr>
              <w:t>High sensitivity</w:t>
            </w:r>
          </w:p>
        </w:tc>
        <w:tc>
          <w:tcPr>
            <w:tcW w:w="2494" w:type="dxa"/>
          </w:tcPr>
          <w:p w14:paraId="4E994032" w14:textId="283CCE22" w:rsidR="00F6376B" w:rsidRPr="00185954" w:rsidRDefault="00F6376B" w:rsidP="00B34ED4">
            <w:pPr>
              <w:spacing w:before="120" w:after="120"/>
              <w:rPr>
                <w:rFonts w:ascii="Arial" w:hAnsi="Arial" w:cs="Arial"/>
                <w:sz w:val="16"/>
                <w:szCs w:val="16"/>
                <w:lang w:val="en-IE"/>
              </w:rPr>
            </w:pPr>
            <w:r w:rsidRPr="00185954">
              <w:rPr>
                <w:rFonts w:ascii="Arial" w:hAnsi="Arial" w:cs="Arial"/>
                <w:sz w:val="16"/>
                <w:szCs w:val="16"/>
                <w:lang w:val="en-IE"/>
              </w:rPr>
              <w:t>High risk of contamination as it is not a closed system and cross-</w:t>
            </w:r>
            <w:proofErr w:type="gramStart"/>
            <w:r w:rsidRPr="00185954">
              <w:rPr>
                <w:rFonts w:ascii="Arial" w:hAnsi="Arial" w:cs="Arial"/>
                <w:sz w:val="16"/>
                <w:szCs w:val="16"/>
                <w:lang w:val="en-IE"/>
              </w:rPr>
              <w:t>contamination</w:t>
            </w:r>
            <w:proofErr w:type="gramEnd"/>
            <w:r w:rsidRPr="00185954">
              <w:rPr>
                <w:rFonts w:ascii="Arial" w:hAnsi="Arial" w:cs="Arial"/>
                <w:sz w:val="16"/>
                <w:szCs w:val="16"/>
                <w:lang w:val="en-IE"/>
              </w:rPr>
              <w:t xml:space="preserve"> or carry-over may occur via handling of amplified products</w:t>
            </w:r>
          </w:p>
        </w:tc>
      </w:tr>
      <w:tr w:rsidR="00F6376B" w:rsidRPr="009A64F2" w14:paraId="664F34CC" w14:textId="77777777" w:rsidTr="003C2FAF">
        <w:tc>
          <w:tcPr>
            <w:tcW w:w="1435" w:type="dxa"/>
          </w:tcPr>
          <w:p w14:paraId="1455CA89" w14:textId="77777777" w:rsidR="00F6376B" w:rsidRPr="00185954" w:rsidRDefault="00F6376B" w:rsidP="00B34ED4">
            <w:pPr>
              <w:spacing w:before="120" w:after="120"/>
              <w:rPr>
                <w:rFonts w:ascii="Arial" w:hAnsi="Arial" w:cs="Arial"/>
                <w:sz w:val="16"/>
                <w:szCs w:val="16"/>
                <w:lang w:val="en-IE"/>
              </w:rPr>
            </w:pPr>
            <w:r w:rsidRPr="00185954">
              <w:rPr>
                <w:rFonts w:ascii="Arial" w:hAnsi="Arial" w:cs="Arial"/>
                <w:sz w:val="16"/>
                <w:szCs w:val="16"/>
                <w:lang w:val="en-IE"/>
              </w:rPr>
              <w:t>Consensus PCR</w:t>
            </w:r>
          </w:p>
        </w:tc>
        <w:tc>
          <w:tcPr>
            <w:tcW w:w="2494" w:type="dxa"/>
          </w:tcPr>
          <w:p w14:paraId="3A4796F4" w14:textId="77777777" w:rsidR="00F6376B" w:rsidRPr="00185954" w:rsidRDefault="00F6376B" w:rsidP="00B34ED4">
            <w:pPr>
              <w:spacing w:before="120" w:after="120"/>
              <w:rPr>
                <w:rFonts w:ascii="Arial" w:hAnsi="Arial" w:cs="Arial"/>
                <w:sz w:val="16"/>
                <w:szCs w:val="16"/>
                <w:lang w:val="en-IE"/>
              </w:rPr>
            </w:pPr>
            <w:r w:rsidRPr="00185954">
              <w:rPr>
                <w:rFonts w:ascii="Arial" w:hAnsi="Arial" w:cs="Arial"/>
                <w:sz w:val="16"/>
                <w:szCs w:val="16"/>
                <w:lang w:val="en-IE"/>
              </w:rPr>
              <w:t>Targets a conserved genomic region in a group of pathogens</w:t>
            </w:r>
          </w:p>
        </w:tc>
        <w:tc>
          <w:tcPr>
            <w:tcW w:w="2494" w:type="dxa"/>
          </w:tcPr>
          <w:p w14:paraId="6776D66B" w14:textId="77777777" w:rsidR="00F6376B" w:rsidRPr="00185954" w:rsidRDefault="00F6376B" w:rsidP="00B34ED4">
            <w:pPr>
              <w:spacing w:before="120" w:after="120"/>
              <w:rPr>
                <w:rFonts w:ascii="Arial" w:hAnsi="Arial" w:cs="Arial"/>
                <w:sz w:val="16"/>
                <w:szCs w:val="16"/>
                <w:lang w:val="en-IE"/>
              </w:rPr>
            </w:pPr>
            <w:r w:rsidRPr="00185954">
              <w:rPr>
                <w:rFonts w:ascii="Arial" w:hAnsi="Arial" w:cs="Arial"/>
                <w:sz w:val="16"/>
                <w:szCs w:val="16"/>
                <w:lang w:val="en-IE"/>
              </w:rPr>
              <w:t>Can identify new but closely related pathogens</w:t>
            </w:r>
          </w:p>
        </w:tc>
        <w:tc>
          <w:tcPr>
            <w:tcW w:w="2494" w:type="dxa"/>
          </w:tcPr>
          <w:p w14:paraId="550CC786" w14:textId="1E0F5468" w:rsidR="00F6376B" w:rsidRPr="00185954" w:rsidRDefault="00910838" w:rsidP="00910838">
            <w:pPr>
              <w:spacing w:before="120" w:after="120"/>
              <w:rPr>
                <w:rFonts w:ascii="Arial" w:hAnsi="Arial" w:cs="Arial"/>
                <w:sz w:val="16"/>
                <w:szCs w:val="16"/>
                <w:lang w:val="en-IE"/>
              </w:rPr>
            </w:pPr>
            <w:r>
              <w:rPr>
                <w:rFonts w:ascii="Arial" w:hAnsi="Arial" w:cs="Arial"/>
                <w:sz w:val="16"/>
                <w:szCs w:val="16"/>
                <w:lang w:val="en-IE"/>
              </w:rPr>
              <w:t>Not specific, may require further characterisation</w:t>
            </w:r>
          </w:p>
        </w:tc>
      </w:tr>
      <w:tr w:rsidR="00F6376B" w:rsidRPr="009A64F2" w14:paraId="4F2D6A07" w14:textId="77777777" w:rsidTr="003C2FAF">
        <w:tc>
          <w:tcPr>
            <w:tcW w:w="1435" w:type="dxa"/>
          </w:tcPr>
          <w:p w14:paraId="07A95D24" w14:textId="77777777" w:rsidR="00F6376B" w:rsidRPr="00185954" w:rsidRDefault="00F6376B" w:rsidP="00B34ED4">
            <w:pPr>
              <w:spacing w:before="120" w:after="120"/>
              <w:rPr>
                <w:rFonts w:ascii="Arial" w:hAnsi="Arial" w:cs="Arial"/>
                <w:sz w:val="16"/>
                <w:szCs w:val="16"/>
                <w:lang w:val="en-IE"/>
              </w:rPr>
            </w:pPr>
            <w:r w:rsidRPr="00185954">
              <w:rPr>
                <w:rFonts w:ascii="Arial" w:hAnsi="Arial" w:cs="Arial"/>
                <w:sz w:val="16"/>
                <w:szCs w:val="16"/>
                <w:lang w:val="en-IE"/>
              </w:rPr>
              <w:t>Real-time PCR</w:t>
            </w:r>
          </w:p>
        </w:tc>
        <w:tc>
          <w:tcPr>
            <w:tcW w:w="2494" w:type="dxa"/>
          </w:tcPr>
          <w:p w14:paraId="0766D831" w14:textId="3BF160B5" w:rsidR="00F6376B" w:rsidRPr="00185954" w:rsidRDefault="00F6376B" w:rsidP="00B34ED4">
            <w:pPr>
              <w:spacing w:before="120" w:after="120"/>
              <w:rPr>
                <w:rFonts w:ascii="Arial" w:hAnsi="Arial" w:cs="Arial"/>
                <w:sz w:val="16"/>
                <w:szCs w:val="16"/>
                <w:lang w:val="en-IE"/>
              </w:rPr>
            </w:pPr>
            <w:r w:rsidRPr="00185954">
              <w:rPr>
                <w:rFonts w:ascii="Arial" w:hAnsi="Arial" w:cs="Arial"/>
                <w:sz w:val="16"/>
                <w:szCs w:val="16"/>
                <w:lang w:val="en-IE"/>
              </w:rPr>
              <w:t xml:space="preserve">Results of amplification are detected in real time, through fluorescence of a </w:t>
            </w:r>
            <w:r w:rsidR="00173736" w:rsidRPr="00185954">
              <w:rPr>
                <w:rFonts w:ascii="Arial" w:hAnsi="Arial" w:cs="Arial"/>
                <w:sz w:val="16"/>
                <w:szCs w:val="16"/>
                <w:lang w:val="en-IE"/>
              </w:rPr>
              <w:t>region-</w:t>
            </w:r>
            <w:r w:rsidRPr="00185954">
              <w:rPr>
                <w:rFonts w:ascii="Arial" w:hAnsi="Arial" w:cs="Arial"/>
                <w:sz w:val="16"/>
                <w:szCs w:val="16"/>
                <w:lang w:val="en-IE"/>
              </w:rPr>
              <w:t>specific probe. Quantification is possible, if standards with known copy numbers are used in the run (hence the alternative name of quantitative PCR</w:t>
            </w:r>
            <w:r w:rsidR="004A40A4" w:rsidRPr="00B44AC8">
              <w:rPr>
                <w:rFonts w:ascii="Arial" w:hAnsi="Arial" w:cs="Arial"/>
                <w:sz w:val="16"/>
                <w:szCs w:val="16"/>
                <w:highlight w:val="yellow"/>
                <w:u w:val="double"/>
                <w:lang w:val="en-IE"/>
              </w:rPr>
              <w:t>)</w:t>
            </w:r>
          </w:p>
        </w:tc>
        <w:tc>
          <w:tcPr>
            <w:tcW w:w="2494" w:type="dxa"/>
          </w:tcPr>
          <w:p w14:paraId="0F80866D" w14:textId="77777777" w:rsidR="00F6376B" w:rsidRPr="00185954" w:rsidRDefault="00F6376B" w:rsidP="00B34ED4">
            <w:pPr>
              <w:spacing w:before="120" w:after="120"/>
              <w:rPr>
                <w:rFonts w:ascii="Arial" w:hAnsi="Arial" w:cs="Arial"/>
                <w:sz w:val="16"/>
                <w:szCs w:val="16"/>
                <w:lang w:val="en-IE"/>
              </w:rPr>
            </w:pPr>
            <w:r w:rsidRPr="00185954">
              <w:rPr>
                <w:rFonts w:ascii="Arial" w:hAnsi="Arial" w:cs="Arial"/>
                <w:sz w:val="16"/>
                <w:szCs w:val="16"/>
                <w:lang w:val="en-IE"/>
              </w:rPr>
              <w:t>Highly sensitive and highly specific; decreased risk of contamination as the system is closed and there is no post-amplification manipulation</w:t>
            </w:r>
          </w:p>
        </w:tc>
        <w:tc>
          <w:tcPr>
            <w:tcW w:w="2494" w:type="dxa"/>
          </w:tcPr>
          <w:p w14:paraId="50B1C708" w14:textId="41E15CFC" w:rsidR="00F6376B" w:rsidRPr="00185954" w:rsidRDefault="00F6376B" w:rsidP="00B34ED4">
            <w:pPr>
              <w:spacing w:before="120" w:after="120"/>
              <w:rPr>
                <w:rFonts w:ascii="Arial" w:hAnsi="Arial" w:cs="Arial"/>
                <w:sz w:val="16"/>
                <w:szCs w:val="16"/>
                <w:lang w:val="en-IE"/>
              </w:rPr>
            </w:pPr>
            <w:r w:rsidRPr="00185954">
              <w:rPr>
                <w:rFonts w:ascii="Arial" w:hAnsi="Arial" w:cs="Arial"/>
                <w:sz w:val="16"/>
                <w:szCs w:val="16"/>
                <w:lang w:val="en-IE"/>
              </w:rPr>
              <w:t>Cost (probes; platform)</w:t>
            </w:r>
            <w:r w:rsidR="00D104EF">
              <w:rPr>
                <w:rFonts w:ascii="Arial" w:hAnsi="Arial" w:cs="Arial"/>
                <w:sz w:val="16"/>
                <w:szCs w:val="16"/>
                <w:lang w:val="en-IE"/>
              </w:rPr>
              <w:t>. Risk of false negatives with highly mutable agents</w:t>
            </w:r>
            <w:r w:rsidR="00B8090C">
              <w:rPr>
                <w:rFonts w:ascii="Arial" w:hAnsi="Arial" w:cs="Arial"/>
                <w:sz w:val="16"/>
                <w:szCs w:val="16"/>
                <w:lang w:val="en-IE"/>
              </w:rPr>
              <w:t xml:space="preserve">: </w:t>
            </w:r>
            <w:r w:rsidR="00B8090C" w:rsidRPr="00CA5AB0">
              <w:rPr>
                <w:rFonts w:ascii="Arial" w:hAnsi="Arial" w:cs="Arial"/>
                <w:sz w:val="16"/>
                <w:szCs w:val="16"/>
                <w:highlight w:val="yellow"/>
                <w:u w:val="double"/>
                <w:lang w:val="en-US"/>
                <w:rPrChange w:id="29" w:author="Sandor Belak" w:date="2020-03-11T17:55:00Z">
                  <w:rPr>
                    <w:rFonts w:ascii="Arial" w:hAnsi="Arial" w:cs="Arial"/>
                    <w:sz w:val="16"/>
                    <w:szCs w:val="16"/>
                    <w:highlight w:val="yellow"/>
                    <w:u w:val="double"/>
                  </w:rPr>
                </w:rPrChange>
              </w:rPr>
              <w:t>primer probe sets can be designed to be highly target specific or universal to detect sequences conserved across lineages and strains</w:t>
            </w:r>
          </w:p>
        </w:tc>
      </w:tr>
      <w:tr w:rsidR="00F6376B" w:rsidRPr="009A64F2" w14:paraId="1B103A01" w14:textId="77777777" w:rsidTr="003C2FAF">
        <w:tc>
          <w:tcPr>
            <w:tcW w:w="1435" w:type="dxa"/>
          </w:tcPr>
          <w:p w14:paraId="1C496C81" w14:textId="77777777" w:rsidR="00F6376B" w:rsidRPr="00185954" w:rsidRDefault="00F6376B" w:rsidP="00B34ED4">
            <w:pPr>
              <w:spacing w:before="120" w:after="120"/>
              <w:rPr>
                <w:rFonts w:ascii="Arial" w:hAnsi="Arial" w:cs="Arial"/>
                <w:sz w:val="16"/>
                <w:szCs w:val="16"/>
                <w:lang w:val="en-IE"/>
              </w:rPr>
            </w:pPr>
            <w:r w:rsidRPr="00185954">
              <w:rPr>
                <w:rFonts w:ascii="Arial" w:hAnsi="Arial" w:cs="Arial"/>
                <w:sz w:val="16"/>
                <w:szCs w:val="16"/>
                <w:lang w:val="en-IE"/>
              </w:rPr>
              <w:t>Multiplex real-time PCR</w:t>
            </w:r>
          </w:p>
        </w:tc>
        <w:tc>
          <w:tcPr>
            <w:tcW w:w="2494" w:type="dxa"/>
          </w:tcPr>
          <w:p w14:paraId="47D46229" w14:textId="77777777" w:rsidR="00F6376B" w:rsidRPr="00185954" w:rsidRDefault="00F6376B" w:rsidP="00B34ED4">
            <w:pPr>
              <w:spacing w:before="120" w:after="120"/>
              <w:rPr>
                <w:rFonts w:ascii="Arial" w:hAnsi="Arial" w:cs="Arial"/>
                <w:sz w:val="16"/>
                <w:szCs w:val="16"/>
                <w:lang w:val="en-IE"/>
              </w:rPr>
            </w:pPr>
            <w:r w:rsidRPr="00185954">
              <w:rPr>
                <w:rFonts w:ascii="Arial" w:hAnsi="Arial" w:cs="Arial"/>
                <w:sz w:val="16"/>
                <w:szCs w:val="16"/>
                <w:lang w:val="en-IE"/>
              </w:rPr>
              <w:t>Detects multiple targets at once</w:t>
            </w:r>
          </w:p>
        </w:tc>
        <w:tc>
          <w:tcPr>
            <w:tcW w:w="2494" w:type="dxa"/>
          </w:tcPr>
          <w:p w14:paraId="39C69BCE" w14:textId="77777777" w:rsidR="00F6376B" w:rsidRPr="00185954" w:rsidRDefault="00F6376B" w:rsidP="00B34ED4">
            <w:pPr>
              <w:spacing w:before="120" w:after="120"/>
              <w:rPr>
                <w:rFonts w:ascii="Arial" w:hAnsi="Arial" w:cs="Arial"/>
                <w:sz w:val="16"/>
                <w:szCs w:val="16"/>
                <w:lang w:val="en-IE"/>
              </w:rPr>
            </w:pPr>
            <w:r w:rsidRPr="00185954">
              <w:rPr>
                <w:rFonts w:ascii="Arial" w:hAnsi="Arial" w:cs="Arial"/>
                <w:sz w:val="16"/>
                <w:szCs w:val="16"/>
                <w:lang w:val="en-IE"/>
              </w:rPr>
              <w:t>Allows for screening numerous pathogens in one assay</w:t>
            </w:r>
          </w:p>
        </w:tc>
        <w:tc>
          <w:tcPr>
            <w:tcW w:w="2494" w:type="dxa"/>
          </w:tcPr>
          <w:p w14:paraId="135410AB" w14:textId="498D48AF" w:rsidR="00F6376B" w:rsidRPr="00185954" w:rsidRDefault="00F6376B" w:rsidP="00B8090C">
            <w:pPr>
              <w:spacing w:before="120" w:after="120"/>
              <w:rPr>
                <w:rFonts w:ascii="Arial" w:hAnsi="Arial" w:cs="Arial"/>
                <w:sz w:val="16"/>
                <w:szCs w:val="16"/>
                <w:lang w:val="en-IE"/>
              </w:rPr>
            </w:pPr>
            <w:r w:rsidRPr="00185954">
              <w:rPr>
                <w:rFonts w:ascii="Arial" w:hAnsi="Arial" w:cs="Arial"/>
                <w:sz w:val="16"/>
                <w:szCs w:val="16"/>
                <w:lang w:val="en-IE"/>
              </w:rPr>
              <w:t>Sensitivity can be compromised</w:t>
            </w:r>
            <w:r w:rsidR="00895F18">
              <w:rPr>
                <w:rFonts w:ascii="Arial" w:hAnsi="Arial" w:cs="Arial"/>
                <w:sz w:val="16"/>
                <w:szCs w:val="16"/>
                <w:lang w:val="en-IE"/>
              </w:rPr>
              <w:t>. L</w:t>
            </w:r>
            <w:r w:rsidRPr="00185954">
              <w:rPr>
                <w:rFonts w:ascii="Arial" w:hAnsi="Arial" w:cs="Arial"/>
                <w:sz w:val="16"/>
                <w:szCs w:val="16"/>
                <w:lang w:val="en-IE"/>
              </w:rPr>
              <w:t>imited by the number of different fluorescent dyes available</w:t>
            </w:r>
          </w:p>
        </w:tc>
      </w:tr>
    </w:tbl>
    <w:p w14:paraId="582D224F" w14:textId="77381976" w:rsidR="004D5597" w:rsidRPr="00B44AC8" w:rsidRDefault="00B34ED4" w:rsidP="00B34ED4">
      <w:pPr>
        <w:spacing w:before="120" w:after="240"/>
        <w:jc w:val="center"/>
        <w:rPr>
          <w:rFonts w:ascii="Arial" w:hAnsi="Arial" w:cs="Arial"/>
          <w:strike/>
          <w:sz w:val="16"/>
          <w:szCs w:val="16"/>
          <w:lang w:val="en-IE"/>
        </w:rPr>
      </w:pPr>
      <w:r w:rsidRPr="00B44AC8">
        <w:rPr>
          <w:rFonts w:ascii="Arial" w:hAnsi="Arial" w:cs="Arial"/>
          <w:strike/>
          <w:sz w:val="16"/>
          <w:szCs w:val="16"/>
          <w:highlight w:val="yellow"/>
          <w:lang w:val="en-IE"/>
        </w:rPr>
        <w:t>*</w:t>
      </w:r>
      <w:r w:rsidR="00F6376B" w:rsidRPr="00B44AC8">
        <w:rPr>
          <w:rFonts w:ascii="Arial" w:hAnsi="Arial" w:cs="Arial"/>
          <w:strike/>
          <w:sz w:val="16"/>
          <w:szCs w:val="16"/>
          <w:highlight w:val="yellow"/>
          <w:lang w:val="en-IE"/>
        </w:rPr>
        <w:t>RT-PCR is</w:t>
      </w:r>
      <w:r w:rsidR="00202C33" w:rsidRPr="00B44AC8">
        <w:rPr>
          <w:rFonts w:ascii="Arial" w:hAnsi="Arial" w:cs="Arial"/>
          <w:strike/>
          <w:sz w:val="16"/>
          <w:szCs w:val="16"/>
          <w:highlight w:val="yellow"/>
          <w:lang w:val="en-IE"/>
        </w:rPr>
        <w:t xml:space="preserve"> used to amplify RNA targets and includes</w:t>
      </w:r>
      <w:r w:rsidR="00F6376B" w:rsidRPr="00B44AC8">
        <w:rPr>
          <w:rFonts w:ascii="Arial" w:hAnsi="Arial" w:cs="Arial"/>
          <w:strike/>
          <w:sz w:val="16"/>
          <w:szCs w:val="16"/>
          <w:highlight w:val="yellow"/>
          <w:lang w:val="en-IE"/>
        </w:rPr>
        <w:t xml:space="preserve"> a reverse transcript</w:t>
      </w:r>
      <w:r w:rsidR="00185954" w:rsidRPr="00B44AC8">
        <w:rPr>
          <w:rFonts w:ascii="Arial" w:hAnsi="Arial" w:cs="Arial"/>
          <w:strike/>
          <w:sz w:val="16"/>
          <w:szCs w:val="16"/>
          <w:highlight w:val="yellow"/>
          <w:lang w:val="en-IE"/>
        </w:rPr>
        <w:t>ion</w:t>
      </w:r>
      <w:r w:rsidR="00F6376B" w:rsidRPr="00B44AC8">
        <w:rPr>
          <w:rFonts w:ascii="Arial" w:hAnsi="Arial" w:cs="Arial"/>
          <w:strike/>
          <w:sz w:val="16"/>
          <w:szCs w:val="16"/>
          <w:highlight w:val="yellow"/>
          <w:lang w:val="en-IE"/>
        </w:rPr>
        <w:t xml:space="preserve"> (RT) step, </w:t>
      </w:r>
      <w:r w:rsidRPr="00B44AC8">
        <w:rPr>
          <w:rFonts w:ascii="Arial" w:hAnsi="Arial" w:cs="Arial"/>
          <w:strike/>
          <w:sz w:val="16"/>
          <w:szCs w:val="16"/>
          <w:highlight w:val="yellow"/>
          <w:lang w:val="en-IE"/>
        </w:rPr>
        <w:br/>
      </w:r>
      <w:r w:rsidR="00F6376B" w:rsidRPr="00B44AC8">
        <w:rPr>
          <w:rFonts w:ascii="Arial" w:hAnsi="Arial" w:cs="Arial"/>
          <w:strike/>
          <w:sz w:val="16"/>
          <w:szCs w:val="16"/>
          <w:highlight w:val="yellow"/>
          <w:lang w:val="en-IE"/>
        </w:rPr>
        <w:t>which converts RNA to DNA</w:t>
      </w:r>
      <w:r w:rsidR="00202C33" w:rsidRPr="00B44AC8">
        <w:rPr>
          <w:rFonts w:ascii="Arial" w:hAnsi="Arial" w:cs="Arial"/>
          <w:strike/>
          <w:sz w:val="16"/>
          <w:szCs w:val="16"/>
          <w:highlight w:val="yellow"/>
          <w:lang w:val="en-IE"/>
        </w:rPr>
        <w:t xml:space="preserve"> before amplification proceeds</w:t>
      </w:r>
    </w:p>
    <w:p w14:paraId="7D589317" w14:textId="6CA43077" w:rsidR="007C4CBF" w:rsidRPr="00137BDB" w:rsidRDefault="00B34ED4" w:rsidP="00B34ED4">
      <w:pPr>
        <w:pStyle w:val="11"/>
        <w:rPr>
          <w:lang w:val="en-IE"/>
        </w:rPr>
      </w:pPr>
      <w:r w:rsidRPr="00137BDB">
        <w:rPr>
          <w:lang w:val="en-IE"/>
        </w:rPr>
        <w:t>2.1.</w:t>
      </w:r>
      <w:r w:rsidRPr="00137BDB">
        <w:rPr>
          <w:lang w:val="en-IE"/>
        </w:rPr>
        <w:tab/>
      </w:r>
      <w:r w:rsidR="007C4CBF" w:rsidRPr="00137BDB">
        <w:rPr>
          <w:lang w:val="en-IE"/>
        </w:rPr>
        <w:t xml:space="preserve">High </w:t>
      </w:r>
      <w:r w:rsidR="00CF6A5B" w:rsidRPr="00137BDB">
        <w:rPr>
          <w:lang w:val="en-IE"/>
        </w:rPr>
        <w:t>r</w:t>
      </w:r>
      <w:r w:rsidR="007C4CBF" w:rsidRPr="00137BDB">
        <w:rPr>
          <w:lang w:val="en-IE"/>
        </w:rPr>
        <w:t xml:space="preserve">esolution </w:t>
      </w:r>
      <w:r w:rsidR="00CF6A5B" w:rsidRPr="00137BDB">
        <w:rPr>
          <w:lang w:val="en-IE"/>
        </w:rPr>
        <w:t>m</w:t>
      </w:r>
      <w:r w:rsidR="007C4CBF" w:rsidRPr="00137BDB">
        <w:rPr>
          <w:lang w:val="en-IE"/>
        </w:rPr>
        <w:t>elting</w:t>
      </w:r>
    </w:p>
    <w:p w14:paraId="4A0FDBBB" w14:textId="2AE4AF39" w:rsidR="007C4CBF" w:rsidRPr="00137BDB" w:rsidRDefault="007C4CBF" w:rsidP="00B34ED4">
      <w:pPr>
        <w:pStyle w:val="11Para"/>
        <w:rPr>
          <w:i/>
          <w:lang w:val="en-IE"/>
        </w:rPr>
      </w:pPr>
      <w:r w:rsidRPr="00137BDB">
        <w:rPr>
          <w:lang w:val="en-IE"/>
        </w:rPr>
        <w:t>For DNA organisms such as parasites</w:t>
      </w:r>
      <w:r w:rsidR="00CF3825" w:rsidRPr="00E21395">
        <w:rPr>
          <w:u w:val="double"/>
          <w:lang w:val="en-IE"/>
        </w:rPr>
        <w:t xml:space="preserve"> </w:t>
      </w:r>
      <w:r w:rsidR="00CF3825" w:rsidRPr="00E21395">
        <w:rPr>
          <w:highlight w:val="yellow"/>
          <w:u w:val="double"/>
          <w:lang w:val="en-IE"/>
        </w:rPr>
        <w:t>and</w:t>
      </w:r>
      <w:r w:rsidR="00CF3825" w:rsidRPr="00137BDB">
        <w:rPr>
          <w:lang w:val="en-IE"/>
        </w:rPr>
        <w:t xml:space="preserve"> </w:t>
      </w:r>
      <w:r w:rsidRPr="00137BDB">
        <w:rPr>
          <w:lang w:val="en-IE"/>
        </w:rPr>
        <w:t>bacteria</w:t>
      </w:r>
      <w:r w:rsidR="00CF3825" w:rsidRPr="00E21395">
        <w:rPr>
          <w:highlight w:val="yellow"/>
          <w:lang w:val="en-IE"/>
        </w:rPr>
        <w:t>,</w:t>
      </w:r>
      <w:r w:rsidRPr="00137BDB">
        <w:rPr>
          <w:lang w:val="en-IE"/>
        </w:rPr>
        <w:t xml:space="preserve"> and </w:t>
      </w:r>
      <w:r w:rsidR="00CF3825" w:rsidRPr="00E21395">
        <w:rPr>
          <w:highlight w:val="yellow"/>
          <w:u w:val="thick"/>
          <w:lang w:val="en-IE"/>
        </w:rPr>
        <w:t>for</w:t>
      </w:r>
      <w:ins w:id="30" w:author="Brian Willett" w:date="2020-03-09T09:17:00Z">
        <w:r w:rsidR="00CF3825">
          <w:rPr>
            <w:lang w:val="en-IE"/>
          </w:rPr>
          <w:t xml:space="preserve"> </w:t>
        </w:r>
      </w:ins>
      <w:r w:rsidRPr="00137BDB">
        <w:rPr>
          <w:lang w:val="en-IE"/>
        </w:rPr>
        <w:t>DNA viruses, the use of high</w:t>
      </w:r>
      <w:r w:rsidR="002439A5" w:rsidRPr="00137BDB">
        <w:rPr>
          <w:lang w:val="en-IE"/>
        </w:rPr>
        <w:t>-</w:t>
      </w:r>
      <w:r w:rsidRPr="00137BDB">
        <w:rPr>
          <w:lang w:val="en-IE"/>
        </w:rPr>
        <w:t xml:space="preserve">resolution melting (HRM) allows the genotyping of subtypes of a pathogen based on nucleotide differences. HRM is a post-PCR analysis method for analysing the melting (dissociation) of the PCR products in the presence of improved double-stranded DNA-binding dyes. As most real-time PCR machines have integrated this feature, HRM represents a cost-effective method of choice as no labelled probe is required. It is possible to increase the specificity and genotyping accuracy of HRM methods by using unlabelled probes to interrogate a short segment of the PCR amplicon, where the targeted mutation is present. The unlabelled probes must be blocked at the 3’-end to prevent polymerase extension. HRM techniques can be used in </w:t>
      </w:r>
      <w:proofErr w:type="spellStart"/>
      <w:r w:rsidRPr="00137BDB">
        <w:rPr>
          <w:lang w:val="en-IE"/>
        </w:rPr>
        <w:t>singleplex</w:t>
      </w:r>
      <w:proofErr w:type="spellEnd"/>
      <w:r w:rsidRPr="00137BDB">
        <w:rPr>
          <w:lang w:val="en-IE"/>
        </w:rPr>
        <w:t xml:space="preserve"> or multiplex format for the simultaneous detection and differentiation of species within the same genus (</w:t>
      </w:r>
      <w:proofErr w:type="spellStart"/>
      <w:r w:rsidR="00FB628D" w:rsidRPr="00137BDB">
        <w:rPr>
          <w:lang w:val="en-IE"/>
        </w:rPr>
        <w:t>Banowary</w:t>
      </w:r>
      <w:proofErr w:type="spellEnd"/>
      <w:r w:rsidR="00FB628D" w:rsidRPr="00137BDB">
        <w:rPr>
          <w:lang w:val="en-IE"/>
        </w:rPr>
        <w:t xml:space="preserve"> </w:t>
      </w:r>
      <w:r w:rsidR="00FB628D" w:rsidRPr="00137BDB">
        <w:rPr>
          <w:i/>
          <w:lang w:val="en-IE"/>
        </w:rPr>
        <w:t>et al.,</w:t>
      </w:r>
      <w:r w:rsidR="00FB628D" w:rsidRPr="00137BDB">
        <w:rPr>
          <w:lang w:val="en-IE"/>
        </w:rPr>
        <w:t xml:space="preserve"> 2015</w:t>
      </w:r>
      <w:r w:rsidR="00FB628D">
        <w:rPr>
          <w:lang w:val="en-IE"/>
        </w:rPr>
        <w:t xml:space="preserve">; </w:t>
      </w:r>
      <w:proofErr w:type="spellStart"/>
      <w:r w:rsidR="00BC4EDD" w:rsidRPr="00137BDB">
        <w:rPr>
          <w:lang w:val="en-IE"/>
        </w:rPr>
        <w:t>Gelaye</w:t>
      </w:r>
      <w:proofErr w:type="spellEnd"/>
      <w:r w:rsidR="00BC4EDD" w:rsidRPr="00137BDB">
        <w:rPr>
          <w:lang w:val="en-IE"/>
        </w:rPr>
        <w:t xml:space="preserve"> </w:t>
      </w:r>
      <w:r w:rsidR="00BC4EDD" w:rsidRPr="00137BDB">
        <w:rPr>
          <w:i/>
          <w:lang w:val="en-IE"/>
        </w:rPr>
        <w:t>et al</w:t>
      </w:r>
      <w:r w:rsidR="00BC4EDD" w:rsidRPr="00137BDB">
        <w:rPr>
          <w:lang w:val="en-IE"/>
        </w:rPr>
        <w:t>., 2013</w:t>
      </w:r>
      <w:r w:rsidRPr="00137BDB">
        <w:rPr>
          <w:lang w:val="en-IE"/>
        </w:rPr>
        <w:t>), drug-resistance screening (</w:t>
      </w:r>
      <w:proofErr w:type="spellStart"/>
      <w:r w:rsidRPr="00137BDB">
        <w:rPr>
          <w:lang w:val="en-IE"/>
        </w:rPr>
        <w:t>Loiacono</w:t>
      </w:r>
      <w:proofErr w:type="spellEnd"/>
      <w:r w:rsidRPr="00137BDB">
        <w:rPr>
          <w:lang w:val="en-IE"/>
        </w:rPr>
        <w:t xml:space="preserve"> </w:t>
      </w:r>
      <w:r w:rsidRPr="00137BDB">
        <w:rPr>
          <w:i/>
          <w:lang w:val="en-IE"/>
        </w:rPr>
        <w:t>et al.,</w:t>
      </w:r>
      <w:r w:rsidRPr="00137BDB">
        <w:rPr>
          <w:lang w:val="en-IE"/>
        </w:rPr>
        <w:t xml:space="preserve"> 2017) or differential diagnosis (</w:t>
      </w:r>
      <w:proofErr w:type="spellStart"/>
      <w:r w:rsidRPr="00137BDB">
        <w:rPr>
          <w:lang w:val="en-IE"/>
        </w:rPr>
        <w:t>Gelaye</w:t>
      </w:r>
      <w:proofErr w:type="spellEnd"/>
      <w:r w:rsidRPr="00137BDB">
        <w:rPr>
          <w:lang w:val="en-IE"/>
        </w:rPr>
        <w:t xml:space="preserve"> </w:t>
      </w:r>
      <w:r w:rsidRPr="00137BDB">
        <w:rPr>
          <w:i/>
          <w:lang w:val="en-IE"/>
        </w:rPr>
        <w:t>et al.,</w:t>
      </w:r>
      <w:r w:rsidRPr="00137BDB">
        <w:rPr>
          <w:lang w:val="en-IE"/>
        </w:rPr>
        <w:t xml:space="preserve"> 201</w:t>
      </w:r>
      <w:r w:rsidR="00BC4EDD" w:rsidRPr="00137BDB">
        <w:rPr>
          <w:lang w:val="en-IE"/>
        </w:rPr>
        <w:t>7</w:t>
      </w:r>
      <w:r w:rsidRPr="00137BDB">
        <w:rPr>
          <w:lang w:val="en-IE"/>
        </w:rPr>
        <w:t>).</w:t>
      </w:r>
      <w:r w:rsidRPr="00137BDB">
        <w:rPr>
          <w:i/>
          <w:lang w:val="en-IE"/>
        </w:rPr>
        <w:t xml:space="preserve"> </w:t>
      </w:r>
    </w:p>
    <w:p w14:paraId="5D6D70DE" w14:textId="62D1166E" w:rsidR="007C4CBF" w:rsidRPr="00137BDB" w:rsidRDefault="00B34ED4" w:rsidP="00B34ED4">
      <w:pPr>
        <w:pStyle w:val="11"/>
        <w:rPr>
          <w:lang w:val="en-IE"/>
        </w:rPr>
      </w:pPr>
      <w:r w:rsidRPr="00137BDB">
        <w:rPr>
          <w:lang w:val="en-IE"/>
        </w:rPr>
        <w:t>2.2.</w:t>
      </w:r>
      <w:r w:rsidRPr="00137BDB">
        <w:rPr>
          <w:lang w:val="en-IE"/>
        </w:rPr>
        <w:tab/>
      </w:r>
      <w:r w:rsidR="007C4CBF" w:rsidRPr="00137BDB">
        <w:rPr>
          <w:lang w:val="en-IE"/>
        </w:rPr>
        <w:t>Mass</w:t>
      </w:r>
      <w:r w:rsidR="001A61E5">
        <w:rPr>
          <w:lang w:val="en-IE"/>
        </w:rPr>
        <w:t>-</w:t>
      </w:r>
      <w:r w:rsidR="0059446C">
        <w:rPr>
          <w:lang w:val="en-IE"/>
        </w:rPr>
        <w:t>t</w:t>
      </w:r>
      <w:r w:rsidR="007C4CBF" w:rsidRPr="00137BDB">
        <w:rPr>
          <w:lang w:val="en-IE"/>
        </w:rPr>
        <w:t>ag PCR</w:t>
      </w:r>
    </w:p>
    <w:p w14:paraId="4A8FEFFB" w14:textId="7054E75B" w:rsidR="007C4CBF" w:rsidRPr="00137BDB" w:rsidRDefault="007C4CBF" w:rsidP="00B34ED4">
      <w:pPr>
        <w:pStyle w:val="11Para"/>
        <w:rPr>
          <w:lang w:val="en-IE"/>
        </w:rPr>
      </w:pPr>
      <w:r w:rsidRPr="00137BDB">
        <w:rPr>
          <w:lang w:val="en-IE"/>
        </w:rPr>
        <w:t>Until recently, the detection of amplified target sequences in a real-time PCR assay relied on the use of various chemistries, such as intercalating dyes, hydrolysis probes, molecular beacons, primer probe energy transfer (</w:t>
      </w:r>
      <w:proofErr w:type="spellStart"/>
      <w:r w:rsidRPr="00137BDB">
        <w:rPr>
          <w:lang w:val="en-IE"/>
        </w:rPr>
        <w:t>PriProET</w:t>
      </w:r>
      <w:proofErr w:type="spellEnd"/>
      <w:r w:rsidRPr="00137BDB">
        <w:rPr>
          <w:lang w:val="en-IE"/>
        </w:rPr>
        <w:t>), scorpion primers, dual hybridisation probes and dye-labelled oligonucleotide ligation (</w:t>
      </w:r>
      <w:proofErr w:type="spellStart"/>
      <w:r w:rsidRPr="00137BDB">
        <w:rPr>
          <w:lang w:val="en-IE"/>
        </w:rPr>
        <w:t>Belák</w:t>
      </w:r>
      <w:proofErr w:type="spellEnd"/>
      <w:r w:rsidRPr="00137BDB">
        <w:rPr>
          <w:lang w:val="en-IE"/>
        </w:rPr>
        <w:t xml:space="preserve"> </w:t>
      </w:r>
      <w:r w:rsidRPr="00137BDB">
        <w:rPr>
          <w:i/>
          <w:lang w:val="en-IE"/>
        </w:rPr>
        <w:t>et al.,</w:t>
      </w:r>
      <w:r w:rsidRPr="00137BDB">
        <w:rPr>
          <w:lang w:val="en-IE"/>
        </w:rPr>
        <w:t xml:space="preserve"> 2009). The availability of detection methods limited the number of different targets (and thus, different pathogens) that could be detected simultaneously in a multiplex PCR. Mass-tag PCR assays have been developed to overcome this limitation. </w:t>
      </w:r>
    </w:p>
    <w:p w14:paraId="6DD75E61" w14:textId="2D7FF513" w:rsidR="004D5597" w:rsidRPr="00137BDB" w:rsidRDefault="007C4CBF" w:rsidP="00B34ED4">
      <w:pPr>
        <w:pStyle w:val="11Para"/>
        <w:rPr>
          <w:lang w:val="en-IE"/>
        </w:rPr>
      </w:pPr>
      <w:r w:rsidRPr="00137BDB">
        <w:rPr>
          <w:lang w:val="en-IE"/>
        </w:rPr>
        <w:t xml:space="preserve">In a mass-tag, multiplex PCR assay, the various primers are marked with tags of known, but different, molecular weights. After amplification of the targeted DNA fragments, the tags are released using UV light and subsequently measured using mass spectrometry. This approach enables detection of </w:t>
      </w:r>
      <w:r w:rsidR="00202C33" w:rsidRPr="00137BDB">
        <w:rPr>
          <w:lang w:val="en-IE"/>
        </w:rPr>
        <w:t>a far</w:t>
      </w:r>
      <w:r w:rsidRPr="00137BDB">
        <w:rPr>
          <w:lang w:val="en-IE"/>
        </w:rPr>
        <w:t xml:space="preserve"> larger range of amplified DNA targets than previously possible, as the assay is not limited to the number of dyes available. This allows a single assay to simultaneously test for a large panel of diseases. Application of the mass</w:t>
      </w:r>
      <w:r w:rsidR="001A61E5">
        <w:rPr>
          <w:lang w:val="en-IE"/>
        </w:rPr>
        <w:t>-</w:t>
      </w:r>
      <w:r w:rsidRPr="00137BDB">
        <w:rPr>
          <w:lang w:val="en-IE"/>
        </w:rPr>
        <w:t xml:space="preserve">tag PCR assay has been proven </w:t>
      </w:r>
      <w:r w:rsidR="00202C33" w:rsidRPr="00137BDB">
        <w:rPr>
          <w:lang w:val="en-IE"/>
        </w:rPr>
        <w:t xml:space="preserve">already </w:t>
      </w:r>
      <w:r w:rsidRPr="00137BDB">
        <w:rPr>
          <w:lang w:val="en-IE"/>
        </w:rPr>
        <w:t>in</w:t>
      </w:r>
      <w:r w:rsidR="00202C33" w:rsidRPr="00137BDB">
        <w:rPr>
          <w:lang w:val="en-IE"/>
        </w:rPr>
        <w:t xml:space="preserve"> the</w:t>
      </w:r>
      <w:r w:rsidRPr="00137BDB">
        <w:rPr>
          <w:lang w:val="en-IE"/>
        </w:rPr>
        <w:t xml:space="preserve"> differential diagnosis of syndromic diseases (respiratory, haemorrhagic, enteric pathogens, meningitis/encephalitis syndrome) and </w:t>
      </w:r>
      <w:r w:rsidR="009304EE" w:rsidRPr="00137BDB">
        <w:rPr>
          <w:lang w:val="en-IE"/>
        </w:rPr>
        <w:t xml:space="preserve">in the </w:t>
      </w:r>
      <w:r w:rsidRPr="00137BDB">
        <w:rPr>
          <w:lang w:val="en-IE"/>
        </w:rPr>
        <w:lastRenderedPageBreak/>
        <w:t>detection of new clades of pathogens (</w:t>
      </w:r>
      <w:r w:rsidRPr="00137BDB">
        <w:rPr>
          <w:lang w:val="en-IE" w:eastAsia="en-GB"/>
        </w:rPr>
        <w:t>Lipkin, 2010</w:t>
      </w:r>
      <w:r w:rsidRPr="00137BDB">
        <w:rPr>
          <w:lang w:val="en-IE"/>
        </w:rPr>
        <w:t>). A modification of this method uses matrix-assisted laser desorption-</w:t>
      </w:r>
      <w:r w:rsidR="002439A5" w:rsidRPr="00137BDB">
        <w:rPr>
          <w:lang w:val="en-IE"/>
        </w:rPr>
        <w:t xml:space="preserve">ionisation </w:t>
      </w:r>
      <w:r w:rsidRPr="00137BDB">
        <w:rPr>
          <w:lang w:val="en-IE"/>
        </w:rPr>
        <w:t>(MALDI), which directly measures the molecular weights of the PCR products and compares them with known databases (</w:t>
      </w:r>
      <w:proofErr w:type="spellStart"/>
      <w:r w:rsidR="00AE657B" w:rsidRPr="00137BDB">
        <w:rPr>
          <w:lang w:val="en-IE" w:eastAsia="en-GB"/>
        </w:rPr>
        <w:t>Angeletti</w:t>
      </w:r>
      <w:proofErr w:type="spellEnd"/>
      <w:r w:rsidR="00AE657B" w:rsidRPr="00137BDB">
        <w:rPr>
          <w:lang w:val="en-IE" w:eastAsia="en-GB"/>
        </w:rPr>
        <w:t xml:space="preserve">, 2017; Jang </w:t>
      </w:r>
      <w:r w:rsidR="009628C8" w:rsidRPr="00137BDB">
        <w:rPr>
          <w:lang w:val="en-IE" w:eastAsia="en-GB"/>
        </w:rPr>
        <w:t>&amp;</w:t>
      </w:r>
      <w:r w:rsidR="00AE657B" w:rsidRPr="00137BDB">
        <w:rPr>
          <w:lang w:val="en-IE" w:eastAsia="en-GB"/>
        </w:rPr>
        <w:t xml:space="preserve"> Kim, 2018</w:t>
      </w:r>
      <w:r w:rsidRPr="00137BDB">
        <w:rPr>
          <w:lang w:val="en-IE"/>
        </w:rPr>
        <w:t>).</w:t>
      </w:r>
      <w:r w:rsidRPr="00137BDB">
        <w:rPr>
          <w:highlight w:val="yellow"/>
          <w:lang w:val="en-IE"/>
        </w:rPr>
        <w:t xml:space="preserve"> </w:t>
      </w:r>
    </w:p>
    <w:p w14:paraId="1965DB26" w14:textId="20F2F556" w:rsidR="007C4CBF" w:rsidRPr="00137BDB" w:rsidRDefault="00B34ED4" w:rsidP="00B34ED4">
      <w:pPr>
        <w:pStyle w:val="11"/>
        <w:rPr>
          <w:lang w:val="en-IE"/>
        </w:rPr>
      </w:pPr>
      <w:r w:rsidRPr="00137BDB">
        <w:rPr>
          <w:lang w:val="en-IE"/>
        </w:rPr>
        <w:t>2.3.</w:t>
      </w:r>
      <w:r w:rsidRPr="00137BDB">
        <w:rPr>
          <w:lang w:val="en-IE"/>
        </w:rPr>
        <w:tab/>
      </w:r>
      <w:r w:rsidR="007C4CBF" w:rsidRPr="00137BDB">
        <w:rPr>
          <w:lang w:val="en-IE"/>
        </w:rPr>
        <w:t>Digital PCR (</w:t>
      </w:r>
      <w:proofErr w:type="spellStart"/>
      <w:r w:rsidR="007C4CBF" w:rsidRPr="00137BDB">
        <w:rPr>
          <w:lang w:val="en-IE"/>
        </w:rPr>
        <w:t>dPCR</w:t>
      </w:r>
      <w:proofErr w:type="spellEnd"/>
      <w:r w:rsidR="007C4CBF" w:rsidRPr="00137BDB">
        <w:rPr>
          <w:lang w:val="en-IE"/>
        </w:rPr>
        <w:t>)</w:t>
      </w:r>
    </w:p>
    <w:p w14:paraId="7394F6AD" w14:textId="1459FB76" w:rsidR="007C4CBF" w:rsidRPr="00137BDB" w:rsidRDefault="007C4CBF" w:rsidP="00B34ED4">
      <w:pPr>
        <w:pStyle w:val="11Para"/>
        <w:rPr>
          <w:lang w:val="en-IE"/>
        </w:rPr>
      </w:pPr>
      <w:r w:rsidRPr="00137BDB">
        <w:rPr>
          <w:lang w:val="en-IE"/>
        </w:rPr>
        <w:t xml:space="preserve">In recent years there has been renewed interest in the application of </w:t>
      </w:r>
      <w:r w:rsidRPr="00B8090C">
        <w:rPr>
          <w:strike/>
          <w:highlight w:val="yellow"/>
          <w:lang w:val="en-IE"/>
        </w:rPr>
        <w:t>the so-called</w:t>
      </w:r>
      <w:r w:rsidRPr="00B8090C">
        <w:rPr>
          <w:strike/>
          <w:lang w:val="en-IE"/>
        </w:rPr>
        <w:t xml:space="preserve"> </w:t>
      </w:r>
      <w:r w:rsidRPr="00137BDB">
        <w:rPr>
          <w:lang w:val="en-IE"/>
        </w:rPr>
        <w:t>digital PCR (</w:t>
      </w:r>
      <w:proofErr w:type="spellStart"/>
      <w:r w:rsidRPr="00137BDB">
        <w:rPr>
          <w:lang w:val="en-IE"/>
        </w:rPr>
        <w:t>dPCR</w:t>
      </w:r>
      <w:proofErr w:type="spellEnd"/>
      <w:r w:rsidRPr="00137BDB">
        <w:rPr>
          <w:lang w:val="en-IE"/>
        </w:rPr>
        <w:t xml:space="preserve">), where single </w:t>
      </w:r>
      <w:r w:rsidR="00E96018" w:rsidRPr="00B8090C">
        <w:rPr>
          <w:highlight w:val="yellow"/>
          <w:u w:val="double"/>
          <w:lang w:val="en-IE"/>
        </w:rPr>
        <w:t>copies of</w:t>
      </w:r>
      <w:r w:rsidR="00E96018">
        <w:rPr>
          <w:lang w:val="en-IE"/>
        </w:rPr>
        <w:t xml:space="preserve"> </w:t>
      </w:r>
      <w:r w:rsidRPr="00137BDB">
        <w:rPr>
          <w:lang w:val="en-IE"/>
        </w:rPr>
        <w:t xml:space="preserve">target DNA and RNA are isolated and individually amplified by PCR. The technique was first described in the 1990s and has since been revitalised due to progress in chemistry and equipment development. The distinctive feature of </w:t>
      </w:r>
      <w:proofErr w:type="spellStart"/>
      <w:r w:rsidRPr="00137BDB">
        <w:rPr>
          <w:lang w:val="en-IE"/>
        </w:rPr>
        <w:t>dPCR</w:t>
      </w:r>
      <w:proofErr w:type="spellEnd"/>
      <w:r w:rsidRPr="00137BDB">
        <w:rPr>
          <w:lang w:val="en-IE"/>
        </w:rPr>
        <w:t xml:space="preserve"> is the separation of the reaction mixture into thousands to millions of partitions, which is followed by real-time or end-point detection </w:t>
      </w:r>
      <w:r w:rsidR="000A00EC" w:rsidRPr="00B8090C">
        <w:rPr>
          <w:highlight w:val="yellow"/>
          <w:u w:val="double"/>
          <w:lang w:val="en-IE"/>
        </w:rPr>
        <w:t>(conventional PCR)</w:t>
      </w:r>
      <w:r w:rsidR="000A00EC">
        <w:rPr>
          <w:lang w:val="en-IE"/>
        </w:rPr>
        <w:t xml:space="preserve"> </w:t>
      </w:r>
      <w:r w:rsidRPr="00137BDB">
        <w:rPr>
          <w:lang w:val="en-IE"/>
        </w:rPr>
        <w:t xml:space="preserve">of the amplification. Target sequences are distributed into partitions according to the Poisson distribution model, thus allowing accurate and absolute quantification of the target from the ratio of positive partitions against all partitions at the end of the reaction. This omits the need to use reference materials with known target concentrations and increases the accuracy of quantification at low target concentrations compared with real-time PCR. </w:t>
      </w:r>
      <w:proofErr w:type="spellStart"/>
      <w:r w:rsidRPr="00137BDB">
        <w:rPr>
          <w:lang w:val="en-IE"/>
        </w:rPr>
        <w:t>dPCR</w:t>
      </w:r>
      <w:proofErr w:type="spellEnd"/>
      <w:r w:rsidRPr="00137BDB">
        <w:rPr>
          <w:lang w:val="en-IE"/>
        </w:rPr>
        <w:t xml:space="preserve"> has also shown higher resilience to inhibitors in many different types of specimens (Gutierrez-Aguirre </w:t>
      </w:r>
      <w:r w:rsidRPr="00137BDB">
        <w:rPr>
          <w:i/>
          <w:lang w:val="en-IE"/>
        </w:rPr>
        <w:t>et al.,</w:t>
      </w:r>
      <w:r w:rsidRPr="00137BDB">
        <w:rPr>
          <w:lang w:val="en-IE"/>
        </w:rPr>
        <w:t xml:space="preserve"> 2015). Several research papers have been published on the application of </w:t>
      </w:r>
      <w:proofErr w:type="spellStart"/>
      <w:r w:rsidRPr="00137BDB">
        <w:rPr>
          <w:lang w:val="en-IE"/>
        </w:rPr>
        <w:t>dPCR</w:t>
      </w:r>
      <w:proofErr w:type="spellEnd"/>
      <w:r w:rsidRPr="00137BDB">
        <w:rPr>
          <w:lang w:val="en-IE"/>
        </w:rPr>
        <w:t xml:space="preserve"> to the detection and quantification of animal pathogens such as African swine fever virus and pseudorabies virus</w:t>
      </w:r>
      <w:r w:rsidR="009304EE" w:rsidRPr="00137BDB">
        <w:rPr>
          <w:lang w:val="en-IE"/>
        </w:rPr>
        <w:t>, demonstrating</w:t>
      </w:r>
      <w:r w:rsidRPr="00137BDB">
        <w:rPr>
          <w:lang w:val="en-IE"/>
        </w:rPr>
        <w:t xml:space="preserve"> increased sensitivity and linearity</w:t>
      </w:r>
      <w:r w:rsidR="00365F57" w:rsidRPr="00137BDB">
        <w:rPr>
          <w:lang w:val="en-IE"/>
        </w:rPr>
        <w:t xml:space="preserve"> (</w:t>
      </w:r>
      <w:r w:rsidR="00D30F95" w:rsidRPr="00137BDB">
        <w:rPr>
          <w:lang w:val="en-IE"/>
        </w:rPr>
        <w:t xml:space="preserve">Ren </w:t>
      </w:r>
      <w:r w:rsidR="00D30F95" w:rsidRPr="00137BDB">
        <w:rPr>
          <w:i/>
          <w:lang w:val="en-IE"/>
        </w:rPr>
        <w:t>et al</w:t>
      </w:r>
      <w:r w:rsidR="00D30F95" w:rsidRPr="00137BDB">
        <w:rPr>
          <w:lang w:val="en-IE"/>
        </w:rPr>
        <w:t xml:space="preserve">, 2018; </w:t>
      </w:r>
      <w:r w:rsidR="00C12484" w:rsidRPr="00137BDB">
        <w:rPr>
          <w:lang w:val="en-IE"/>
        </w:rPr>
        <w:t>Wu</w:t>
      </w:r>
      <w:r w:rsidR="00365F57" w:rsidRPr="00137BDB">
        <w:rPr>
          <w:lang w:val="en-IE"/>
        </w:rPr>
        <w:t xml:space="preserve"> </w:t>
      </w:r>
      <w:r w:rsidR="00365F57" w:rsidRPr="00137BDB">
        <w:rPr>
          <w:i/>
          <w:lang w:val="en-IE"/>
        </w:rPr>
        <w:t>et al,</w:t>
      </w:r>
      <w:r w:rsidR="00365F57" w:rsidRPr="00137BDB">
        <w:rPr>
          <w:lang w:val="en-IE"/>
        </w:rPr>
        <w:t xml:space="preserve"> 2018)</w:t>
      </w:r>
      <w:r w:rsidRPr="00137BDB">
        <w:rPr>
          <w:lang w:val="en-IE"/>
        </w:rPr>
        <w:t xml:space="preserve">. </w:t>
      </w:r>
    </w:p>
    <w:p w14:paraId="34C83BB1" w14:textId="69D49591" w:rsidR="007C4CBF" w:rsidRPr="00137BDB" w:rsidRDefault="00B34ED4" w:rsidP="00B34ED4">
      <w:pPr>
        <w:pStyle w:val="11"/>
        <w:rPr>
          <w:lang w:val="en-IE"/>
        </w:rPr>
      </w:pPr>
      <w:r w:rsidRPr="00137BDB">
        <w:rPr>
          <w:lang w:val="en-IE"/>
        </w:rPr>
        <w:t>2.4.</w:t>
      </w:r>
      <w:r w:rsidRPr="00137BDB">
        <w:rPr>
          <w:lang w:val="en-IE"/>
        </w:rPr>
        <w:tab/>
      </w:r>
      <w:r w:rsidR="007C4CBF" w:rsidRPr="00137BDB">
        <w:rPr>
          <w:lang w:val="en-IE"/>
        </w:rPr>
        <w:t xml:space="preserve">Portable </w:t>
      </w:r>
      <w:r w:rsidR="00CF6A5B" w:rsidRPr="00137BDB">
        <w:rPr>
          <w:lang w:val="en-IE"/>
        </w:rPr>
        <w:t>real</w:t>
      </w:r>
      <w:r w:rsidR="007C4CBF" w:rsidRPr="00137BDB">
        <w:rPr>
          <w:lang w:val="en-IE"/>
        </w:rPr>
        <w:t xml:space="preserve">-time PCR </w:t>
      </w:r>
      <w:r w:rsidR="00B338CA" w:rsidRPr="00137BDB">
        <w:rPr>
          <w:lang w:val="en-IE"/>
        </w:rPr>
        <w:t>machines</w:t>
      </w:r>
    </w:p>
    <w:p w14:paraId="00A6BE0F" w14:textId="2D57EB13" w:rsidR="007C4CBF" w:rsidRPr="00137BDB" w:rsidRDefault="007C4CBF" w:rsidP="00B34ED4">
      <w:pPr>
        <w:pStyle w:val="11Para"/>
        <w:rPr>
          <w:lang w:val="en-IE"/>
        </w:rPr>
      </w:pPr>
      <w:r w:rsidRPr="00137BDB">
        <w:rPr>
          <w:lang w:val="en-IE"/>
        </w:rPr>
        <w:t xml:space="preserve">The development of portable real-time PCR machines and assays raises the prospect of these techniques being used for rapid (less than </w:t>
      </w:r>
      <w:r w:rsidR="001A61E5">
        <w:rPr>
          <w:lang w:val="en-IE"/>
        </w:rPr>
        <w:t>2 </w:t>
      </w:r>
      <w:r w:rsidRPr="00137BDB">
        <w:rPr>
          <w:lang w:val="en-IE"/>
        </w:rPr>
        <w:t xml:space="preserve">hours) diagnosis of disease outbreaks in the field. However, the isothermal amplification techniques described below may be </w:t>
      </w:r>
      <w:r w:rsidR="009304EE" w:rsidRPr="00137BDB">
        <w:rPr>
          <w:lang w:val="en-IE"/>
        </w:rPr>
        <w:t>better</w:t>
      </w:r>
      <w:r w:rsidRPr="00137BDB">
        <w:rPr>
          <w:lang w:val="en-IE"/>
        </w:rPr>
        <w:t xml:space="preserve">, </w:t>
      </w:r>
      <w:r w:rsidR="001A61E5">
        <w:rPr>
          <w:lang w:val="en-IE"/>
        </w:rPr>
        <w:t>as</w:t>
      </w:r>
      <w:r w:rsidR="009304EE" w:rsidRPr="00137BDB">
        <w:rPr>
          <w:lang w:val="en-IE"/>
        </w:rPr>
        <w:t xml:space="preserve"> these require less complex</w:t>
      </w:r>
      <w:r w:rsidRPr="00137BDB">
        <w:rPr>
          <w:lang w:val="en-IE"/>
        </w:rPr>
        <w:t xml:space="preserve"> </w:t>
      </w:r>
      <w:r w:rsidR="00E83950" w:rsidRPr="00137BDB">
        <w:rPr>
          <w:lang w:val="en-IE"/>
        </w:rPr>
        <w:t xml:space="preserve">and costly </w:t>
      </w:r>
      <w:r w:rsidRPr="00137BDB">
        <w:rPr>
          <w:lang w:val="en-IE"/>
        </w:rPr>
        <w:t>equipment.</w:t>
      </w:r>
      <w:r w:rsidR="00B34ED4" w:rsidRPr="00137BDB">
        <w:rPr>
          <w:lang w:val="en-IE"/>
        </w:rPr>
        <w:t xml:space="preserve"> </w:t>
      </w:r>
    </w:p>
    <w:p w14:paraId="38F0B9C5" w14:textId="77777777" w:rsidR="00CA0BDB" w:rsidRPr="00137BDB" w:rsidRDefault="00394839" w:rsidP="00835F66">
      <w:pPr>
        <w:pStyle w:val="1"/>
        <w:rPr>
          <w:lang w:val="en-IE"/>
        </w:rPr>
      </w:pPr>
      <w:r w:rsidRPr="00137BDB">
        <w:rPr>
          <w:lang w:val="en-IE"/>
        </w:rPr>
        <w:t>3</w:t>
      </w:r>
      <w:r w:rsidR="001F2C3B" w:rsidRPr="00137BDB">
        <w:rPr>
          <w:lang w:val="en-IE"/>
        </w:rPr>
        <w:t>.</w:t>
      </w:r>
      <w:r w:rsidR="00F830F7" w:rsidRPr="00137BDB">
        <w:rPr>
          <w:lang w:val="en-IE"/>
        </w:rPr>
        <w:tab/>
      </w:r>
      <w:r w:rsidR="00CA0BDB" w:rsidRPr="00137BDB">
        <w:rPr>
          <w:lang w:val="en-IE"/>
        </w:rPr>
        <w:t xml:space="preserve">Isothermal amplification </w:t>
      </w:r>
    </w:p>
    <w:p w14:paraId="1DFDA267" w14:textId="2D13D6FF" w:rsidR="00AD62C6" w:rsidRPr="00137BDB" w:rsidRDefault="00CA0BDB" w:rsidP="00B34ED4">
      <w:pPr>
        <w:pStyle w:val="para1"/>
        <w:rPr>
          <w:lang w:val="en-IE"/>
        </w:rPr>
      </w:pPr>
      <w:r w:rsidRPr="00137BDB">
        <w:rPr>
          <w:lang w:val="en-IE"/>
        </w:rPr>
        <w:t>Isothermal amplification technologies offer the advantage of omitting thermocycling, enabling DNA amplification at constant temperature.</w:t>
      </w:r>
      <w:r w:rsidR="00824A12" w:rsidRPr="00137BDB">
        <w:rPr>
          <w:lang w:val="en-IE"/>
        </w:rPr>
        <w:t xml:space="preserve"> </w:t>
      </w:r>
      <w:r w:rsidR="004D5597" w:rsidRPr="00137BDB">
        <w:rPr>
          <w:lang w:val="en-IE"/>
        </w:rPr>
        <w:t>Consequently,</w:t>
      </w:r>
      <w:r w:rsidR="00824A12" w:rsidRPr="00137BDB">
        <w:rPr>
          <w:lang w:val="en-IE"/>
        </w:rPr>
        <w:t xml:space="preserve"> the required equipment is less complex and </w:t>
      </w:r>
      <w:r w:rsidR="009304EE" w:rsidRPr="00137BDB">
        <w:rPr>
          <w:lang w:val="en-IE"/>
        </w:rPr>
        <w:t xml:space="preserve">therefore </w:t>
      </w:r>
      <w:r w:rsidR="00824A12" w:rsidRPr="00137BDB">
        <w:rPr>
          <w:lang w:val="en-IE"/>
        </w:rPr>
        <w:t>cheaper.</w:t>
      </w:r>
      <w:r w:rsidRPr="00137BDB">
        <w:rPr>
          <w:lang w:val="en-IE"/>
        </w:rPr>
        <w:t xml:space="preserve"> </w:t>
      </w:r>
      <w:r w:rsidR="005B779F" w:rsidRPr="00137BDB">
        <w:rPr>
          <w:lang w:val="en-IE"/>
        </w:rPr>
        <w:t xml:space="preserve">The basic principle of this technology has </w:t>
      </w:r>
      <w:r w:rsidR="009304EE" w:rsidRPr="00137BDB">
        <w:rPr>
          <w:lang w:val="en-IE"/>
        </w:rPr>
        <w:t xml:space="preserve">been </w:t>
      </w:r>
      <w:r w:rsidR="005B779F" w:rsidRPr="00137BDB">
        <w:rPr>
          <w:lang w:val="en-IE"/>
        </w:rPr>
        <w:t>develope</w:t>
      </w:r>
      <w:r w:rsidR="009304EE" w:rsidRPr="00137BDB">
        <w:rPr>
          <w:lang w:val="en-IE"/>
        </w:rPr>
        <w:t>d, resulting</w:t>
      </w:r>
      <w:r w:rsidR="005B779F" w:rsidRPr="00137BDB">
        <w:rPr>
          <w:lang w:val="en-IE"/>
        </w:rPr>
        <w:t xml:space="preserve"> in several distinct methodologies </w:t>
      </w:r>
      <w:r w:rsidRPr="00137BDB">
        <w:rPr>
          <w:rStyle w:val="Strong"/>
          <w:b w:val="0"/>
          <w:bCs w:val="0"/>
          <w:color w:val="auto"/>
          <w:lang w:val="en-IE"/>
        </w:rPr>
        <w:t>(</w:t>
      </w:r>
      <w:r w:rsidRPr="00137BDB">
        <w:rPr>
          <w:lang w:val="en-IE"/>
        </w:rPr>
        <w:t xml:space="preserve">Gill &amp; </w:t>
      </w:r>
      <w:proofErr w:type="spellStart"/>
      <w:r w:rsidRPr="00137BDB">
        <w:rPr>
          <w:lang w:val="en-IE"/>
        </w:rPr>
        <w:t>Ghaemi</w:t>
      </w:r>
      <w:proofErr w:type="spellEnd"/>
      <w:r w:rsidRPr="00137BDB">
        <w:rPr>
          <w:lang w:val="en-IE"/>
        </w:rPr>
        <w:t>, 2008</w:t>
      </w:r>
      <w:r w:rsidRPr="00137BDB">
        <w:rPr>
          <w:rStyle w:val="Strong"/>
          <w:b w:val="0"/>
          <w:bCs w:val="0"/>
          <w:color w:val="auto"/>
          <w:lang w:val="en-IE"/>
        </w:rPr>
        <w:t>)</w:t>
      </w:r>
      <w:r w:rsidRPr="00137BDB">
        <w:rPr>
          <w:lang w:val="en-IE"/>
        </w:rPr>
        <w:t xml:space="preserve">. </w:t>
      </w:r>
    </w:p>
    <w:p w14:paraId="7CB74B73" w14:textId="4ED9C3BF" w:rsidR="00AF32F9" w:rsidRPr="00137BDB" w:rsidRDefault="00CA0BDB" w:rsidP="00B34ED4">
      <w:pPr>
        <w:pStyle w:val="para1"/>
        <w:rPr>
          <w:lang w:val="en-IE"/>
        </w:rPr>
      </w:pPr>
      <w:r w:rsidRPr="00137BDB">
        <w:rPr>
          <w:lang w:val="en-IE"/>
        </w:rPr>
        <w:t>The most widely used method is the</w:t>
      </w:r>
      <w:r w:rsidR="00A52F1F" w:rsidRPr="00137BDB">
        <w:rPr>
          <w:rStyle w:val="Strong"/>
          <w:b w:val="0"/>
          <w:bCs w:val="0"/>
          <w:color w:val="auto"/>
          <w:lang w:val="en-IE"/>
        </w:rPr>
        <w:t xml:space="preserve"> loop-mediated isothermal amplification</w:t>
      </w:r>
      <w:r w:rsidRPr="00137BDB">
        <w:rPr>
          <w:lang w:val="en-IE"/>
        </w:rPr>
        <w:t xml:space="preserve"> </w:t>
      </w:r>
      <w:r w:rsidR="00A52F1F" w:rsidRPr="00137BDB">
        <w:rPr>
          <w:lang w:val="en-IE"/>
        </w:rPr>
        <w:t>(</w:t>
      </w:r>
      <w:r w:rsidRPr="00137BDB">
        <w:rPr>
          <w:lang w:val="en-IE"/>
        </w:rPr>
        <w:t>LAMP</w:t>
      </w:r>
      <w:r w:rsidR="00A52F1F" w:rsidRPr="00137BDB">
        <w:rPr>
          <w:lang w:val="en-IE"/>
        </w:rPr>
        <w:t>)</w:t>
      </w:r>
      <w:r w:rsidR="001A61E5">
        <w:rPr>
          <w:lang w:val="en-IE"/>
        </w:rPr>
        <w:t xml:space="preserve"> method</w:t>
      </w:r>
      <w:r w:rsidRPr="00137BDB">
        <w:rPr>
          <w:lang w:val="en-IE"/>
        </w:rPr>
        <w:t xml:space="preserve">, which deploys four </w:t>
      </w:r>
      <w:r w:rsidR="00824A12" w:rsidRPr="00137BDB">
        <w:rPr>
          <w:lang w:val="en-IE"/>
        </w:rPr>
        <w:t xml:space="preserve">or more </w:t>
      </w:r>
      <w:r w:rsidRPr="00137BDB">
        <w:rPr>
          <w:lang w:val="en-IE"/>
        </w:rPr>
        <w:t>primers forming a stem-loop DNA by self-primed DNA synthesis and a DNA polymerase with strand displacement activity. The result of the amplification process is the production of loops at the ends of the complementary strands, which are continually extended. The amplification process is indicated by either the occurrence of turbidity in the reaction mixture</w:t>
      </w:r>
      <w:r w:rsidR="00824A12" w:rsidRPr="00137BDB">
        <w:rPr>
          <w:lang w:val="en-IE"/>
        </w:rPr>
        <w:t>,</w:t>
      </w:r>
      <w:r w:rsidRPr="00137BDB">
        <w:rPr>
          <w:lang w:val="en-IE"/>
        </w:rPr>
        <w:t xml:space="preserve"> the generation of a fluorescent signal using fluorescent dyes (Gill &amp; </w:t>
      </w:r>
      <w:proofErr w:type="spellStart"/>
      <w:r w:rsidRPr="00137BDB">
        <w:rPr>
          <w:lang w:val="en-IE"/>
        </w:rPr>
        <w:t>Ghaemi</w:t>
      </w:r>
      <w:proofErr w:type="spellEnd"/>
      <w:r w:rsidRPr="00137BDB">
        <w:rPr>
          <w:lang w:val="en-IE"/>
        </w:rPr>
        <w:t>, 2008)</w:t>
      </w:r>
      <w:r w:rsidR="00824A12" w:rsidRPr="00137BDB">
        <w:rPr>
          <w:lang w:val="en-IE"/>
        </w:rPr>
        <w:t xml:space="preserve"> or, if primers are biotinylated</w:t>
      </w:r>
      <w:r w:rsidR="002439A5" w:rsidRPr="00137BDB">
        <w:rPr>
          <w:lang w:val="en-IE"/>
        </w:rPr>
        <w:t>,</w:t>
      </w:r>
      <w:r w:rsidR="00824A12" w:rsidRPr="00137BDB">
        <w:rPr>
          <w:lang w:val="en-IE"/>
        </w:rPr>
        <w:t xml:space="preserve"> the reaction products can be observed using lateral flow devices</w:t>
      </w:r>
      <w:r w:rsidR="00187529" w:rsidRPr="00137BDB">
        <w:rPr>
          <w:lang w:val="en-IE"/>
        </w:rPr>
        <w:t xml:space="preserve"> (see </w:t>
      </w:r>
      <w:r w:rsidR="00820B75">
        <w:rPr>
          <w:lang w:val="en-IE"/>
        </w:rPr>
        <w:t>Section B.3</w:t>
      </w:r>
      <w:r w:rsidR="00820B75" w:rsidRPr="00820B75">
        <w:rPr>
          <w:lang w:val="en-IE"/>
        </w:rPr>
        <w:t xml:space="preserve"> </w:t>
      </w:r>
      <w:r w:rsidR="00820B75" w:rsidRPr="00137BDB">
        <w:rPr>
          <w:lang w:val="en-IE"/>
        </w:rPr>
        <w:t>Immunochromatography</w:t>
      </w:r>
      <w:r w:rsidR="00187529" w:rsidRPr="00137BDB">
        <w:rPr>
          <w:lang w:val="en-IE"/>
        </w:rPr>
        <w:t>)</w:t>
      </w:r>
      <w:r w:rsidR="00824A12" w:rsidRPr="00137BDB">
        <w:rPr>
          <w:lang w:val="en-IE"/>
        </w:rPr>
        <w:t xml:space="preserve">. </w:t>
      </w:r>
      <w:r w:rsidR="00AD62C6" w:rsidRPr="00137BDB">
        <w:rPr>
          <w:lang w:val="en-IE"/>
        </w:rPr>
        <w:t>The process is also less prone to inhibition from contamin</w:t>
      </w:r>
      <w:r w:rsidR="00D858BB" w:rsidRPr="00137BDB">
        <w:rPr>
          <w:lang w:val="en-IE"/>
        </w:rPr>
        <w:t>a</w:t>
      </w:r>
      <w:r w:rsidR="004D5597" w:rsidRPr="00137BDB">
        <w:rPr>
          <w:lang w:val="en-IE"/>
        </w:rPr>
        <w:t xml:space="preserve">nts </w:t>
      </w:r>
      <w:r w:rsidR="009304EE" w:rsidRPr="00137BDB">
        <w:rPr>
          <w:lang w:val="en-IE"/>
        </w:rPr>
        <w:t xml:space="preserve">compared </w:t>
      </w:r>
      <w:r w:rsidR="001A61E5">
        <w:rPr>
          <w:lang w:val="en-IE"/>
        </w:rPr>
        <w:t>with</w:t>
      </w:r>
      <w:r w:rsidR="004D5597" w:rsidRPr="00137BDB">
        <w:rPr>
          <w:lang w:val="en-IE"/>
        </w:rPr>
        <w:t xml:space="preserve"> PCR</w:t>
      </w:r>
      <w:r w:rsidR="009304EE" w:rsidRPr="00137BDB">
        <w:rPr>
          <w:lang w:val="en-IE"/>
        </w:rPr>
        <w:t>;</w:t>
      </w:r>
      <w:r w:rsidR="004D5597" w:rsidRPr="00137BDB">
        <w:rPr>
          <w:lang w:val="en-IE"/>
        </w:rPr>
        <w:t xml:space="preserve"> however, protocols based on this technology might be d</w:t>
      </w:r>
      <w:r w:rsidR="00AD62C6" w:rsidRPr="00137BDB">
        <w:rPr>
          <w:lang w:val="en-IE"/>
        </w:rPr>
        <w:t xml:space="preserve">ifficult and complex to develop. </w:t>
      </w:r>
      <w:r w:rsidR="00675EBF" w:rsidRPr="00137BDB">
        <w:rPr>
          <w:lang w:val="en-IE"/>
        </w:rPr>
        <w:t>I</w:t>
      </w:r>
      <w:r w:rsidR="00AD62C6" w:rsidRPr="00137BDB">
        <w:rPr>
          <w:lang w:val="en-IE"/>
        </w:rPr>
        <w:t>sothermal amplification is less suitable for multiplex assays than PCR</w:t>
      </w:r>
      <w:r w:rsidR="00DF11EA" w:rsidRPr="00137BDB">
        <w:rPr>
          <w:lang w:val="en-IE"/>
        </w:rPr>
        <w:t xml:space="preserve">, </w:t>
      </w:r>
      <w:r w:rsidR="001A61E5">
        <w:rPr>
          <w:lang w:val="en-IE"/>
        </w:rPr>
        <w:t>as</w:t>
      </w:r>
      <w:r w:rsidR="00DF11EA" w:rsidRPr="00137BDB">
        <w:rPr>
          <w:lang w:val="en-IE"/>
        </w:rPr>
        <w:t xml:space="preserve"> the potential for primer dimer formation </w:t>
      </w:r>
      <w:r w:rsidR="002B628E" w:rsidRPr="00137BDB">
        <w:rPr>
          <w:lang w:val="en-IE"/>
        </w:rPr>
        <w:t xml:space="preserve">and/or </w:t>
      </w:r>
      <w:r w:rsidR="00DF11EA" w:rsidRPr="00137BDB">
        <w:rPr>
          <w:lang w:val="en-IE"/>
        </w:rPr>
        <w:t>competitive reactions is higher</w:t>
      </w:r>
      <w:r w:rsidR="002B628E" w:rsidRPr="00137BDB">
        <w:rPr>
          <w:lang w:val="en-IE"/>
        </w:rPr>
        <w:t xml:space="preserve"> and the </w:t>
      </w:r>
      <w:r w:rsidR="00DF11EA" w:rsidRPr="00137BDB">
        <w:rPr>
          <w:lang w:val="en-IE"/>
        </w:rPr>
        <w:t xml:space="preserve">assay design is more difficult in </w:t>
      </w:r>
      <w:r w:rsidR="002B628E" w:rsidRPr="00137BDB">
        <w:rPr>
          <w:lang w:val="en-IE"/>
        </w:rPr>
        <w:t>certain</w:t>
      </w:r>
      <w:r w:rsidR="00DF11EA" w:rsidRPr="00137BDB">
        <w:rPr>
          <w:lang w:val="en-IE"/>
        </w:rPr>
        <w:t xml:space="preserve"> cases</w:t>
      </w:r>
      <w:r w:rsidR="00AD62C6" w:rsidRPr="00137BDB">
        <w:rPr>
          <w:lang w:val="en-IE"/>
        </w:rPr>
        <w:t>.</w:t>
      </w:r>
      <w:r w:rsidR="00AF32F9" w:rsidRPr="00137BDB">
        <w:rPr>
          <w:lang w:val="en-IE"/>
        </w:rPr>
        <w:t xml:space="preserve"> </w:t>
      </w:r>
    </w:p>
    <w:p w14:paraId="34E9D0B8" w14:textId="77777777" w:rsidR="001A61E5" w:rsidRDefault="00AF32F9" w:rsidP="00B34ED4">
      <w:pPr>
        <w:pStyle w:val="para1"/>
        <w:rPr>
          <w:lang w:val="en-IE"/>
        </w:rPr>
      </w:pPr>
      <w:r w:rsidRPr="00137BDB">
        <w:rPr>
          <w:lang w:val="en-IE"/>
        </w:rPr>
        <w:t xml:space="preserve">From </w:t>
      </w:r>
      <w:r w:rsidR="002439A5" w:rsidRPr="00137BDB">
        <w:rPr>
          <w:lang w:val="en-IE"/>
        </w:rPr>
        <w:t xml:space="preserve">a </w:t>
      </w:r>
      <w:r w:rsidRPr="00137BDB">
        <w:rPr>
          <w:lang w:val="en-IE"/>
        </w:rPr>
        <w:t>diagno</w:t>
      </w:r>
      <w:r w:rsidR="001A61E5">
        <w:rPr>
          <w:lang w:val="en-IE"/>
        </w:rPr>
        <w:t>stic</w:t>
      </w:r>
      <w:r w:rsidRPr="00137BDB">
        <w:rPr>
          <w:lang w:val="en-IE"/>
        </w:rPr>
        <w:t xml:space="preserve"> point of view, </w:t>
      </w:r>
      <w:r w:rsidR="002439A5" w:rsidRPr="00137BDB">
        <w:rPr>
          <w:lang w:val="en-IE"/>
        </w:rPr>
        <w:t xml:space="preserve">the </w:t>
      </w:r>
      <w:r w:rsidRPr="00137BDB">
        <w:rPr>
          <w:lang w:val="en-IE"/>
        </w:rPr>
        <w:t>advantages and st</w:t>
      </w:r>
      <w:r w:rsidR="002439A5" w:rsidRPr="00137BDB">
        <w:rPr>
          <w:lang w:val="en-IE"/>
        </w:rPr>
        <w:t>r</w:t>
      </w:r>
      <w:r w:rsidRPr="00137BDB">
        <w:rPr>
          <w:lang w:val="en-IE"/>
        </w:rPr>
        <w:t>engths of the isothermal amplification technologies are</w:t>
      </w:r>
      <w:r w:rsidR="002439A5" w:rsidRPr="00137BDB">
        <w:rPr>
          <w:lang w:val="en-IE"/>
        </w:rPr>
        <w:t xml:space="preserve"> as follows</w:t>
      </w:r>
      <w:r w:rsidRPr="00137BDB">
        <w:rPr>
          <w:lang w:val="en-IE"/>
        </w:rPr>
        <w:t xml:space="preserve">: </w:t>
      </w:r>
    </w:p>
    <w:p w14:paraId="20774262" w14:textId="4AC0A3C6" w:rsidR="001A61E5" w:rsidRDefault="001A61E5" w:rsidP="001A61E5">
      <w:pPr>
        <w:pStyle w:val="i"/>
        <w:rPr>
          <w:lang w:val="en-IE"/>
        </w:rPr>
      </w:pPr>
      <w:r>
        <w:rPr>
          <w:lang w:val="en-IE"/>
        </w:rPr>
        <w:t>i</w:t>
      </w:r>
      <w:r w:rsidR="00AF32F9" w:rsidRPr="00137BDB">
        <w:rPr>
          <w:lang w:val="en-IE"/>
        </w:rPr>
        <w:t>)</w:t>
      </w:r>
      <w:r>
        <w:rPr>
          <w:lang w:val="en-IE"/>
        </w:rPr>
        <w:tab/>
      </w:r>
      <w:r w:rsidR="00B8090C" w:rsidRPr="00B8090C">
        <w:rPr>
          <w:highlight w:val="yellow"/>
          <w:u w:val="double"/>
          <w:lang w:val="en-IE"/>
        </w:rPr>
        <w:t>Enables amplification at constant temperature unlike</w:t>
      </w:r>
      <w:r w:rsidR="00B8090C" w:rsidRPr="00B8090C">
        <w:rPr>
          <w:highlight w:val="yellow"/>
          <w:lang w:val="en-IE"/>
        </w:rPr>
        <w:t xml:space="preserve"> </w:t>
      </w:r>
      <w:r w:rsidRPr="00B8090C">
        <w:rPr>
          <w:strike/>
          <w:highlight w:val="yellow"/>
          <w:lang w:val="en-IE"/>
        </w:rPr>
        <w:t>A</w:t>
      </w:r>
      <w:r w:rsidR="00AF32F9" w:rsidRPr="00B8090C">
        <w:rPr>
          <w:strike/>
          <w:highlight w:val="yellow"/>
          <w:lang w:val="en-IE"/>
        </w:rPr>
        <w:t xml:space="preserve"> much simpler procedure than</w:t>
      </w:r>
      <w:r w:rsidR="00AF32F9" w:rsidRPr="00B8090C">
        <w:rPr>
          <w:strike/>
          <w:lang w:val="en-IE"/>
        </w:rPr>
        <w:t xml:space="preserve"> </w:t>
      </w:r>
      <w:r w:rsidR="00AF32F9" w:rsidRPr="00137BDB">
        <w:rPr>
          <w:lang w:val="en-IE"/>
        </w:rPr>
        <w:t>PCR</w:t>
      </w:r>
      <w:r>
        <w:rPr>
          <w:lang w:val="en-IE"/>
        </w:rPr>
        <w:t>;</w:t>
      </w:r>
      <w:r w:rsidR="00AF32F9" w:rsidRPr="00137BDB">
        <w:rPr>
          <w:lang w:val="en-IE"/>
        </w:rPr>
        <w:t xml:space="preserve"> </w:t>
      </w:r>
    </w:p>
    <w:p w14:paraId="7B810689" w14:textId="061FAC6E" w:rsidR="001A61E5" w:rsidRDefault="001A61E5" w:rsidP="001A61E5">
      <w:pPr>
        <w:pStyle w:val="i"/>
        <w:rPr>
          <w:lang w:val="en-IE"/>
        </w:rPr>
      </w:pPr>
      <w:r>
        <w:rPr>
          <w:lang w:val="en-IE"/>
        </w:rPr>
        <w:t>ii</w:t>
      </w:r>
      <w:r w:rsidR="00AF32F9" w:rsidRPr="00137BDB">
        <w:rPr>
          <w:lang w:val="en-IE"/>
        </w:rPr>
        <w:t>)</w:t>
      </w:r>
      <w:r>
        <w:rPr>
          <w:lang w:val="en-IE"/>
        </w:rPr>
        <w:tab/>
      </w:r>
      <w:r w:rsidRPr="00137BDB">
        <w:rPr>
          <w:lang w:val="en-IE"/>
        </w:rPr>
        <w:t xml:space="preserve">Requires </w:t>
      </w:r>
      <w:r w:rsidR="00AF32F9" w:rsidRPr="00137BDB">
        <w:rPr>
          <w:lang w:val="en-IE"/>
        </w:rPr>
        <w:t xml:space="preserve">less complex and </w:t>
      </w:r>
      <w:r>
        <w:rPr>
          <w:lang w:val="en-IE"/>
        </w:rPr>
        <w:t>less expensive</w:t>
      </w:r>
      <w:r w:rsidR="00AF32F9" w:rsidRPr="00137BDB">
        <w:rPr>
          <w:lang w:val="en-IE"/>
        </w:rPr>
        <w:t xml:space="preserve"> equipment; </w:t>
      </w:r>
    </w:p>
    <w:p w14:paraId="53C698F2" w14:textId="0251261D" w:rsidR="000F75A6" w:rsidRPr="00CA5AB0" w:rsidRDefault="001A61E5" w:rsidP="006D7C8A">
      <w:pPr>
        <w:pStyle w:val="i"/>
        <w:rPr>
          <w:lang w:val="en-US"/>
          <w:rPrChange w:id="31" w:author="Sandor Belak" w:date="2020-03-11T17:56:00Z">
            <w:rPr/>
          </w:rPrChange>
        </w:rPr>
      </w:pPr>
      <w:r>
        <w:rPr>
          <w:lang w:val="en-IE"/>
        </w:rPr>
        <w:t>iii</w:t>
      </w:r>
      <w:r w:rsidR="00AF32F9" w:rsidRPr="00137BDB">
        <w:rPr>
          <w:lang w:val="en-IE"/>
        </w:rPr>
        <w:t>)</w:t>
      </w:r>
      <w:r>
        <w:rPr>
          <w:lang w:val="en-IE"/>
        </w:rPr>
        <w:tab/>
      </w:r>
      <w:r w:rsidRPr="00137BDB">
        <w:rPr>
          <w:lang w:val="en-IE"/>
        </w:rPr>
        <w:t xml:space="preserve">Easy </w:t>
      </w:r>
      <w:r w:rsidR="00AF32F9" w:rsidRPr="00137BDB">
        <w:rPr>
          <w:lang w:val="en-IE"/>
        </w:rPr>
        <w:t>to adapt to “on</w:t>
      </w:r>
      <w:r w:rsidR="002439A5" w:rsidRPr="00137BDB">
        <w:rPr>
          <w:lang w:val="en-IE"/>
        </w:rPr>
        <w:t>-</w:t>
      </w:r>
      <w:r w:rsidR="00AF32F9" w:rsidRPr="00137BDB">
        <w:rPr>
          <w:lang w:val="en-IE"/>
        </w:rPr>
        <w:t>site”</w:t>
      </w:r>
      <w:r w:rsidR="00673CC1">
        <w:rPr>
          <w:lang w:val="en-IE"/>
        </w:rPr>
        <w:t xml:space="preserve"> </w:t>
      </w:r>
      <w:r w:rsidR="00673CC1" w:rsidRPr="00B8090C">
        <w:rPr>
          <w:highlight w:val="yellow"/>
          <w:u w:val="double"/>
          <w:lang w:val="en-IE"/>
        </w:rPr>
        <w:t>applications</w:t>
      </w:r>
      <w:r w:rsidR="000F75A6" w:rsidRPr="00B8090C">
        <w:rPr>
          <w:highlight w:val="yellow"/>
          <w:u w:val="double"/>
          <w:lang w:val="en-IE"/>
        </w:rPr>
        <w:t>;</w:t>
      </w:r>
      <w:r w:rsidR="00AF32F9" w:rsidRPr="00137BDB">
        <w:rPr>
          <w:lang w:val="en-IE"/>
        </w:rPr>
        <w:t xml:space="preserve"> </w:t>
      </w:r>
    </w:p>
    <w:p w14:paraId="15914168" w14:textId="7CA8BC7E" w:rsidR="00AD62C6" w:rsidRPr="00137BDB" w:rsidRDefault="00AA654D" w:rsidP="001A61E5">
      <w:pPr>
        <w:pStyle w:val="i"/>
        <w:spacing w:after="240"/>
        <w:rPr>
          <w:lang w:val="en-IE"/>
        </w:rPr>
      </w:pPr>
      <w:r>
        <w:rPr>
          <w:lang w:val="en-IE"/>
        </w:rPr>
        <w:t>iv)</w:t>
      </w:r>
      <w:r>
        <w:rPr>
          <w:lang w:val="en-IE"/>
        </w:rPr>
        <w:tab/>
        <w:t>S</w:t>
      </w:r>
      <w:r w:rsidR="00AF32F9" w:rsidRPr="00137BDB">
        <w:rPr>
          <w:lang w:val="en-IE"/>
        </w:rPr>
        <w:t xml:space="preserve">imple </w:t>
      </w:r>
      <w:r w:rsidR="00AF32F9" w:rsidRPr="00B8090C">
        <w:rPr>
          <w:strike/>
          <w:highlight w:val="yellow"/>
          <w:lang w:val="en-IE"/>
        </w:rPr>
        <w:t>diagnosis under the</w:t>
      </w:r>
      <w:r w:rsidR="00B8090C" w:rsidRPr="00B8090C">
        <w:rPr>
          <w:strike/>
          <w:highlight w:val="yellow"/>
          <w:lang w:val="en-IE"/>
        </w:rPr>
        <w:t xml:space="preserve"> </w:t>
      </w:r>
      <w:r w:rsidR="006305C0" w:rsidRPr="00B8090C">
        <w:rPr>
          <w:highlight w:val="yellow"/>
          <w:u w:val="double"/>
          <w:lang w:val="en-IE"/>
        </w:rPr>
        <w:t>read</w:t>
      </w:r>
      <w:r w:rsidR="0059468C" w:rsidRPr="00B8090C">
        <w:rPr>
          <w:highlight w:val="yellow"/>
          <w:u w:val="double"/>
          <w:lang w:val="en-IE"/>
        </w:rPr>
        <w:t>-out suitable for</w:t>
      </w:r>
      <w:r w:rsidR="00AF32F9" w:rsidRPr="00137BDB">
        <w:rPr>
          <w:lang w:val="en-IE"/>
        </w:rPr>
        <w:t xml:space="preserve"> field conditions</w:t>
      </w:r>
      <w:r w:rsidR="001A61E5" w:rsidRPr="00B8090C">
        <w:rPr>
          <w:strike/>
          <w:highlight w:val="yellow"/>
          <w:lang w:val="en-IE"/>
        </w:rPr>
        <w:t>;</w:t>
      </w:r>
      <w:r w:rsidR="00D229B6" w:rsidRPr="00B8090C">
        <w:rPr>
          <w:strike/>
          <w:highlight w:val="yellow"/>
          <w:lang w:val="en-IE"/>
        </w:rPr>
        <w:t xml:space="preserve"> </w:t>
      </w:r>
      <w:r w:rsidR="00707607" w:rsidRPr="00B8090C">
        <w:rPr>
          <w:strike/>
          <w:highlight w:val="yellow"/>
          <w:lang w:val="en-IE"/>
        </w:rPr>
        <w:t xml:space="preserve">for </w:t>
      </w:r>
      <w:r w:rsidR="001A61E5" w:rsidRPr="00B8090C">
        <w:rPr>
          <w:strike/>
          <w:highlight w:val="yellow"/>
          <w:lang w:val="en-IE"/>
        </w:rPr>
        <w:t xml:space="preserve">an </w:t>
      </w:r>
      <w:r w:rsidR="00707607" w:rsidRPr="00B8090C">
        <w:rPr>
          <w:strike/>
          <w:highlight w:val="yellow"/>
          <w:lang w:val="en-IE"/>
        </w:rPr>
        <w:t xml:space="preserve">example </w:t>
      </w:r>
      <w:r w:rsidR="001A61E5" w:rsidRPr="00B8090C">
        <w:rPr>
          <w:strike/>
          <w:highlight w:val="yellow"/>
          <w:lang w:val="en-IE"/>
        </w:rPr>
        <w:t xml:space="preserve">see </w:t>
      </w:r>
      <w:r w:rsidR="00707607" w:rsidRPr="00B8090C">
        <w:rPr>
          <w:strike/>
          <w:highlight w:val="yellow"/>
          <w:lang w:val="en-IE"/>
        </w:rPr>
        <w:t xml:space="preserve">the review of Mansour </w:t>
      </w:r>
      <w:r w:rsidR="00707607" w:rsidRPr="00B8090C">
        <w:rPr>
          <w:i/>
          <w:strike/>
          <w:highlight w:val="yellow"/>
          <w:lang w:val="en-IE"/>
        </w:rPr>
        <w:t>et a</w:t>
      </w:r>
      <w:r w:rsidR="001C4D8D" w:rsidRPr="00B8090C">
        <w:rPr>
          <w:i/>
          <w:strike/>
          <w:highlight w:val="yellow"/>
          <w:lang w:val="en-IE"/>
        </w:rPr>
        <w:t>l.</w:t>
      </w:r>
      <w:r w:rsidR="001C4D8D" w:rsidRPr="00B8090C">
        <w:rPr>
          <w:strike/>
          <w:highlight w:val="yellow"/>
          <w:lang w:val="en-IE"/>
        </w:rPr>
        <w:t xml:space="preserve"> </w:t>
      </w:r>
      <w:r w:rsidR="00707607" w:rsidRPr="00B8090C">
        <w:rPr>
          <w:strike/>
          <w:highlight w:val="yellow"/>
          <w:lang w:val="en-IE"/>
        </w:rPr>
        <w:t>(2015)</w:t>
      </w:r>
      <w:r w:rsidR="00707607" w:rsidRPr="00137BDB">
        <w:rPr>
          <w:lang w:val="en-IE"/>
        </w:rPr>
        <w:t xml:space="preserve">. </w:t>
      </w:r>
    </w:p>
    <w:p w14:paraId="49631029" w14:textId="77777777" w:rsidR="00CD173C" w:rsidRPr="00137BDB" w:rsidRDefault="00CD173C" w:rsidP="00835F66">
      <w:pPr>
        <w:pStyle w:val="1"/>
        <w:rPr>
          <w:lang w:val="en-IE"/>
        </w:rPr>
      </w:pPr>
      <w:r w:rsidRPr="00137BDB">
        <w:rPr>
          <w:lang w:val="en-IE"/>
        </w:rPr>
        <w:t>4.</w:t>
      </w:r>
      <w:r w:rsidRPr="00137BDB">
        <w:rPr>
          <w:lang w:val="en-IE"/>
        </w:rPr>
        <w:tab/>
        <w:t>Diagnosis by restriction fragment length polymorphisms (RFLP) and related DNA-based approaches</w:t>
      </w:r>
    </w:p>
    <w:p w14:paraId="7737D2FD" w14:textId="04F78CAA" w:rsidR="00CD173C" w:rsidRPr="00137BDB" w:rsidRDefault="00CD173C" w:rsidP="00B34ED4">
      <w:pPr>
        <w:pStyle w:val="para1"/>
        <w:rPr>
          <w:lang w:val="en-IE"/>
        </w:rPr>
      </w:pPr>
      <w:r w:rsidRPr="00137BDB">
        <w:rPr>
          <w:lang w:val="en-IE"/>
        </w:rPr>
        <w:t xml:space="preserve">The </w:t>
      </w:r>
      <w:r w:rsidR="001A61E5" w:rsidRPr="00B8090C">
        <w:rPr>
          <w:lang w:val="en-IE"/>
        </w:rPr>
        <w:t>restriction fragment length polymorphisms (</w:t>
      </w:r>
      <w:r w:rsidRPr="00B8090C">
        <w:rPr>
          <w:lang w:val="en-IE"/>
        </w:rPr>
        <w:t>RFLP</w:t>
      </w:r>
      <w:r w:rsidR="001A61E5" w:rsidRPr="00B8090C">
        <w:rPr>
          <w:lang w:val="en-IE"/>
        </w:rPr>
        <w:t>)</w:t>
      </w:r>
      <w:r w:rsidRPr="00B8090C">
        <w:rPr>
          <w:lang w:val="en-IE"/>
        </w:rPr>
        <w:t xml:space="preserve"> method allows individual genomes to be identified based on unique patterns caused by </w:t>
      </w:r>
      <w:r w:rsidR="00514C57">
        <w:fldChar w:fldCharType="begin"/>
      </w:r>
      <w:r w:rsidR="00514C57" w:rsidRPr="00CA5AB0">
        <w:rPr>
          <w:lang w:val="en-US"/>
          <w:rPrChange w:id="32" w:author="Sandor Belak" w:date="2020-03-11T17:56:00Z">
            <w:rPr/>
          </w:rPrChange>
        </w:rPr>
        <w:instrText xml:space="preserve"> HYPERLINK "https://www.thebalance.com/what-are-restriction-enzymes-375674" </w:instrText>
      </w:r>
      <w:r w:rsidR="00514C57">
        <w:fldChar w:fldCharType="separate"/>
      </w:r>
      <w:r w:rsidRPr="00B8090C">
        <w:rPr>
          <w:lang w:val="en-IE"/>
        </w:rPr>
        <w:t>restriction enzyme</w:t>
      </w:r>
      <w:r w:rsidR="00514C57">
        <w:rPr>
          <w:lang w:val="en-IE"/>
        </w:rPr>
        <w:fldChar w:fldCharType="end"/>
      </w:r>
      <w:r w:rsidRPr="00B8090C">
        <w:rPr>
          <w:lang w:val="en-IE"/>
        </w:rPr>
        <w:t xml:space="preserve">s cutting in specific regions of DNA. </w:t>
      </w:r>
      <w:bookmarkStart w:id="33" w:name="_Hlk510514268"/>
      <w:r w:rsidR="00007912" w:rsidRPr="007C0F90">
        <w:rPr>
          <w:highlight w:val="yellow"/>
          <w:lang w:val="en-IE"/>
        </w:rPr>
        <w:t>A restriction enzyme is an endonuclease that recognises and cleaves double-stranded DNA at specific nucleotide sequences called restriction sites (</w:t>
      </w:r>
      <w:proofErr w:type="spellStart"/>
      <w:r w:rsidR="00007912" w:rsidRPr="007C0F90">
        <w:rPr>
          <w:highlight w:val="yellow"/>
          <w:lang w:val="en-IE"/>
        </w:rPr>
        <w:t>Loza</w:t>
      </w:r>
      <w:proofErr w:type="spellEnd"/>
      <w:r w:rsidR="00007912" w:rsidRPr="007C0F90">
        <w:rPr>
          <w:highlight w:val="yellow"/>
          <w:lang w:val="en-IE"/>
        </w:rPr>
        <w:t xml:space="preserve">-Rubio </w:t>
      </w:r>
      <w:r w:rsidR="00007912" w:rsidRPr="007C0F90">
        <w:rPr>
          <w:i/>
          <w:iCs/>
          <w:highlight w:val="yellow"/>
          <w:lang w:val="en-IE"/>
        </w:rPr>
        <w:t>et al.,</w:t>
      </w:r>
      <w:r w:rsidR="00007912" w:rsidRPr="007C0F90">
        <w:rPr>
          <w:highlight w:val="yellow"/>
          <w:lang w:val="en-IE"/>
        </w:rPr>
        <w:t xml:space="preserve"> 1999).</w:t>
      </w:r>
      <w:r w:rsidR="00007912" w:rsidRPr="00B8090C">
        <w:rPr>
          <w:strike/>
          <w:lang w:val="en-IE"/>
        </w:rPr>
        <w:t xml:space="preserve"> </w:t>
      </w:r>
      <w:r w:rsidRPr="00B8090C">
        <w:rPr>
          <w:lang w:val="en-IE"/>
        </w:rPr>
        <w:t xml:space="preserve">The RFLP approach is </w:t>
      </w:r>
      <w:proofErr w:type="gramStart"/>
      <w:r w:rsidRPr="00B8090C">
        <w:rPr>
          <w:lang w:val="en-IE"/>
        </w:rPr>
        <w:t>based on the fact that</w:t>
      </w:r>
      <w:proofErr w:type="gramEnd"/>
      <w:r w:rsidRPr="00B8090C">
        <w:rPr>
          <w:lang w:val="en-IE"/>
        </w:rPr>
        <w:t xml:space="preserve"> the genomes of even closely related pathogens are defined by variation in sequences. For example, the linear order of adjacent nucleotides comprising </w:t>
      </w:r>
      <w:r w:rsidRPr="00B8090C">
        <w:rPr>
          <w:lang w:val="en-IE"/>
        </w:rPr>
        <w:lastRenderedPageBreak/>
        <w:t>the recognition sequence of a specific restriction enzyme</w:t>
      </w:r>
      <w:r w:rsidRPr="00137BDB">
        <w:rPr>
          <w:lang w:val="en-IE"/>
        </w:rPr>
        <w:t xml:space="preserve"> in one genome may be absent in the genome of a closely related strain or </w:t>
      </w:r>
      <w:bookmarkEnd w:id="33"/>
      <w:r w:rsidRPr="00137BDB">
        <w:rPr>
          <w:lang w:val="en-IE"/>
        </w:rPr>
        <w:t xml:space="preserve">isolate. The RFLP procedure consists of digesting the pathogens’ nucleic acid (DNA or PCR products) with one or a panel of restriction enzymes and then separating the DNA fragments by agarose gel electrophoresis to determine the number of fragments and their relative sizes. </w:t>
      </w:r>
      <w:r w:rsidRPr="007C0F90">
        <w:rPr>
          <w:strike/>
          <w:highlight w:val="yellow"/>
          <w:lang w:val="en-IE"/>
        </w:rPr>
        <w:t>A restriction enzyme is an endonuclease that recognises and cleaves double-stranded DNA at specific nucleotide sequences called restriction sites (</w:t>
      </w:r>
      <w:proofErr w:type="spellStart"/>
      <w:r w:rsidRPr="007C0F90">
        <w:rPr>
          <w:strike/>
          <w:highlight w:val="yellow"/>
          <w:lang w:val="en-IE"/>
        </w:rPr>
        <w:t>Loza</w:t>
      </w:r>
      <w:proofErr w:type="spellEnd"/>
      <w:r w:rsidRPr="007C0F90">
        <w:rPr>
          <w:strike/>
          <w:highlight w:val="yellow"/>
          <w:lang w:val="en-IE"/>
        </w:rPr>
        <w:t xml:space="preserve">-Rubio </w:t>
      </w:r>
      <w:r w:rsidRPr="007C0F90">
        <w:rPr>
          <w:i/>
          <w:strike/>
          <w:highlight w:val="yellow"/>
          <w:lang w:val="en-IE"/>
        </w:rPr>
        <w:t>et al.,</w:t>
      </w:r>
      <w:r w:rsidRPr="007C0F90">
        <w:rPr>
          <w:strike/>
          <w:highlight w:val="yellow"/>
          <w:lang w:val="en-IE"/>
        </w:rPr>
        <w:t xml:space="preserve"> 1999).</w:t>
      </w:r>
    </w:p>
    <w:p w14:paraId="33A624AE" w14:textId="54C5894D" w:rsidR="00CD173C" w:rsidRPr="00137BDB" w:rsidRDefault="00CD173C" w:rsidP="00B34ED4">
      <w:pPr>
        <w:pStyle w:val="para1"/>
        <w:rPr>
          <w:lang w:val="en-IE"/>
        </w:rPr>
      </w:pPr>
      <w:r w:rsidRPr="00137BDB">
        <w:rPr>
          <w:lang w:val="en-IE"/>
        </w:rPr>
        <w:t xml:space="preserve">Pulsed-field gel electrophoresis </w:t>
      </w:r>
      <w:r w:rsidRPr="007C0F90">
        <w:rPr>
          <w:strike/>
          <w:highlight w:val="yellow"/>
          <w:lang w:val="en-IE"/>
        </w:rPr>
        <w:t>(PFGE)</w:t>
      </w:r>
      <w:r w:rsidRPr="007C0F90">
        <w:rPr>
          <w:strike/>
          <w:lang w:val="en-IE"/>
        </w:rPr>
        <w:t xml:space="preserve"> </w:t>
      </w:r>
      <w:r w:rsidRPr="00137BDB">
        <w:rPr>
          <w:lang w:val="en-IE"/>
        </w:rPr>
        <w:t xml:space="preserve">can be used for the separation of large (up to </w:t>
      </w:r>
      <w:proofErr w:type="spellStart"/>
      <w:r w:rsidRPr="00137BDB">
        <w:rPr>
          <w:lang w:val="en-IE"/>
        </w:rPr>
        <w:t>megabase</w:t>
      </w:r>
      <w:proofErr w:type="spellEnd"/>
      <w:r w:rsidRPr="00137BDB">
        <w:rPr>
          <w:lang w:val="en-IE"/>
        </w:rPr>
        <w:t xml:space="preserve"> size) fragments of DNA and can be a useful adjunct to the basic RFLP analysis. These technologies are extensively used in the official programmes for detection and discrimination of food-borne pathogens (</w:t>
      </w:r>
      <w:r w:rsidRPr="00137BDB">
        <w:rPr>
          <w:i/>
          <w:lang w:val="en-IE"/>
        </w:rPr>
        <w:t>Escherichia coli</w:t>
      </w:r>
      <w:r w:rsidRPr="00137BDB">
        <w:rPr>
          <w:lang w:val="en-IE"/>
        </w:rPr>
        <w:t xml:space="preserve"> O157:H7, </w:t>
      </w:r>
      <w:r w:rsidRPr="00FB628D">
        <w:rPr>
          <w:i/>
          <w:lang w:val="en-IE"/>
        </w:rPr>
        <w:t>Salmonella, Shigella, Listeria</w:t>
      </w:r>
      <w:r w:rsidRPr="00137BDB">
        <w:rPr>
          <w:lang w:val="en-IE"/>
        </w:rPr>
        <w:t xml:space="preserve">, or </w:t>
      </w:r>
      <w:r w:rsidRPr="00FB628D">
        <w:rPr>
          <w:i/>
          <w:lang w:val="en-IE"/>
        </w:rPr>
        <w:t>Campylobacter</w:t>
      </w:r>
      <w:r w:rsidRPr="00137BDB">
        <w:rPr>
          <w:lang w:val="en-IE"/>
        </w:rPr>
        <w:t>) worldwide (</w:t>
      </w:r>
      <w:r w:rsidR="00514C57">
        <w:fldChar w:fldCharType="begin"/>
      </w:r>
      <w:r w:rsidR="00514C57" w:rsidRPr="00CA5AB0">
        <w:rPr>
          <w:lang w:val="en-US"/>
          <w:rPrChange w:id="34" w:author="Sandor Belak" w:date="2020-03-11T17:56:00Z">
            <w:rPr/>
          </w:rPrChange>
        </w:rPr>
        <w:instrText xml:space="preserve"> HYPERLINK "http://www.pulsenetinternational.org" </w:instrText>
      </w:r>
      <w:r w:rsidR="00514C57">
        <w:fldChar w:fldCharType="separate"/>
      </w:r>
      <w:r w:rsidR="00FB628D" w:rsidRPr="00702D9D">
        <w:rPr>
          <w:rStyle w:val="Hyperlink"/>
          <w:lang w:val="en-IE"/>
        </w:rPr>
        <w:t>http://www.pulsenetinternational.org</w:t>
      </w:r>
      <w:r w:rsidR="00514C57">
        <w:rPr>
          <w:rStyle w:val="Hyperlink"/>
          <w:lang w:val="en-IE"/>
        </w:rPr>
        <w:fldChar w:fldCharType="end"/>
      </w:r>
      <w:r w:rsidRPr="00137BDB">
        <w:rPr>
          <w:lang w:val="en-IE"/>
        </w:rPr>
        <w:t xml:space="preserve">; </w:t>
      </w:r>
      <w:r w:rsidR="00514C57">
        <w:fldChar w:fldCharType="begin"/>
      </w:r>
      <w:r w:rsidR="00514C57" w:rsidRPr="00CA5AB0">
        <w:rPr>
          <w:lang w:val="en-US"/>
          <w:rPrChange w:id="35" w:author="Sandor Belak" w:date="2020-03-11T17:56:00Z">
            <w:rPr/>
          </w:rPrChange>
        </w:rPr>
        <w:instrText xml:space="preserve"> HYPERLINK "https://www.cdc.gov/pulsenet/" </w:instrText>
      </w:r>
      <w:r w:rsidR="00514C57">
        <w:fldChar w:fldCharType="separate"/>
      </w:r>
      <w:r w:rsidR="00E332DD" w:rsidRPr="00E332DD">
        <w:rPr>
          <w:rStyle w:val="Hyperlink"/>
          <w:lang w:val="en-IE"/>
        </w:rPr>
        <w:t>https</w:t>
      </w:r>
      <w:r w:rsidR="00E332DD" w:rsidRPr="001131ED">
        <w:rPr>
          <w:rStyle w:val="Hyperlink"/>
          <w:lang w:val="en-IE"/>
        </w:rPr>
        <w:t>://www.cdc.gov/pulsenet/</w:t>
      </w:r>
      <w:r w:rsidR="00514C57">
        <w:rPr>
          <w:rStyle w:val="Hyperlink"/>
          <w:lang w:val="en-IE"/>
        </w:rPr>
        <w:fldChar w:fldCharType="end"/>
      </w:r>
      <w:r w:rsidRPr="00137BDB">
        <w:rPr>
          <w:lang w:val="en-IE"/>
        </w:rPr>
        <w:t>).</w:t>
      </w:r>
      <w:r w:rsidR="001131ED">
        <w:rPr>
          <w:lang w:val="en-IE"/>
        </w:rPr>
        <w:t xml:space="preserve"> </w:t>
      </w:r>
    </w:p>
    <w:p w14:paraId="4DC98B09" w14:textId="71621FA5" w:rsidR="00CD173C" w:rsidRPr="00137BDB" w:rsidRDefault="00CD173C" w:rsidP="00B34ED4">
      <w:pPr>
        <w:pStyle w:val="para1"/>
        <w:rPr>
          <w:lang w:val="en-IE"/>
        </w:rPr>
      </w:pPr>
      <w:r w:rsidRPr="00137BDB">
        <w:rPr>
          <w:lang w:val="en-IE"/>
        </w:rPr>
        <w:t xml:space="preserve">RFLPs have a clear value for use in epidemiological studies, however, an RFLP difference may not be functionally significant. Although the RFLP and PCR-RFLP are much less powerful compared with the modern sequencing technologies, they are relatively inexpensive, easy to perform and sufficiently descriptive for epidemiological investigations of outbreaks and identification of individual strains of pathogens. </w:t>
      </w:r>
    </w:p>
    <w:p w14:paraId="2C663E4A" w14:textId="5F256D24" w:rsidR="00212EE3" w:rsidRPr="00137BDB" w:rsidRDefault="00CD173C" w:rsidP="00835F66">
      <w:pPr>
        <w:pStyle w:val="1"/>
        <w:rPr>
          <w:lang w:val="en-IE"/>
        </w:rPr>
      </w:pPr>
      <w:r w:rsidRPr="00137BDB">
        <w:rPr>
          <w:lang w:val="en-IE"/>
        </w:rPr>
        <w:t>5</w:t>
      </w:r>
      <w:r w:rsidR="001F2C3B" w:rsidRPr="00137BDB">
        <w:rPr>
          <w:lang w:val="en-IE"/>
        </w:rPr>
        <w:t>.</w:t>
      </w:r>
      <w:r w:rsidR="00F830F7" w:rsidRPr="00137BDB">
        <w:rPr>
          <w:lang w:val="en-IE"/>
        </w:rPr>
        <w:tab/>
      </w:r>
      <w:r w:rsidR="00212EE3" w:rsidRPr="00137BDB">
        <w:rPr>
          <w:lang w:val="en-IE"/>
        </w:rPr>
        <w:t>Genome sequencing</w:t>
      </w:r>
    </w:p>
    <w:p w14:paraId="02CC3FEB" w14:textId="713F4C40" w:rsidR="000420F2" w:rsidRPr="00137BDB" w:rsidRDefault="000420F2" w:rsidP="00B34ED4">
      <w:pPr>
        <w:pStyle w:val="para1"/>
        <w:rPr>
          <w:lang w:val="en-IE" w:eastAsia="en-US"/>
        </w:rPr>
      </w:pPr>
      <w:r w:rsidRPr="00137BDB">
        <w:rPr>
          <w:lang w:val="en-IE" w:eastAsia="en-US"/>
        </w:rPr>
        <w:t xml:space="preserve">In recent times, </w:t>
      </w:r>
      <w:r w:rsidR="007C0F90" w:rsidRPr="007C0F90">
        <w:rPr>
          <w:highlight w:val="yellow"/>
          <w:u w:val="double"/>
          <w:lang w:val="en-IE" w:eastAsia="en-US"/>
        </w:rPr>
        <w:t xml:space="preserve">the cost of sequencing has </w:t>
      </w:r>
      <w:proofErr w:type="gramStart"/>
      <w:r w:rsidR="007C0F90" w:rsidRPr="007C0F90">
        <w:rPr>
          <w:highlight w:val="yellow"/>
          <w:u w:val="double"/>
          <w:lang w:val="en-IE" w:eastAsia="en-US"/>
        </w:rPr>
        <w:t>reduced</w:t>
      </w:r>
      <w:proofErr w:type="gramEnd"/>
      <w:r w:rsidR="007C0F90" w:rsidRPr="007C0F90">
        <w:rPr>
          <w:highlight w:val="yellow"/>
          <w:u w:val="double"/>
          <w:lang w:val="en-IE" w:eastAsia="en-US"/>
        </w:rPr>
        <w:t xml:space="preserve"> and</w:t>
      </w:r>
      <w:r w:rsidR="007C0F90" w:rsidRPr="00137BDB">
        <w:rPr>
          <w:lang w:val="en-IE" w:eastAsia="en-US"/>
        </w:rPr>
        <w:t xml:space="preserve"> </w:t>
      </w:r>
      <w:r w:rsidRPr="00137BDB">
        <w:rPr>
          <w:lang w:val="en-IE" w:eastAsia="en-US"/>
        </w:rPr>
        <w:t xml:space="preserve">genome sequencing has become increasingly important in the detection and </w:t>
      </w:r>
      <w:r w:rsidR="000663DA" w:rsidRPr="00137BDB">
        <w:rPr>
          <w:lang w:val="en-IE" w:eastAsia="en-US"/>
        </w:rPr>
        <w:t>characterisation</w:t>
      </w:r>
      <w:r w:rsidRPr="00137BDB">
        <w:rPr>
          <w:lang w:val="en-IE" w:eastAsia="en-US"/>
        </w:rPr>
        <w:t xml:space="preserve"> of pathogen nucleic acid in diagnostic samples. Genome sequencing involves determining the order in which nucleic acid bases occur in a gene</w:t>
      </w:r>
      <w:r w:rsidRPr="00137BDB">
        <w:rPr>
          <w:lang w:val="en-IE"/>
        </w:rPr>
        <w:t>. Sequencing of PCR products targeting an informative region of a gene is particularly useful for pathotyping various organisms</w:t>
      </w:r>
      <w:r w:rsidRPr="00137BDB">
        <w:rPr>
          <w:lang w:val="en-IE" w:eastAsia="en-US"/>
        </w:rPr>
        <w:t>. For example, the sequence analysis of influenza virus A haemagglutinin gene is commonly used to</w:t>
      </w:r>
      <w:r w:rsidRPr="00137BDB">
        <w:rPr>
          <w:lang w:val="en-IE"/>
        </w:rPr>
        <w:t xml:space="preserve"> locate the cleavage site and thereby classify the virus as highly pathogenic or low pathogenic</w:t>
      </w:r>
      <w:r w:rsidR="00FD386E" w:rsidRPr="00137BDB">
        <w:rPr>
          <w:lang w:val="en-IE"/>
        </w:rPr>
        <w:t xml:space="preserve"> influenza</w:t>
      </w:r>
      <w:r w:rsidRPr="00137BDB">
        <w:rPr>
          <w:lang w:val="en-IE"/>
        </w:rPr>
        <w:t>.</w:t>
      </w:r>
      <w:r w:rsidRPr="00137BDB">
        <w:rPr>
          <w:lang w:val="en-IE" w:eastAsia="en-US"/>
        </w:rPr>
        <w:t xml:space="preserve"> Complete </w:t>
      </w:r>
      <w:r w:rsidR="003978D7" w:rsidRPr="00137BDB">
        <w:rPr>
          <w:lang w:val="en-IE" w:eastAsia="en-US"/>
        </w:rPr>
        <w:t xml:space="preserve">genome </w:t>
      </w:r>
      <w:r w:rsidRPr="00137BDB">
        <w:rPr>
          <w:lang w:val="en-IE" w:eastAsia="en-US"/>
        </w:rPr>
        <w:t>sequencing is currently the ultimate discriminatory procedure for pathogen identification.</w:t>
      </w:r>
      <w:r w:rsidRPr="00137BDB">
        <w:rPr>
          <w:lang w:val="en-IE"/>
        </w:rPr>
        <w:t xml:space="preserve"> Since 1977</w:t>
      </w:r>
      <w:r w:rsidR="00FD386E" w:rsidRPr="00137BDB">
        <w:rPr>
          <w:lang w:val="en-IE"/>
        </w:rPr>
        <w:t>,</w:t>
      </w:r>
      <w:r w:rsidRPr="00137BDB">
        <w:rPr>
          <w:lang w:val="en-IE"/>
        </w:rPr>
        <w:t xml:space="preserve"> the Sanger method (Sanger </w:t>
      </w:r>
      <w:r w:rsidRPr="00137BDB">
        <w:rPr>
          <w:i/>
          <w:lang w:val="en-IE"/>
        </w:rPr>
        <w:t>et al.,</w:t>
      </w:r>
      <w:r w:rsidRPr="00137BDB">
        <w:rPr>
          <w:lang w:val="en-IE"/>
        </w:rPr>
        <w:t xml:space="preserve"> 1977) has dominat</w:t>
      </w:r>
      <w:r w:rsidR="00FD386E" w:rsidRPr="00137BDB">
        <w:rPr>
          <w:lang w:val="en-IE"/>
        </w:rPr>
        <w:t>ed</w:t>
      </w:r>
      <w:r w:rsidRPr="00137BDB">
        <w:rPr>
          <w:lang w:val="en-IE"/>
        </w:rPr>
        <w:t xml:space="preserve"> DNA sequencing, although recent advances in high-throughput, next generation sequencing are revolutionising this </w:t>
      </w:r>
      <w:r w:rsidR="002177E1">
        <w:rPr>
          <w:lang w:val="en-IE"/>
        </w:rPr>
        <w:t>approach</w:t>
      </w:r>
      <w:r w:rsidRPr="00137BDB">
        <w:rPr>
          <w:lang w:val="en-IE"/>
        </w:rPr>
        <w:t xml:space="preserve">. </w:t>
      </w:r>
    </w:p>
    <w:p w14:paraId="140CC836" w14:textId="06894021" w:rsidR="000420F2" w:rsidRPr="00137BDB" w:rsidRDefault="000420F2" w:rsidP="00B34ED4">
      <w:pPr>
        <w:pStyle w:val="para1"/>
        <w:rPr>
          <w:lang w:val="en-IE" w:eastAsia="en-US"/>
        </w:rPr>
      </w:pPr>
      <w:r w:rsidRPr="00137BDB">
        <w:rPr>
          <w:lang w:val="en-IE" w:eastAsia="en-US"/>
        </w:rPr>
        <w:t xml:space="preserve">Genome sequencing is a complex process. The basic principle is </w:t>
      </w:r>
      <w:r w:rsidR="005D416F" w:rsidRPr="00137BDB">
        <w:rPr>
          <w:lang w:val="en-IE" w:eastAsia="en-US"/>
        </w:rPr>
        <w:t xml:space="preserve">cycle sequencing of targeted DNA fragments with labelled di-deoxy nucleotides, which </w:t>
      </w:r>
      <w:r w:rsidR="00FD386E" w:rsidRPr="00137BDB">
        <w:rPr>
          <w:lang w:val="en-IE" w:eastAsia="en-US"/>
        </w:rPr>
        <w:t xml:space="preserve">halt </w:t>
      </w:r>
      <w:r w:rsidR="005D416F" w:rsidRPr="00137BDB">
        <w:rPr>
          <w:lang w:val="en-IE" w:eastAsia="en-US"/>
        </w:rPr>
        <w:t xml:space="preserve">the elongation </w:t>
      </w:r>
      <w:r w:rsidR="00FD386E" w:rsidRPr="00137BDB">
        <w:rPr>
          <w:lang w:val="en-IE" w:eastAsia="en-US"/>
        </w:rPr>
        <w:t>on</w:t>
      </w:r>
      <w:r w:rsidR="005D416F" w:rsidRPr="00137BDB">
        <w:rPr>
          <w:lang w:val="en-IE" w:eastAsia="en-US"/>
        </w:rPr>
        <w:t xml:space="preserve"> bind</w:t>
      </w:r>
      <w:r w:rsidR="00FD386E" w:rsidRPr="00137BDB">
        <w:rPr>
          <w:lang w:val="en-IE" w:eastAsia="en-US"/>
        </w:rPr>
        <w:t>ing</w:t>
      </w:r>
      <w:r w:rsidR="005D416F" w:rsidRPr="00137BDB">
        <w:rPr>
          <w:lang w:val="en-IE" w:eastAsia="en-US"/>
        </w:rPr>
        <w:t xml:space="preserve">. Each </w:t>
      </w:r>
      <w:r w:rsidR="00D23E4C" w:rsidRPr="007C0F90">
        <w:rPr>
          <w:highlight w:val="yellow"/>
          <w:u w:val="double"/>
          <w:lang w:val="en-IE" w:eastAsia="en-US"/>
        </w:rPr>
        <w:t>of the four</w:t>
      </w:r>
      <w:r w:rsidR="00D23E4C">
        <w:rPr>
          <w:lang w:val="en-IE" w:eastAsia="en-US"/>
        </w:rPr>
        <w:t xml:space="preserve"> </w:t>
      </w:r>
      <w:r w:rsidR="005D416F" w:rsidRPr="00137BDB">
        <w:rPr>
          <w:lang w:val="en-IE" w:eastAsia="en-US"/>
        </w:rPr>
        <w:t>di-deoxy nucleotide</w:t>
      </w:r>
      <w:r w:rsidR="00D23E4C" w:rsidRPr="007C0F90">
        <w:rPr>
          <w:highlight w:val="yellow"/>
          <w:u w:val="double"/>
          <w:lang w:val="en-IE" w:eastAsia="en-US"/>
        </w:rPr>
        <w:t>s</w:t>
      </w:r>
      <w:r w:rsidR="005D416F" w:rsidRPr="00137BDB">
        <w:rPr>
          <w:lang w:val="en-IE" w:eastAsia="en-US"/>
        </w:rPr>
        <w:t xml:space="preserve"> is labelled with </w:t>
      </w:r>
      <w:r w:rsidR="00FD386E" w:rsidRPr="00137BDB">
        <w:rPr>
          <w:lang w:val="en-IE" w:eastAsia="en-US"/>
        </w:rPr>
        <w:t xml:space="preserve">a </w:t>
      </w:r>
      <w:r w:rsidR="005D416F" w:rsidRPr="00137BDB">
        <w:rPr>
          <w:lang w:val="en-IE" w:eastAsia="en-US"/>
        </w:rPr>
        <w:t xml:space="preserve">different fluorescent dye, enabling distinction between individual di-deoxy nucleotides. </w:t>
      </w:r>
      <w:r w:rsidRPr="00137BDB">
        <w:rPr>
          <w:lang w:val="en-IE" w:eastAsia="en-US"/>
        </w:rPr>
        <w:t>During the PCR process, these labelled di-deoxy nucleotides bind to the DNA fragments wherever their complementary base pairs exist. Once bound, they block further elongation of the DNA fragment. This process crea</w:t>
      </w:r>
      <w:r w:rsidR="005D416F" w:rsidRPr="00137BDB">
        <w:rPr>
          <w:lang w:val="en-IE" w:eastAsia="en-US"/>
        </w:rPr>
        <w:t>t</w:t>
      </w:r>
      <w:r w:rsidRPr="00137BDB">
        <w:rPr>
          <w:lang w:val="en-IE" w:eastAsia="en-US"/>
        </w:rPr>
        <w:t xml:space="preserve">es a mixture of DNA fragments, each ending with a defined nucleotide. The reaction mixture is then analysed using capillary electrophoresis, which separates the fragments by length and reads the fluorescence of each fragment. Analytical software is then used to convert the specific fluorescence signals </w:t>
      </w:r>
      <w:r w:rsidR="000663DA" w:rsidRPr="00137BDB">
        <w:rPr>
          <w:lang w:val="en-IE" w:eastAsia="en-US"/>
        </w:rPr>
        <w:t>in</w:t>
      </w:r>
      <w:r w:rsidRPr="00137BDB">
        <w:rPr>
          <w:lang w:val="en-IE" w:eastAsia="en-US"/>
        </w:rPr>
        <w:t>to a nucleotide</w:t>
      </w:r>
      <w:r w:rsidR="00FD386E" w:rsidRPr="00137BDB">
        <w:rPr>
          <w:lang w:val="en-IE" w:eastAsia="en-US"/>
        </w:rPr>
        <w:t xml:space="preserve"> </w:t>
      </w:r>
      <w:r w:rsidRPr="00137BDB">
        <w:rPr>
          <w:lang w:val="en-IE" w:eastAsia="en-US"/>
        </w:rPr>
        <w:t>s</w:t>
      </w:r>
      <w:r w:rsidR="00FD386E" w:rsidRPr="00137BDB">
        <w:rPr>
          <w:lang w:val="en-IE" w:eastAsia="en-US"/>
        </w:rPr>
        <w:t>equence</w:t>
      </w:r>
      <w:r w:rsidRPr="00137BDB">
        <w:rPr>
          <w:lang w:val="en-IE" w:eastAsia="en-US"/>
        </w:rPr>
        <w:t xml:space="preserve">. </w:t>
      </w:r>
    </w:p>
    <w:p w14:paraId="6E0C6A68" w14:textId="5CA23908" w:rsidR="000420F2" w:rsidRPr="00137BDB" w:rsidRDefault="000420F2" w:rsidP="00B34ED4">
      <w:pPr>
        <w:pStyle w:val="para1"/>
        <w:rPr>
          <w:lang w:val="en-IE" w:eastAsia="en-US"/>
        </w:rPr>
      </w:pPr>
      <w:r w:rsidRPr="00137BDB">
        <w:rPr>
          <w:lang w:val="en-IE" w:eastAsia="en-US"/>
        </w:rPr>
        <w:t xml:space="preserve">Genome sequencing allows </w:t>
      </w:r>
      <w:r w:rsidR="00FD386E" w:rsidRPr="00137BDB">
        <w:rPr>
          <w:lang w:val="en-IE" w:eastAsia="en-US"/>
        </w:rPr>
        <w:t xml:space="preserve">the </w:t>
      </w:r>
      <w:r w:rsidRPr="00137BDB">
        <w:rPr>
          <w:lang w:val="en-IE" w:eastAsia="en-US"/>
        </w:rPr>
        <w:t xml:space="preserve">analysis of pathogens detected </w:t>
      </w:r>
      <w:r w:rsidR="00FD386E" w:rsidRPr="00137BDB">
        <w:rPr>
          <w:lang w:val="en-IE" w:eastAsia="en-US"/>
        </w:rPr>
        <w:t xml:space="preserve">during </w:t>
      </w:r>
      <w:r w:rsidRPr="00137BDB">
        <w:rPr>
          <w:lang w:val="en-IE" w:eastAsia="en-US"/>
        </w:rPr>
        <w:t xml:space="preserve">the diagnostic process. Such </w:t>
      </w:r>
      <w:r w:rsidR="001B54CE" w:rsidRPr="00137BDB">
        <w:rPr>
          <w:lang w:val="en-IE" w:eastAsia="en-US"/>
        </w:rPr>
        <w:t xml:space="preserve">analyses </w:t>
      </w:r>
      <w:r w:rsidRPr="00137BDB">
        <w:rPr>
          <w:lang w:val="en-IE" w:eastAsia="en-US"/>
        </w:rPr>
        <w:t>include:</w:t>
      </w:r>
    </w:p>
    <w:p w14:paraId="709E5CDA" w14:textId="192D30E2" w:rsidR="00F51023" w:rsidRDefault="005078C8" w:rsidP="005078C8">
      <w:pPr>
        <w:pStyle w:val="i"/>
        <w:rPr>
          <w:lang w:val="en-IE" w:eastAsia="en-US"/>
        </w:rPr>
      </w:pPr>
      <w:r>
        <w:rPr>
          <w:lang w:val="en-IE" w:eastAsia="en-US"/>
        </w:rPr>
        <w:t>i)</w:t>
      </w:r>
      <w:r>
        <w:rPr>
          <w:lang w:val="en-IE" w:eastAsia="en-US"/>
        </w:rPr>
        <w:tab/>
      </w:r>
      <w:r w:rsidR="00B22414">
        <w:rPr>
          <w:lang w:val="en-IE" w:eastAsia="en-US"/>
        </w:rPr>
        <w:t>Identifying pathogenic strains to facilitate the implementation of appropriate control efforts and policies and where indicated, the update of vaccines and development of specific diagnostic tests</w:t>
      </w:r>
      <w:r w:rsidR="00F51023">
        <w:rPr>
          <w:lang w:val="en-IE" w:eastAsia="en-US"/>
        </w:rPr>
        <w:t xml:space="preserve"> (Beerens </w:t>
      </w:r>
      <w:r w:rsidR="00F51023" w:rsidRPr="005078C8">
        <w:rPr>
          <w:i/>
          <w:lang w:val="en-IE" w:eastAsia="en-US"/>
        </w:rPr>
        <w:t>et al</w:t>
      </w:r>
      <w:r w:rsidRPr="005078C8">
        <w:rPr>
          <w:i/>
          <w:lang w:val="en-IE" w:eastAsia="en-US"/>
        </w:rPr>
        <w:t>.,</w:t>
      </w:r>
      <w:r w:rsidR="00F51023">
        <w:rPr>
          <w:lang w:val="en-IE" w:eastAsia="en-US"/>
        </w:rPr>
        <w:t xml:space="preserve"> 2017; Busquets </w:t>
      </w:r>
      <w:r w:rsidR="00F51023" w:rsidRPr="005078C8">
        <w:rPr>
          <w:i/>
          <w:lang w:val="en-IE" w:eastAsia="en-US"/>
        </w:rPr>
        <w:t>et al</w:t>
      </w:r>
      <w:r w:rsidRPr="005078C8">
        <w:rPr>
          <w:i/>
          <w:lang w:val="en-IE" w:eastAsia="en-US"/>
        </w:rPr>
        <w:t>.,</w:t>
      </w:r>
      <w:r w:rsidR="00F51023">
        <w:rPr>
          <w:lang w:val="en-IE" w:eastAsia="en-US"/>
        </w:rPr>
        <w:t xml:space="preserve"> 2019).</w:t>
      </w:r>
    </w:p>
    <w:p w14:paraId="56082618" w14:textId="3FC26988" w:rsidR="000420F2" w:rsidRDefault="005078C8" w:rsidP="005078C8">
      <w:pPr>
        <w:pStyle w:val="i"/>
        <w:rPr>
          <w:lang w:val="en-IE" w:eastAsia="en-US"/>
        </w:rPr>
      </w:pPr>
      <w:r>
        <w:rPr>
          <w:lang w:val="en-IE" w:eastAsia="en-US"/>
        </w:rPr>
        <w:t>ii)</w:t>
      </w:r>
      <w:r>
        <w:rPr>
          <w:lang w:val="en-IE" w:eastAsia="en-US"/>
        </w:rPr>
        <w:tab/>
      </w:r>
      <w:r w:rsidR="000420F2" w:rsidRPr="00137BDB">
        <w:rPr>
          <w:lang w:val="en-IE" w:eastAsia="en-US"/>
        </w:rPr>
        <w:t>Evaluating the genetic similarity of isolates to other pathogens of the same species (subtype), to determine the</w:t>
      </w:r>
      <w:r w:rsidR="00FD386E" w:rsidRPr="00137BDB">
        <w:rPr>
          <w:lang w:val="en-IE" w:eastAsia="en-US"/>
        </w:rPr>
        <w:t>ir</w:t>
      </w:r>
      <w:r w:rsidR="000420F2" w:rsidRPr="00137BDB">
        <w:rPr>
          <w:lang w:val="en-IE" w:eastAsia="en-US"/>
        </w:rPr>
        <w:t xml:space="preserve"> phylogenetic properties or to determine the origin of an outbreak/infection. This can be valuable in </w:t>
      </w:r>
      <w:r w:rsidR="00FD386E" w:rsidRPr="00137BDB">
        <w:rPr>
          <w:lang w:val="en-IE" w:eastAsia="en-US"/>
        </w:rPr>
        <w:t xml:space="preserve">the </w:t>
      </w:r>
      <w:r w:rsidR="000420F2" w:rsidRPr="00137BDB">
        <w:rPr>
          <w:lang w:val="en-IE" w:eastAsia="en-US"/>
        </w:rPr>
        <w:t>epidemiological analysis of outbreaks.</w:t>
      </w:r>
    </w:p>
    <w:p w14:paraId="11AA3B2B" w14:textId="4617B2D7" w:rsidR="000420F2" w:rsidRPr="007C0F90" w:rsidRDefault="005078C8" w:rsidP="005078C8">
      <w:pPr>
        <w:pStyle w:val="i"/>
        <w:spacing w:after="240"/>
        <w:rPr>
          <w:strike/>
          <w:lang w:val="en-IE"/>
        </w:rPr>
      </w:pPr>
      <w:r w:rsidRPr="007C0F90">
        <w:rPr>
          <w:strike/>
          <w:highlight w:val="yellow"/>
          <w:lang w:val="en-IE" w:eastAsia="en-US"/>
        </w:rPr>
        <w:t>iii)</w:t>
      </w:r>
      <w:r w:rsidRPr="007C0F90">
        <w:rPr>
          <w:strike/>
          <w:highlight w:val="yellow"/>
          <w:lang w:val="en-IE" w:eastAsia="en-US"/>
        </w:rPr>
        <w:tab/>
      </w:r>
      <w:r w:rsidR="000420F2" w:rsidRPr="007C0F90">
        <w:rPr>
          <w:strike/>
          <w:highlight w:val="yellow"/>
          <w:lang w:val="en-IE" w:eastAsia="en-US"/>
        </w:rPr>
        <w:t>Predicting the tendency of pathogens to mutate into more pathogenic strains, allowing, to a certain degree, tracing forward the spread of an outbreak or infection (</w:t>
      </w:r>
      <w:proofErr w:type="spellStart"/>
      <w:r w:rsidR="000420F2" w:rsidRPr="007C0F90">
        <w:rPr>
          <w:strike/>
          <w:highlight w:val="yellow"/>
          <w:lang w:val="en-IE" w:eastAsia="en-GB"/>
        </w:rPr>
        <w:t>Horimoto</w:t>
      </w:r>
      <w:proofErr w:type="spellEnd"/>
      <w:r w:rsidR="000420F2" w:rsidRPr="007C0F90">
        <w:rPr>
          <w:strike/>
          <w:highlight w:val="yellow"/>
          <w:lang w:val="en-IE" w:eastAsia="en-GB"/>
        </w:rPr>
        <w:t xml:space="preserve"> &amp; </w:t>
      </w:r>
      <w:proofErr w:type="spellStart"/>
      <w:r w:rsidR="000420F2" w:rsidRPr="007C0F90">
        <w:rPr>
          <w:strike/>
          <w:highlight w:val="yellow"/>
          <w:lang w:val="en-IE" w:eastAsia="en-GB"/>
        </w:rPr>
        <w:t>Kawaoka</w:t>
      </w:r>
      <w:proofErr w:type="spellEnd"/>
      <w:r w:rsidR="000420F2" w:rsidRPr="007C0F90">
        <w:rPr>
          <w:strike/>
          <w:highlight w:val="yellow"/>
          <w:lang w:val="en-IE" w:eastAsia="en-GB"/>
        </w:rPr>
        <w:t>, 1995</w:t>
      </w:r>
      <w:r w:rsidR="000420F2" w:rsidRPr="007C0F90">
        <w:rPr>
          <w:strike/>
          <w:highlight w:val="yellow"/>
          <w:lang w:val="en-IE" w:eastAsia="en-US"/>
        </w:rPr>
        <w:t>).</w:t>
      </w:r>
      <w:r w:rsidR="000420F2" w:rsidRPr="007C0F90">
        <w:rPr>
          <w:strike/>
          <w:lang w:val="en-IE"/>
        </w:rPr>
        <w:t xml:space="preserve"> </w:t>
      </w:r>
    </w:p>
    <w:p w14:paraId="580E0806" w14:textId="5106A75F" w:rsidR="000420F2" w:rsidRPr="00137BDB" w:rsidRDefault="000420F2" w:rsidP="00B34ED4">
      <w:pPr>
        <w:pStyle w:val="para1"/>
        <w:rPr>
          <w:lang w:val="en-IE" w:eastAsia="en-US"/>
        </w:rPr>
      </w:pPr>
      <w:r w:rsidRPr="00137BDB">
        <w:rPr>
          <w:lang w:val="en-IE" w:eastAsia="en-US"/>
        </w:rPr>
        <w:t>Importantly, conventional sequencing methods can be used to detect and characterise newly emerging pathogen strains. This overcomes one of the major limitations of PCR</w:t>
      </w:r>
      <w:r w:rsidR="001B54CE" w:rsidRPr="00137BDB">
        <w:rPr>
          <w:lang w:val="en-IE" w:eastAsia="en-US"/>
        </w:rPr>
        <w:t>-based</w:t>
      </w:r>
      <w:r w:rsidRPr="00137BDB">
        <w:rPr>
          <w:lang w:val="en-IE" w:eastAsia="en-US"/>
        </w:rPr>
        <w:t xml:space="preserve"> methods, which require known primers for pathogen detection. For example, sequencing is commonly used </w:t>
      </w:r>
      <w:r w:rsidR="00FD386E" w:rsidRPr="00137BDB">
        <w:rPr>
          <w:lang w:val="en-IE" w:eastAsia="en-US"/>
        </w:rPr>
        <w:t>to</w:t>
      </w:r>
      <w:r w:rsidRPr="00137BDB">
        <w:rPr>
          <w:lang w:val="en-IE" w:eastAsia="en-US"/>
        </w:rPr>
        <w:t xml:space="preserve"> identif</w:t>
      </w:r>
      <w:r w:rsidR="00FD386E" w:rsidRPr="00137BDB">
        <w:rPr>
          <w:lang w:val="en-IE" w:eastAsia="en-US"/>
        </w:rPr>
        <w:t>y</w:t>
      </w:r>
      <w:r w:rsidRPr="00137BDB">
        <w:rPr>
          <w:lang w:val="en-IE" w:eastAsia="en-US"/>
        </w:rPr>
        <w:t xml:space="preserve"> a new virus within a family by using degenerate primers </w:t>
      </w:r>
      <w:r w:rsidR="007C0F90" w:rsidRPr="007C0F90">
        <w:rPr>
          <w:highlight w:val="yellow"/>
          <w:u w:val="double"/>
          <w:lang w:val="en-IE" w:eastAsia="en-US"/>
        </w:rPr>
        <w:t>(a mix of similar but not identical primers)</w:t>
      </w:r>
      <w:r w:rsidR="007C0F90">
        <w:rPr>
          <w:lang w:val="en-IE" w:eastAsia="en-US"/>
        </w:rPr>
        <w:t xml:space="preserve"> </w:t>
      </w:r>
      <w:r w:rsidRPr="00137BDB">
        <w:rPr>
          <w:lang w:val="en-IE" w:eastAsia="en-US"/>
        </w:rPr>
        <w:t>to amplify a gene common to th</w:t>
      </w:r>
      <w:r w:rsidR="00FD386E" w:rsidRPr="00137BDB">
        <w:rPr>
          <w:lang w:val="en-IE" w:eastAsia="en-US"/>
        </w:rPr>
        <w:t>at</w:t>
      </w:r>
      <w:r w:rsidRPr="00137BDB">
        <w:rPr>
          <w:lang w:val="en-IE" w:eastAsia="en-US"/>
        </w:rPr>
        <w:t xml:space="preserve"> virus family, followed by sequencing of the PCR amplicon. Similarly, universal primers </w:t>
      </w:r>
      <w:r w:rsidR="007C0F90" w:rsidRPr="007C0F90">
        <w:rPr>
          <w:highlight w:val="yellow"/>
          <w:u w:val="double"/>
          <w:lang w:val="en-IE" w:eastAsia="en-US"/>
        </w:rPr>
        <w:t>that anneal to a conserved sequence</w:t>
      </w:r>
      <w:r w:rsidR="007C0F90" w:rsidRPr="00137BDB">
        <w:rPr>
          <w:lang w:val="en-IE" w:eastAsia="en-US"/>
        </w:rPr>
        <w:t xml:space="preserve"> </w:t>
      </w:r>
      <w:r w:rsidRPr="00137BDB">
        <w:rPr>
          <w:lang w:val="en-IE" w:eastAsia="en-US"/>
        </w:rPr>
        <w:t>can be used to amplify and sequence genes in all bacteria</w:t>
      </w:r>
      <w:r w:rsidR="00FD386E" w:rsidRPr="00137BDB">
        <w:rPr>
          <w:lang w:val="en-IE" w:eastAsia="en-US"/>
        </w:rPr>
        <w:t>l</w:t>
      </w:r>
      <w:r w:rsidRPr="00137BDB">
        <w:rPr>
          <w:lang w:val="en-IE" w:eastAsia="en-US"/>
        </w:rPr>
        <w:t xml:space="preserve"> species</w:t>
      </w:r>
      <w:r w:rsidR="00673714" w:rsidRPr="00137BDB">
        <w:rPr>
          <w:lang w:val="en-IE" w:eastAsia="en-US"/>
        </w:rPr>
        <w:t>; t</w:t>
      </w:r>
      <w:r w:rsidRPr="00137BDB">
        <w:rPr>
          <w:lang w:val="en-IE" w:eastAsia="en-US"/>
        </w:rPr>
        <w:t xml:space="preserve">he most common application is the use of 16S rRNA gene for bacterial identification (Cai </w:t>
      </w:r>
      <w:r w:rsidRPr="00137BDB">
        <w:rPr>
          <w:i/>
          <w:lang w:val="en-IE" w:eastAsia="en-US"/>
        </w:rPr>
        <w:t>et al.,</w:t>
      </w:r>
      <w:r w:rsidRPr="00137BDB">
        <w:rPr>
          <w:lang w:val="en-IE" w:eastAsia="en-US"/>
        </w:rPr>
        <w:t xml:space="preserve"> 2014).</w:t>
      </w:r>
      <w:r w:rsidR="002F4249" w:rsidRPr="00137BDB">
        <w:rPr>
          <w:lang w:val="en-IE" w:eastAsia="en-US"/>
        </w:rPr>
        <w:t xml:space="preserve"> </w:t>
      </w:r>
    </w:p>
    <w:p w14:paraId="31F26F73" w14:textId="61EB2B23" w:rsidR="00EE241A" w:rsidRPr="00137BDB" w:rsidRDefault="00EE241A" w:rsidP="00B34ED4">
      <w:pPr>
        <w:pStyle w:val="para1"/>
        <w:rPr>
          <w:lang w:val="en-IE" w:eastAsia="en-US"/>
        </w:rPr>
      </w:pPr>
      <w:r w:rsidRPr="00137BDB">
        <w:rPr>
          <w:lang w:val="en-IE" w:eastAsia="en-US"/>
        </w:rPr>
        <w:t xml:space="preserve">Advantages and limitations of the </w:t>
      </w:r>
      <w:r w:rsidR="00EE133A" w:rsidRPr="00137BDB">
        <w:rPr>
          <w:lang w:val="en-IE" w:eastAsia="en-US"/>
        </w:rPr>
        <w:t xml:space="preserve">various </w:t>
      </w:r>
      <w:r w:rsidRPr="00137BDB">
        <w:rPr>
          <w:lang w:val="en-IE" w:eastAsia="en-US"/>
        </w:rPr>
        <w:t xml:space="preserve">sequencing techniques </w:t>
      </w:r>
      <w:r w:rsidR="00E45A8A" w:rsidRPr="00137BDB">
        <w:rPr>
          <w:lang w:val="en-IE" w:eastAsia="en-US"/>
        </w:rPr>
        <w:t xml:space="preserve">commonly </w:t>
      </w:r>
      <w:r w:rsidRPr="00137BDB">
        <w:rPr>
          <w:lang w:val="en-IE" w:eastAsia="en-US"/>
        </w:rPr>
        <w:t>applied in diagnostics are summari</w:t>
      </w:r>
      <w:r w:rsidR="001A61E5">
        <w:rPr>
          <w:lang w:val="en-IE" w:eastAsia="en-US"/>
        </w:rPr>
        <w:t>s</w:t>
      </w:r>
      <w:r w:rsidRPr="00137BDB">
        <w:rPr>
          <w:lang w:val="en-IE" w:eastAsia="en-US"/>
        </w:rPr>
        <w:t xml:space="preserve">ed in Table 2. </w:t>
      </w:r>
    </w:p>
    <w:p w14:paraId="776A01C9" w14:textId="0CF95A48" w:rsidR="002F4249" w:rsidRPr="00137BDB" w:rsidRDefault="002F4249" w:rsidP="00634239">
      <w:pPr>
        <w:spacing w:after="120"/>
        <w:jc w:val="center"/>
        <w:rPr>
          <w:rFonts w:ascii="Ottawa" w:hAnsi="Ottawa" w:cs="Arial"/>
          <w:b/>
          <w:i/>
          <w:sz w:val="18"/>
          <w:szCs w:val="18"/>
          <w:lang w:val="en-IE"/>
        </w:rPr>
      </w:pPr>
      <w:r w:rsidRPr="00137BDB">
        <w:rPr>
          <w:rFonts w:ascii="Ottawa" w:hAnsi="Ottawa" w:cs="Arial"/>
          <w:b/>
          <w:i/>
          <w:sz w:val="18"/>
          <w:szCs w:val="18"/>
          <w:lang w:val="en-IE"/>
        </w:rPr>
        <w:t>Table 2.</w:t>
      </w:r>
      <w:r w:rsidR="00B34ED4" w:rsidRPr="00137BDB">
        <w:rPr>
          <w:rFonts w:ascii="Ottawa" w:hAnsi="Ottawa" w:cs="Arial"/>
          <w:b/>
          <w:i/>
          <w:sz w:val="18"/>
          <w:szCs w:val="18"/>
          <w:lang w:val="en-IE"/>
        </w:rPr>
        <w:t xml:space="preserve"> </w:t>
      </w:r>
      <w:r w:rsidRPr="00137BDB">
        <w:rPr>
          <w:rFonts w:ascii="Ottawa" w:hAnsi="Ottawa" w:cs="Arial"/>
          <w:i/>
          <w:sz w:val="18"/>
          <w:szCs w:val="18"/>
          <w:lang w:val="en-IE"/>
        </w:rPr>
        <w:t xml:space="preserve">Summary of commonly used variations of nucleic acid sequencing techniques, </w:t>
      </w:r>
      <w:r w:rsidR="00634239" w:rsidRPr="00137BDB">
        <w:rPr>
          <w:rFonts w:ascii="Ottawa" w:hAnsi="Ottawa" w:cs="Arial"/>
          <w:i/>
          <w:sz w:val="18"/>
          <w:szCs w:val="18"/>
          <w:lang w:val="en-IE"/>
        </w:rPr>
        <w:br/>
      </w:r>
      <w:r w:rsidRPr="00137BDB">
        <w:rPr>
          <w:rFonts w:ascii="Ottawa" w:hAnsi="Ottawa" w:cs="Arial"/>
          <w:i/>
          <w:sz w:val="18"/>
          <w:szCs w:val="18"/>
          <w:lang w:val="en-IE"/>
        </w:rPr>
        <w:t>their advantages and disadvantages</w:t>
      </w:r>
    </w:p>
    <w:tbl>
      <w:tblPr>
        <w:tblStyle w:val="TableGrid"/>
        <w:tblW w:w="0" w:type="auto"/>
        <w:tblLook w:val="04A0" w:firstRow="1" w:lastRow="0" w:firstColumn="1" w:lastColumn="0" w:noHBand="0" w:noVBand="1"/>
      </w:tblPr>
      <w:tblGrid>
        <w:gridCol w:w="1425"/>
        <w:gridCol w:w="3304"/>
        <w:gridCol w:w="2100"/>
        <w:gridCol w:w="2232"/>
      </w:tblGrid>
      <w:tr w:rsidR="002F4249" w:rsidRPr="009A64F2" w14:paraId="222F4107" w14:textId="77777777" w:rsidTr="00927B7D">
        <w:trPr>
          <w:tblHeader/>
        </w:trPr>
        <w:tc>
          <w:tcPr>
            <w:tcW w:w="9287" w:type="dxa"/>
            <w:gridSpan w:val="4"/>
          </w:tcPr>
          <w:p w14:paraId="38D36DFC" w14:textId="58A57F22" w:rsidR="002F4249" w:rsidRPr="00FB628D" w:rsidRDefault="002F4249" w:rsidP="00052794">
            <w:pPr>
              <w:spacing w:before="80" w:after="80"/>
              <w:jc w:val="center"/>
              <w:rPr>
                <w:rFonts w:ascii="Arial" w:hAnsi="Arial" w:cs="Arial"/>
                <w:b/>
                <w:sz w:val="18"/>
                <w:szCs w:val="18"/>
                <w:lang w:val="en-IE"/>
              </w:rPr>
            </w:pPr>
            <w:r w:rsidRPr="00FB628D">
              <w:rPr>
                <w:rFonts w:ascii="Arial" w:hAnsi="Arial" w:cs="Arial"/>
                <w:b/>
                <w:sz w:val="18"/>
                <w:szCs w:val="18"/>
                <w:lang w:val="en-IE"/>
              </w:rPr>
              <w:lastRenderedPageBreak/>
              <w:t xml:space="preserve">Sequencing: determines the nucleotide composition of a selected region of </w:t>
            </w:r>
            <w:r w:rsidR="001A61E5">
              <w:rPr>
                <w:rFonts w:ascii="Arial" w:hAnsi="Arial" w:cs="Arial"/>
                <w:b/>
                <w:sz w:val="18"/>
                <w:szCs w:val="18"/>
                <w:lang w:val="en-IE"/>
              </w:rPr>
              <w:br/>
            </w:r>
            <w:r w:rsidRPr="00FB628D">
              <w:rPr>
                <w:rFonts w:ascii="Arial" w:hAnsi="Arial" w:cs="Arial"/>
                <w:b/>
                <w:sz w:val="18"/>
                <w:szCs w:val="18"/>
                <w:lang w:val="en-IE"/>
              </w:rPr>
              <w:t>target nucleic acid in a sample</w:t>
            </w:r>
          </w:p>
        </w:tc>
      </w:tr>
      <w:tr w:rsidR="002F4249" w:rsidRPr="00137BDB" w14:paraId="72051F5E" w14:textId="77777777" w:rsidTr="00927B7D">
        <w:trPr>
          <w:tblHeader/>
        </w:trPr>
        <w:tc>
          <w:tcPr>
            <w:tcW w:w="1445" w:type="dxa"/>
          </w:tcPr>
          <w:p w14:paraId="09DE7347" w14:textId="77777777" w:rsidR="002F4249" w:rsidRPr="00FB628D" w:rsidRDefault="002F4249" w:rsidP="00052794">
            <w:pPr>
              <w:spacing w:before="80" w:after="80"/>
              <w:rPr>
                <w:rFonts w:ascii="Arial" w:hAnsi="Arial" w:cs="Arial"/>
                <w:b/>
                <w:sz w:val="18"/>
                <w:szCs w:val="18"/>
                <w:lang w:val="en-IE"/>
              </w:rPr>
            </w:pPr>
            <w:r w:rsidRPr="00FB628D">
              <w:rPr>
                <w:rFonts w:ascii="Arial" w:hAnsi="Arial" w:cs="Arial"/>
                <w:b/>
                <w:sz w:val="18"/>
                <w:szCs w:val="18"/>
                <w:lang w:val="en-IE"/>
              </w:rPr>
              <w:t>Variations</w:t>
            </w:r>
          </w:p>
        </w:tc>
        <w:tc>
          <w:tcPr>
            <w:tcW w:w="3415" w:type="dxa"/>
          </w:tcPr>
          <w:p w14:paraId="35F91414" w14:textId="77777777" w:rsidR="002F4249" w:rsidRPr="00FB628D" w:rsidRDefault="002F4249" w:rsidP="00052794">
            <w:pPr>
              <w:spacing w:before="80" w:after="80"/>
              <w:rPr>
                <w:rFonts w:ascii="Arial" w:hAnsi="Arial" w:cs="Arial"/>
                <w:b/>
                <w:sz w:val="18"/>
                <w:szCs w:val="18"/>
                <w:lang w:val="en-IE"/>
              </w:rPr>
            </w:pPr>
            <w:r w:rsidRPr="00FB628D">
              <w:rPr>
                <w:rFonts w:ascii="Arial" w:hAnsi="Arial" w:cs="Arial"/>
                <w:b/>
                <w:sz w:val="18"/>
                <w:szCs w:val="18"/>
                <w:lang w:val="en-IE"/>
              </w:rPr>
              <w:t>Details</w:t>
            </w:r>
          </w:p>
        </w:tc>
        <w:tc>
          <w:tcPr>
            <w:tcW w:w="2151" w:type="dxa"/>
          </w:tcPr>
          <w:p w14:paraId="2F842054" w14:textId="77777777" w:rsidR="002F4249" w:rsidRPr="00FB628D" w:rsidRDefault="002F4249" w:rsidP="00052794">
            <w:pPr>
              <w:spacing w:before="80" w:after="80"/>
              <w:rPr>
                <w:rFonts w:ascii="Arial" w:hAnsi="Arial" w:cs="Arial"/>
                <w:b/>
                <w:sz w:val="18"/>
                <w:szCs w:val="18"/>
                <w:lang w:val="en-IE"/>
              </w:rPr>
            </w:pPr>
            <w:r w:rsidRPr="00FB628D">
              <w:rPr>
                <w:rFonts w:ascii="Arial" w:hAnsi="Arial" w:cs="Arial"/>
                <w:b/>
                <w:sz w:val="18"/>
                <w:szCs w:val="18"/>
                <w:lang w:val="en-IE"/>
              </w:rPr>
              <w:t>Advantages</w:t>
            </w:r>
          </w:p>
        </w:tc>
        <w:tc>
          <w:tcPr>
            <w:tcW w:w="2276" w:type="dxa"/>
          </w:tcPr>
          <w:p w14:paraId="7AD900EB" w14:textId="77777777" w:rsidR="002F4249" w:rsidRPr="00FB628D" w:rsidRDefault="002F4249" w:rsidP="00052794">
            <w:pPr>
              <w:spacing w:before="80" w:after="80"/>
              <w:rPr>
                <w:rFonts w:ascii="Arial" w:hAnsi="Arial" w:cs="Arial"/>
                <w:b/>
                <w:sz w:val="18"/>
                <w:szCs w:val="18"/>
                <w:lang w:val="en-IE"/>
              </w:rPr>
            </w:pPr>
            <w:r w:rsidRPr="00FB628D">
              <w:rPr>
                <w:rFonts w:ascii="Arial" w:hAnsi="Arial" w:cs="Arial"/>
                <w:b/>
                <w:sz w:val="18"/>
                <w:szCs w:val="18"/>
                <w:lang w:val="en-IE"/>
              </w:rPr>
              <w:t>Disadvantages</w:t>
            </w:r>
          </w:p>
        </w:tc>
      </w:tr>
      <w:tr w:rsidR="002F4249" w:rsidRPr="009A64F2" w14:paraId="38A32E36" w14:textId="77777777" w:rsidTr="00634239">
        <w:tc>
          <w:tcPr>
            <w:tcW w:w="1445" w:type="dxa"/>
          </w:tcPr>
          <w:p w14:paraId="49915DD9" w14:textId="77777777" w:rsidR="002F4249" w:rsidRPr="001A61E5" w:rsidRDefault="002F4249" w:rsidP="00052794">
            <w:pPr>
              <w:spacing w:before="80" w:after="80"/>
              <w:rPr>
                <w:rFonts w:ascii="Arial" w:hAnsi="Arial" w:cs="Arial"/>
                <w:sz w:val="16"/>
                <w:szCs w:val="16"/>
                <w:lang w:val="en-IE"/>
              </w:rPr>
            </w:pPr>
            <w:r w:rsidRPr="001A61E5">
              <w:rPr>
                <w:rFonts w:ascii="Arial" w:hAnsi="Arial" w:cs="Arial"/>
                <w:sz w:val="16"/>
                <w:szCs w:val="16"/>
                <w:lang w:val="en-IE"/>
              </w:rPr>
              <w:t>Sanger sequencing (also known as di-deoxy sequencing)</w:t>
            </w:r>
          </w:p>
        </w:tc>
        <w:tc>
          <w:tcPr>
            <w:tcW w:w="3415" w:type="dxa"/>
          </w:tcPr>
          <w:p w14:paraId="68CA1BAE" w14:textId="77777777" w:rsidR="002F4249" w:rsidRPr="001A61E5" w:rsidRDefault="002F4249" w:rsidP="00052794">
            <w:pPr>
              <w:spacing w:before="80" w:after="80"/>
              <w:rPr>
                <w:rFonts w:ascii="Arial" w:hAnsi="Arial" w:cs="Arial"/>
                <w:sz w:val="16"/>
                <w:szCs w:val="16"/>
                <w:lang w:val="en-IE"/>
              </w:rPr>
            </w:pPr>
            <w:r w:rsidRPr="001A61E5">
              <w:rPr>
                <w:rFonts w:ascii="Arial" w:hAnsi="Arial" w:cs="Arial"/>
                <w:sz w:val="16"/>
                <w:szCs w:val="16"/>
                <w:lang w:val="en-IE"/>
              </w:rPr>
              <w:t>DNA fragments from a PCR product are labelled with di-deoxy nucleotide, which can be detected through fluorescence</w:t>
            </w:r>
          </w:p>
        </w:tc>
        <w:tc>
          <w:tcPr>
            <w:tcW w:w="2151" w:type="dxa"/>
          </w:tcPr>
          <w:p w14:paraId="4D4AFF2E" w14:textId="77777777" w:rsidR="002F4249" w:rsidRDefault="002F4249" w:rsidP="00052794">
            <w:pPr>
              <w:spacing w:before="80" w:after="80"/>
              <w:rPr>
                <w:rFonts w:ascii="Arial" w:hAnsi="Arial" w:cs="Arial"/>
                <w:sz w:val="16"/>
                <w:szCs w:val="16"/>
                <w:lang w:val="en-IE"/>
              </w:rPr>
            </w:pPr>
            <w:r w:rsidRPr="001A61E5">
              <w:rPr>
                <w:rFonts w:ascii="Arial" w:hAnsi="Arial" w:cs="Arial"/>
                <w:sz w:val="16"/>
                <w:szCs w:val="16"/>
                <w:lang w:val="en-IE"/>
              </w:rPr>
              <w:t>Highly specific</w:t>
            </w:r>
          </w:p>
          <w:p w14:paraId="155B032E" w14:textId="77777777" w:rsidR="00895F18" w:rsidRDefault="00895F18" w:rsidP="00052794">
            <w:pPr>
              <w:spacing w:before="80" w:after="80"/>
              <w:rPr>
                <w:rFonts w:ascii="Arial" w:hAnsi="Arial" w:cs="Arial"/>
                <w:sz w:val="16"/>
                <w:szCs w:val="16"/>
                <w:lang w:val="en-IE"/>
              </w:rPr>
            </w:pPr>
            <w:r>
              <w:rPr>
                <w:rFonts w:ascii="Arial" w:hAnsi="Arial" w:cs="Arial"/>
                <w:sz w:val="16"/>
                <w:szCs w:val="16"/>
                <w:lang w:val="en-IE"/>
              </w:rPr>
              <w:t>Cost effective for short lengths of DNA</w:t>
            </w:r>
          </w:p>
          <w:p w14:paraId="2C94D7DA" w14:textId="2F27DE8B" w:rsidR="00895F18" w:rsidRPr="001A61E5" w:rsidRDefault="00895F18" w:rsidP="00052794">
            <w:pPr>
              <w:spacing w:before="80" w:after="80"/>
              <w:rPr>
                <w:rFonts w:ascii="Arial" w:hAnsi="Arial" w:cs="Arial"/>
                <w:sz w:val="16"/>
                <w:szCs w:val="16"/>
                <w:lang w:val="en-IE"/>
              </w:rPr>
            </w:pPr>
            <w:r>
              <w:rPr>
                <w:rFonts w:ascii="Arial" w:hAnsi="Arial" w:cs="Arial"/>
                <w:sz w:val="16"/>
                <w:szCs w:val="16"/>
                <w:lang w:val="en-IE"/>
              </w:rPr>
              <w:t xml:space="preserve">Quick and simple </w:t>
            </w:r>
            <w:proofErr w:type="gramStart"/>
            <w:r>
              <w:rPr>
                <w:rFonts w:ascii="Arial" w:hAnsi="Arial" w:cs="Arial"/>
                <w:sz w:val="16"/>
                <w:szCs w:val="16"/>
                <w:lang w:val="en-IE"/>
              </w:rPr>
              <w:t>work flow</w:t>
            </w:r>
            <w:proofErr w:type="gramEnd"/>
            <w:r>
              <w:rPr>
                <w:rFonts w:ascii="Arial" w:hAnsi="Arial" w:cs="Arial"/>
                <w:sz w:val="16"/>
                <w:szCs w:val="16"/>
                <w:lang w:val="en-IE"/>
              </w:rPr>
              <w:t xml:space="preserve"> and analysis</w:t>
            </w:r>
          </w:p>
        </w:tc>
        <w:tc>
          <w:tcPr>
            <w:tcW w:w="2276" w:type="dxa"/>
          </w:tcPr>
          <w:p w14:paraId="4A4E4B15" w14:textId="48F05E1F" w:rsidR="002F4249" w:rsidRPr="001A61E5" w:rsidRDefault="002F4249" w:rsidP="00B4392D">
            <w:pPr>
              <w:spacing w:before="80" w:after="80"/>
              <w:rPr>
                <w:rFonts w:ascii="Arial" w:hAnsi="Arial" w:cs="Arial"/>
                <w:sz w:val="16"/>
                <w:szCs w:val="16"/>
                <w:lang w:val="en-IE"/>
              </w:rPr>
            </w:pPr>
            <w:r w:rsidRPr="001A61E5">
              <w:rPr>
                <w:rFonts w:ascii="Arial" w:hAnsi="Arial" w:cs="Arial"/>
                <w:sz w:val="16"/>
                <w:szCs w:val="16"/>
                <w:lang w:val="en-IE"/>
              </w:rPr>
              <w:t>Sequence length is limited and has no depth. For one sequencing reaction, only</w:t>
            </w:r>
            <w:r w:rsidR="00B4392D">
              <w:rPr>
                <w:rFonts w:ascii="Arial" w:hAnsi="Arial" w:cs="Arial"/>
                <w:sz w:val="16"/>
                <w:szCs w:val="16"/>
                <w:lang w:val="en-IE"/>
              </w:rPr>
              <w:t xml:space="preserve"> one sequence read is generated</w:t>
            </w:r>
          </w:p>
        </w:tc>
      </w:tr>
      <w:tr w:rsidR="002F4249" w:rsidRPr="009A64F2" w14:paraId="6285AC97" w14:textId="77777777" w:rsidTr="00634239">
        <w:tc>
          <w:tcPr>
            <w:tcW w:w="1445" w:type="dxa"/>
          </w:tcPr>
          <w:p w14:paraId="67308F54" w14:textId="07D8722E" w:rsidR="002F4249" w:rsidRPr="001A61E5" w:rsidRDefault="001A61E5" w:rsidP="00052794">
            <w:pPr>
              <w:spacing w:before="80" w:after="80"/>
              <w:rPr>
                <w:rFonts w:ascii="Arial" w:hAnsi="Arial" w:cs="Arial"/>
                <w:sz w:val="16"/>
                <w:szCs w:val="16"/>
                <w:lang w:val="en-IE"/>
              </w:rPr>
            </w:pPr>
            <w:r w:rsidRPr="001A61E5">
              <w:rPr>
                <w:rFonts w:ascii="Arial" w:hAnsi="Arial" w:cs="Arial"/>
                <w:sz w:val="16"/>
                <w:szCs w:val="16"/>
                <w:lang w:val="en-IE"/>
              </w:rPr>
              <w:t xml:space="preserve">High throughput sequencing </w:t>
            </w:r>
            <w:r>
              <w:rPr>
                <w:rFonts w:ascii="Arial" w:hAnsi="Arial" w:cs="Arial"/>
                <w:sz w:val="16"/>
                <w:szCs w:val="16"/>
                <w:lang w:val="en-IE"/>
              </w:rPr>
              <w:t>(</w:t>
            </w:r>
            <w:r w:rsidRPr="001A61E5">
              <w:rPr>
                <w:rFonts w:ascii="Arial" w:hAnsi="Arial" w:cs="Arial"/>
                <w:sz w:val="16"/>
                <w:szCs w:val="16"/>
                <w:lang w:val="en-IE"/>
              </w:rPr>
              <w:t>HTS</w:t>
            </w:r>
            <w:r>
              <w:rPr>
                <w:rFonts w:ascii="Arial" w:hAnsi="Arial" w:cs="Arial"/>
                <w:sz w:val="16"/>
                <w:szCs w:val="16"/>
                <w:lang w:val="en-IE"/>
              </w:rPr>
              <w:t xml:space="preserve">) </w:t>
            </w:r>
            <w:r w:rsidRPr="001A61E5">
              <w:rPr>
                <w:rFonts w:ascii="Arial" w:hAnsi="Arial" w:cs="Arial"/>
                <w:sz w:val="16"/>
                <w:szCs w:val="16"/>
                <w:lang w:val="en-IE"/>
              </w:rPr>
              <w:t xml:space="preserve">also known as </w:t>
            </w:r>
            <w:r w:rsidR="00052794">
              <w:rPr>
                <w:rFonts w:ascii="Arial" w:hAnsi="Arial" w:cs="Arial"/>
                <w:sz w:val="16"/>
                <w:szCs w:val="16"/>
                <w:lang w:val="en-IE"/>
              </w:rPr>
              <w:t>n</w:t>
            </w:r>
            <w:r w:rsidRPr="001A61E5">
              <w:rPr>
                <w:rFonts w:ascii="Arial" w:hAnsi="Arial" w:cs="Arial"/>
                <w:sz w:val="16"/>
                <w:szCs w:val="16"/>
                <w:lang w:val="en-IE"/>
              </w:rPr>
              <w:t xml:space="preserve">ext </w:t>
            </w:r>
            <w:r w:rsidR="002F4249" w:rsidRPr="001A61E5">
              <w:rPr>
                <w:rFonts w:ascii="Arial" w:hAnsi="Arial" w:cs="Arial"/>
                <w:sz w:val="16"/>
                <w:szCs w:val="16"/>
                <w:lang w:val="en-IE"/>
              </w:rPr>
              <w:t xml:space="preserve">generation sequencing (NGS) and massive parallel sequencing </w:t>
            </w:r>
            <w:r>
              <w:rPr>
                <w:rFonts w:ascii="Arial" w:hAnsi="Arial" w:cs="Arial"/>
                <w:sz w:val="16"/>
                <w:szCs w:val="16"/>
                <w:lang w:val="en-IE"/>
              </w:rPr>
              <w:t>(</w:t>
            </w:r>
            <w:r w:rsidR="002F4249" w:rsidRPr="001A61E5">
              <w:rPr>
                <w:rFonts w:ascii="Arial" w:hAnsi="Arial" w:cs="Arial"/>
                <w:sz w:val="16"/>
                <w:szCs w:val="16"/>
                <w:lang w:val="en-IE"/>
              </w:rPr>
              <w:t>MPS)</w:t>
            </w:r>
          </w:p>
        </w:tc>
        <w:tc>
          <w:tcPr>
            <w:tcW w:w="3415" w:type="dxa"/>
          </w:tcPr>
          <w:p w14:paraId="4CF76ED1" w14:textId="77777777" w:rsidR="002F4249" w:rsidRPr="001A61E5" w:rsidRDefault="002F4249" w:rsidP="00052794">
            <w:pPr>
              <w:spacing w:before="80" w:after="80"/>
              <w:rPr>
                <w:rFonts w:ascii="Arial" w:hAnsi="Arial" w:cs="Arial"/>
                <w:sz w:val="16"/>
                <w:szCs w:val="16"/>
                <w:lang w:val="en-IE"/>
              </w:rPr>
            </w:pPr>
            <w:r w:rsidRPr="001A61E5">
              <w:rPr>
                <w:rFonts w:ascii="Arial" w:hAnsi="Arial" w:cs="Arial"/>
                <w:sz w:val="16"/>
                <w:szCs w:val="16"/>
                <w:lang w:val="en-IE"/>
              </w:rPr>
              <w:t xml:space="preserve">Genomes are fragmented, and universal adapters and primers are used to generate sequence. </w:t>
            </w:r>
          </w:p>
          <w:p w14:paraId="4B6337F1" w14:textId="17B77529" w:rsidR="002F4249" w:rsidRPr="001A61E5" w:rsidRDefault="0075296D" w:rsidP="00052794">
            <w:pPr>
              <w:spacing w:before="80" w:after="80"/>
              <w:rPr>
                <w:rFonts w:ascii="Arial" w:hAnsi="Arial" w:cs="Arial"/>
                <w:sz w:val="16"/>
                <w:szCs w:val="16"/>
                <w:lang w:val="en-IE"/>
              </w:rPr>
            </w:pPr>
            <w:r>
              <w:rPr>
                <w:rFonts w:ascii="Arial" w:hAnsi="Arial" w:cs="Arial"/>
                <w:sz w:val="16"/>
                <w:szCs w:val="16"/>
                <w:lang w:val="en-IE"/>
              </w:rPr>
              <w:t>HT</w:t>
            </w:r>
            <w:r w:rsidR="002F4249" w:rsidRPr="001A61E5">
              <w:rPr>
                <w:rFonts w:ascii="Arial" w:hAnsi="Arial" w:cs="Arial"/>
                <w:sz w:val="16"/>
                <w:szCs w:val="16"/>
                <w:lang w:val="en-IE"/>
              </w:rPr>
              <w:t>S is enabling the following types of studies:</w:t>
            </w:r>
          </w:p>
          <w:p w14:paraId="38660798" w14:textId="77777777" w:rsidR="002F4249" w:rsidRPr="001A61E5" w:rsidRDefault="002F4249" w:rsidP="00052794">
            <w:pPr>
              <w:pStyle w:val="ListParagraph"/>
              <w:numPr>
                <w:ilvl w:val="0"/>
                <w:numId w:val="46"/>
              </w:numPr>
              <w:spacing w:before="80" w:after="80" w:line="240" w:lineRule="auto"/>
              <w:ind w:left="162" w:hanging="162"/>
              <w:contextualSpacing w:val="0"/>
              <w:rPr>
                <w:rFonts w:ascii="Arial" w:eastAsia="Times New Roman" w:hAnsi="Arial" w:cs="Arial"/>
                <w:sz w:val="16"/>
                <w:szCs w:val="16"/>
                <w:lang w:val="en-IE" w:eastAsia="fr-FR"/>
              </w:rPr>
            </w:pPr>
            <w:r w:rsidRPr="001A61E5">
              <w:rPr>
                <w:rFonts w:ascii="Arial" w:eastAsia="Times New Roman" w:hAnsi="Arial" w:cs="Arial"/>
                <w:sz w:val="16"/>
                <w:szCs w:val="16"/>
                <w:lang w:val="en-IE" w:eastAsia="fr-FR"/>
              </w:rPr>
              <w:t>Whole genome sequencing</w:t>
            </w:r>
          </w:p>
          <w:p w14:paraId="3D3E3367" w14:textId="77777777" w:rsidR="002F4249" w:rsidRPr="001A61E5" w:rsidRDefault="002F4249" w:rsidP="00052794">
            <w:pPr>
              <w:pStyle w:val="ListParagraph"/>
              <w:numPr>
                <w:ilvl w:val="0"/>
                <w:numId w:val="46"/>
              </w:numPr>
              <w:spacing w:before="80" w:after="80" w:line="240" w:lineRule="auto"/>
              <w:ind w:left="162" w:hanging="162"/>
              <w:contextualSpacing w:val="0"/>
              <w:rPr>
                <w:rFonts w:ascii="Arial" w:eastAsia="Times New Roman" w:hAnsi="Arial" w:cs="Arial"/>
                <w:sz w:val="16"/>
                <w:szCs w:val="16"/>
                <w:lang w:val="en-IE" w:eastAsia="fr-FR"/>
              </w:rPr>
            </w:pPr>
            <w:r w:rsidRPr="001A61E5">
              <w:rPr>
                <w:rFonts w:ascii="Arial" w:eastAsia="Times New Roman" w:hAnsi="Arial" w:cs="Arial"/>
                <w:sz w:val="16"/>
                <w:szCs w:val="16"/>
                <w:lang w:val="en-IE" w:eastAsia="fr-FR"/>
              </w:rPr>
              <w:t>Pathogen discovery (</w:t>
            </w:r>
            <w:r w:rsidRPr="001A61E5">
              <w:rPr>
                <w:rFonts w:ascii="Arial" w:eastAsia="Times New Roman" w:hAnsi="Arial" w:cs="Arial"/>
                <w:i/>
                <w:sz w:val="16"/>
                <w:szCs w:val="16"/>
                <w:lang w:val="en-IE" w:eastAsia="fr-FR"/>
              </w:rPr>
              <w:t>de novo</w:t>
            </w:r>
            <w:r w:rsidRPr="001A61E5">
              <w:rPr>
                <w:rFonts w:ascii="Arial" w:eastAsia="Times New Roman" w:hAnsi="Arial" w:cs="Arial"/>
                <w:sz w:val="16"/>
                <w:szCs w:val="16"/>
                <w:lang w:val="en-IE" w:eastAsia="fr-FR"/>
              </w:rPr>
              <w:t xml:space="preserve"> sequencing)</w:t>
            </w:r>
          </w:p>
          <w:p w14:paraId="3A034544" w14:textId="77777777" w:rsidR="002F4249" w:rsidRDefault="002F4249" w:rsidP="00052794">
            <w:pPr>
              <w:pStyle w:val="ListParagraph"/>
              <w:numPr>
                <w:ilvl w:val="0"/>
                <w:numId w:val="46"/>
              </w:numPr>
              <w:spacing w:before="80" w:after="80" w:line="240" w:lineRule="auto"/>
              <w:ind w:left="162" w:hanging="162"/>
              <w:contextualSpacing w:val="0"/>
              <w:rPr>
                <w:rFonts w:ascii="Arial" w:eastAsia="Times New Roman" w:hAnsi="Arial" w:cs="Arial"/>
                <w:sz w:val="16"/>
                <w:szCs w:val="16"/>
                <w:lang w:val="en-IE" w:eastAsia="fr-FR"/>
              </w:rPr>
            </w:pPr>
            <w:r w:rsidRPr="001A61E5">
              <w:rPr>
                <w:rFonts w:ascii="Arial" w:eastAsia="Times New Roman" w:hAnsi="Arial" w:cs="Arial"/>
                <w:sz w:val="16"/>
                <w:szCs w:val="16"/>
                <w:lang w:val="en-IE" w:eastAsia="fr-FR"/>
              </w:rPr>
              <w:t>Metagenomics</w:t>
            </w:r>
          </w:p>
          <w:p w14:paraId="38A6734A" w14:textId="77777777" w:rsidR="00140C35" w:rsidRPr="002D5A7F" w:rsidRDefault="00140C35" w:rsidP="00052794">
            <w:pPr>
              <w:pStyle w:val="ListParagraph"/>
              <w:numPr>
                <w:ilvl w:val="0"/>
                <w:numId w:val="46"/>
              </w:numPr>
              <w:spacing w:before="80" w:after="80" w:line="240" w:lineRule="auto"/>
              <w:ind w:left="162" w:hanging="162"/>
              <w:contextualSpacing w:val="0"/>
              <w:rPr>
                <w:rFonts w:ascii="Arial" w:eastAsia="Times New Roman" w:hAnsi="Arial" w:cs="Arial"/>
                <w:sz w:val="16"/>
                <w:szCs w:val="16"/>
                <w:highlight w:val="yellow"/>
                <w:u w:val="double"/>
                <w:lang w:val="en-IE" w:eastAsia="fr-FR"/>
              </w:rPr>
            </w:pPr>
            <w:r w:rsidRPr="002D5A7F">
              <w:rPr>
                <w:rFonts w:ascii="Arial" w:eastAsia="Times New Roman" w:hAnsi="Arial" w:cs="Arial"/>
                <w:sz w:val="16"/>
                <w:szCs w:val="16"/>
                <w:highlight w:val="yellow"/>
                <w:u w:val="double"/>
                <w:lang w:val="en-IE" w:eastAsia="fr-FR"/>
              </w:rPr>
              <w:t>Microbiome detection</w:t>
            </w:r>
          </w:p>
          <w:p w14:paraId="3351C0F0" w14:textId="6D38477F" w:rsidR="00140C35" w:rsidRPr="001A61E5" w:rsidRDefault="009A6E1B" w:rsidP="00052794">
            <w:pPr>
              <w:pStyle w:val="ListParagraph"/>
              <w:numPr>
                <w:ilvl w:val="0"/>
                <w:numId w:val="46"/>
              </w:numPr>
              <w:spacing w:before="80" w:after="80" w:line="240" w:lineRule="auto"/>
              <w:ind w:left="162" w:hanging="162"/>
              <w:contextualSpacing w:val="0"/>
              <w:rPr>
                <w:rFonts w:ascii="Arial" w:eastAsia="Times New Roman" w:hAnsi="Arial" w:cs="Arial"/>
                <w:sz w:val="16"/>
                <w:szCs w:val="16"/>
                <w:lang w:val="en-IE" w:eastAsia="fr-FR"/>
              </w:rPr>
            </w:pPr>
            <w:r w:rsidRPr="002D5A7F">
              <w:rPr>
                <w:rFonts w:ascii="Arial" w:eastAsia="Times New Roman" w:hAnsi="Arial" w:cs="Arial"/>
                <w:sz w:val="16"/>
                <w:szCs w:val="16"/>
                <w:highlight w:val="yellow"/>
                <w:u w:val="double"/>
                <w:lang w:val="en-IE" w:eastAsia="fr-FR"/>
              </w:rPr>
              <w:t>Transcriptome detection</w:t>
            </w:r>
          </w:p>
        </w:tc>
        <w:tc>
          <w:tcPr>
            <w:tcW w:w="2151" w:type="dxa"/>
          </w:tcPr>
          <w:p w14:paraId="626383C3" w14:textId="15143F57" w:rsidR="002F4249" w:rsidRPr="001A61E5" w:rsidRDefault="002F4249" w:rsidP="00052794">
            <w:pPr>
              <w:spacing w:before="80" w:after="80"/>
              <w:rPr>
                <w:rFonts w:ascii="Arial" w:hAnsi="Arial" w:cs="Arial"/>
                <w:sz w:val="16"/>
                <w:szCs w:val="16"/>
                <w:lang w:val="en-IE"/>
              </w:rPr>
            </w:pPr>
            <w:r w:rsidRPr="001A61E5">
              <w:rPr>
                <w:rFonts w:ascii="Arial" w:hAnsi="Arial" w:cs="Arial"/>
                <w:sz w:val="16"/>
                <w:szCs w:val="16"/>
                <w:lang w:val="en-IE"/>
              </w:rPr>
              <w:t>No prior knowledge of target is required as the reaction is primer independent</w:t>
            </w:r>
          </w:p>
          <w:p w14:paraId="309D5FB9" w14:textId="086FEEA7" w:rsidR="002F4249" w:rsidRPr="001A61E5" w:rsidRDefault="002F4249" w:rsidP="00052794">
            <w:pPr>
              <w:spacing w:before="80" w:after="80"/>
              <w:rPr>
                <w:rFonts w:ascii="Arial" w:hAnsi="Arial" w:cs="Arial"/>
                <w:sz w:val="16"/>
                <w:szCs w:val="16"/>
                <w:lang w:val="en-IE"/>
              </w:rPr>
            </w:pPr>
            <w:r w:rsidRPr="001A61E5">
              <w:rPr>
                <w:rFonts w:ascii="Arial" w:hAnsi="Arial" w:cs="Arial"/>
                <w:sz w:val="16"/>
                <w:szCs w:val="16"/>
                <w:lang w:val="en-IE"/>
              </w:rPr>
              <w:t>Can analyse multiplex samples, using barcodes, which brings the cost down</w:t>
            </w:r>
          </w:p>
        </w:tc>
        <w:tc>
          <w:tcPr>
            <w:tcW w:w="2276" w:type="dxa"/>
          </w:tcPr>
          <w:p w14:paraId="206E14D9" w14:textId="77777777" w:rsidR="002F4249" w:rsidRPr="001A61E5" w:rsidRDefault="002F4249" w:rsidP="00052794">
            <w:pPr>
              <w:spacing w:before="80" w:after="80"/>
              <w:rPr>
                <w:rFonts w:ascii="Arial" w:hAnsi="Arial" w:cs="Arial"/>
                <w:sz w:val="16"/>
                <w:szCs w:val="16"/>
                <w:lang w:val="en-IE"/>
              </w:rPr>
            </w:pPr>
            <w:r w:rsidRPr="001A61E5">
              <w:rPr>
                <w:rFonts w:ascii="Arial" w:hAnsi="Arial" w:cs="Arial"/>
                <w:sz w:val="16"/>
                <w:szCs w:val="16"/>
                <w:lang w:val="en-IE"/>
              </w:rPr>
              <w:t>Cost</w:t>
            </w:r>
          </w:p>
          <w:p w14:paraId="3A229E1A" w14:textId="44CEB3CA" w:rsidR="002F4249" w:rsidRPr="001A61E5" w:rsidRDefault="002F4249" w:rsidP="00052794">
            <w:pPr>
              <w:spacing w:before="80" w:after="80"/>
              <w:rPr>
                <w:rFonts w:ascii="Arial" w:hAnsi="Arial" w:cs="Arial"/>
                <w:sz w:val="16"/>
                <w:szCs w:val="16"/>
                <w:lang w:val="en-IE"/>
              </w:rPr>
            </w:pPr>
            <w:r w:rsidRPr="001A61E5">
              <w:rPr>
                <w:rFonts w:ascii="Arial" w:hAnsi="Arial" w:cs="Arial"/>
                <w:sz w:val="16"/>
                <w:szCs w:val="16"/>
                <w:lang w:val="en-IE"/>
              </w:rPr>
              <w:t>Requires large data storage and deep bioinformatic analysis, as the amount of data generated is enormous</w:t>
            </w:r>
          </w:p>
          <w:p w14:paraId="4726808C" w14:textId="77777777" w:rsidR="002D5A7F" w:rsidRPr="002D5A7F" w:rsidRDefault="002F4249" w:rsidP="002D5A7F">
            <w:pPr>
              <w:spacing w:before="80" w:after="80"/>
              <w:rPr>
                <w:rFonts w:ascii="Arial" w:hAnsi="Arial" w:cs="Arial"/>
                <w:sz w:val="16"/>
                <w:szCs w:val="16"/>
                <w:lang w:val="en-IE" w:eastAsia="en-US"/>
              </w:rPr>
            </w:pPr>
            <w:r w:rsidRPr="001A61E5">
              <w:rPr>
                <w:rFonts w:ascii="Arial" w:hAnsi="Arial" w:cs="Arial"/>
                <w:sz w:val="16"/>
                <w:szCs w:val="16"/>
                <w:lang w:val="en-IE"/>
              </w:rPr>
              <w:t>Can take several days to get results however this is offset by the large amount of data generated (e.g. whole genomes)</w:t>
            </w:r>
            <w:r w:rsidR="00292DAC">
              <w:rPr>
                <w:rFonts w:ascii="Arial" w:hAnsi="Arial" w:cs="Arial"/>
                <w:sz w:val="16"/>
                <w:szCs w:val="16"/>
                <w:lang w:val="en-IE"/>
              </w:rPr>
              <w:t>.</w:t>
            </w:r>
            <w:r w:rsidR="00292DAC" w:rsidRPr="00137BDB">
              <w:rPr>
                <w:lang w:val="en-IE" w:eastAsia="en-US"/>
              </w:rPr>
              <w:t xml:space="preserve"> </w:t>
            </w:r>
          </w:p>
          <w:p w14:paraId="00AC0698" w14:textId="377CBB34" w:rsidR="002F4249" w:rsidRPr="002D5A7F" w:rsidRDefault="00292DAC" w:rsidP="002D5A7F">
            <w:pPr>
              <w:spacing w:before="80" w:after="80"/>
              <w:rPr>
                <w:rFonts w:ascii="Arial" w:hAnsi="Arial" w:cs="Arial"/>
                <w:sz w:val="16"/>
                <w:szCs w:val="16"/>
                <w:u w:val="double"/>
                <w:lang w:val="en-IE"/>
              </w:rPr>
            </w:pPr>
            <w:r w:rsidRPr="002D5A7F">
              <w:rPr>
                <w:rFonts w:ascii="Arial" w:hAnsi="Arial" w:cs="Arial"/>
                <w:sz w:val="16"/>
                <w:szCs w:val="16"/>
                <w:highlight w:val="yellow"/>
                <w:u w:val="double"/>
                <w:lang w:val="en-IE" w:eastAsia="en-US"/>
              </w:rPr>
              <w:t>Access to bioinformatics skills and data libraries can be problematic</w:t>
            </w:r>
          </w:p>
        </w:tc>
      </w:tr>
    </w:tbl>
    <w:p w14:paraId="6AB99690" w14:textId="780E526D" w:rsidR="00947325" w:rsidRPr="002D5A7F" w:rsidRDefault="00947325" w:rsidP="00634239">
      <w:pPr>
        <w:pStyle w:val="para1"/>
        <w:spacing w:before="240"/>
        <w:rPr>
          <w:i/>
          <w:strike/>
          <w:lang w:val="en-IE"/>
        </w:rPr>
      </w:pPr>
      <w:r w:rsidRPr="002D5A7F">
        <w:rPr>
          <w:strike/>
          <w:highlight w:val="yellow"/>
          <w:lang w:val="en-IE" w:eastAsia="en-US"/>
        </w:rPr>
        <w:t xml:space="preserve">Sanger sequencing can be expensive, though more recent developments in sequencing have eased this </w:t>
      </w:r>
      <w:r w:rsidRPr="002D5A7F">
        <w:rPr>
          <w:strike/>
          <w:highlight w:val="yellow"/>
          <w:lang w:val="en-IE"/>
        </w:rPr>
        <w:t>limitation</w:t>
      </w:r>
      <w:r w:rsidRPr="002D5A7F">
        <w:rPr>
          <w:strike/>
          <w:highlight w:val="yellow"/>
          <w:lang w:val="en-IE" w:eastAsia="en-US"/>
        </w:rPr>
        <w:t>. Processing the large amounts of data generated and access to bioinformatics skills and data libraries can be problematic</w:t>
      </w:r>
    </w:p>
    <w:p w14:paraId="694BFC4A" w14:textId="2C923187" w:rsidR="00C15AE1" w:rsidRPr="00137BDB" w:rsidRDefault="00634239" w:rsidP="00634239">
      <w:pPr>
        <w:pStyle w:val="11"/>
        <w:rPr>
          <w:lang w:val="en-IE"/>
        </w:rPr>
      </w:pPr>
      <w:r w:rsidRPr="00137BDB">
        <w:rPr>
          <w:lang w:val="en-IE"/>
        </w:rPr>
        <w:t>5.1.</w:t>
      </w:r>
      <w:r w:rsidRPr="00137BDB">
        <w:rPr>
          <w:lang w:val="en-IE"/>
        </w:rPr>
        <w:tab/>
      </w:r>
      <w:r w:rsidR="00C15AE1" w:rsidRPr="00137BDB">
        <w:rPr>
          <w:lang w:val="en-IE"/>
        </w:rPr>
        <w:t xml:space="preserve">High </w:t>
      </w:r>
      <w:r w:rsidR="00CF6A5B" w:rsidRPr="00137BDB">
        <w:rPr>
          <w:lang w:val="en-IE"/>
        </w:rPr>
        <w:t>t</w:t>
      </w:r>
      <w:r w:rsidR="00C15AE1" w:rsidRPr="00137BDB">
        <w:rPr>
          <w:lang w:val="en-IE"/>
        </w:rPr>
        <w:t xml:space="preserve">hroughput </w:t>
      </w:r>
      <w:r w:rsidR="00CF6A5B" w:rsidRPr="00137BDB">
        <w:rPr>
          <w:lang w:val="en-IE"/>
        </w:rPr>
        <w:t>s</w:t>
      </w:r>
      <w:r w:rsidR="00C15AE1" w:rsidRPr="00137BDB">
        <w:rPr>
          <w:lang w:val="en-IE"/>
        </w:rPr>
        <w:t>equencing (</w:t>
      </w:r>
      <w:r w:rsidR="00052794" w:rsidRPr="00137BDB">
        <w:rPr>
          <w:lang w:val="en-IE"/>
        </w:rPr>
        <w:t>HTS</w:t>
      </w:r>
      <w:r w:rsidR="00C15AE1" w:rsidRPr="00137BDB">
        <w:rPr>
          <w:lang w:val="en-IE"/>
        </w:rPr>
        <w:t xml:space="preserve">) </w:t>
      </w:r>
      <w:r w:rsidR="002D5A7F" w:rsidRPr="002D5A7F">
        <w:rPr>
          <w:highlight w:val="yellow"/>
          <w:u w:val="double"/>
          <w:lang w:val="en-IE"/>
        </w:rPr>
        <w:t>and mobile technologies</w:t>
      </w:r>
    </w:p>
    <w:p w14:paraId="32F444FD" w14:textId="08AB4697" w:rsidR="00C15AE1" w:rsidRPr="00137BDB" w:rsidRDefault="00C15AE1" w:rsidP="00634239">
      <w:pPr>
        <w:pStyle w:val="11Para"/>
        <w:rPr>
          <w:lang w:val="en-IE"/>
        </w:rPr>
      </w:pPr>
      <w:r w:rsidRPr="00137BDB">
        <w:rPr>
          <w:lang w:val="en-IE"/>
        </w:rPr>
        <w:t xml:space="preserve">High </w:t>
      </w:r>
      <w:r w:rsidR="00CF6A5B" w:rsidRPr="00137BDB">
        <w:rPr>
          <w:lang w:val="en-IE"/>
        </w:rPr>
        <w:t>t</w:t>
      </w:r>
      <w:r w:rsidRPr="00137BDB">
        <w:rPr>
          <w:lang w:val="en-IE"/>
        </w:rPr>
        <w:t xml:space="preserve">hroughput </w:t>
      </w:r>
      <w:r w:rsidR="00CF6A5B" w:rsidRPr="00137BDB">
        <w:rPr>
          <w:lang w:val="en-IE"/>
        </w:rPr>
        <w:t>s</w:t>
      </w:r>
      <w:r w:rsidRPr="00137BDB">
        <w:rPr>
          <w:lang w:val="en-IE"/>
        </w:rPr>
        <w:t xml:space="preserve">equencing </w:t>
      </w:r>
      <w:r w:rsidR="00052794" w:rsidRPr="00137BDB">
        <w:rPr>
          <w:lang w:val="en-IE"/>
        </w:rPr>
        <w:t xml:space="preserve">(HTS) </w:t>
      </w:r>
      <w:r w:rsidRPr="00137BDB">
        <w:rPr>
          <w:lang w:val="en-IE"/>
        </w:rPr>
        <w:t xml:space="preserve">is the term used to describe highly parallel sequencing methods. These methods produce data at the genome level and </w:t>
      </w:r>
      <w:r w:rsidR="00673714" w:rsidRPr="00137BDB">
        <w:rPr>
          <w:lang w:val="en-IE"/>
        </w:rPr>
        <w:t>provide</w:t>
      </w:r>
      <w:r w:rsidRPr="00137BDB">
        <w:rPr>
          <w:lang w:val="en-IE"/>
        </w:rPr>
        <w:t xml:space="preserve"> greater diagnostic opportunities compared with conventional sequencing (</w:t>
      </w:r>
      <w:proofErr w:type="spellStart"/>
      <w:r w:rsidRPr="00137BDB">
        <w:rPr>
          <w:lang w:val="en-IE"/>
        </w:rPr>
        <w:t>Belák</w:t>
      </w:r>
      <w:proofErr w:type="spellEnd"/>
      <w:r w:rsidRPr="00137BDB">
        <w:rPr>
          <w:lang w:val="en-IE"/>
        </w:rPr>
        <w:t xml:space="preserve"> </w:t>
      </w:r>
      <w:r w:rsidRPr="00137BDB">
        <w:rPr>
          <w:i/>
          <w:lang w:val="en-IE"/>
        </w:rPr>
        <w:t>et al.,</w:t>
      </w:r>
      <w:r w:rsidRPr="00137BDB">
        <w:rPr>
          <w:lang w:val="en-IE"/>
        </w:rPr>
        <w:t xml:space="preserve"> 2009; L</w:t>
      </w:r>
      <w:r w:rsidRPr="00137BDB">
        <w:rPr>
          <w:lang w:val="en-IE" w:eastAsia="en-GB"/>
        </w:rPr>
        <w:t>ipkin, 2010</w:t>
      </w:r>
      <w:r w:rsidRPr="00137BDB">
        <w:rPr>
          <w:lang w:val="en-IE"/>
        </w:rPr>
        <w:t>). Although various instruments are available, each with its own sequencing methods, the</w:t>
      </w:r>
      <w:r w:rsidR="009810B4" w:rsidRPr="00137BDB">
        <w:rPr>
          <w:lang w:val="en-IE"/>
        </w:rPr>
        <w:t xml:space="preserve"> </w:t>
      </w:r>
      <w:r w:rsidR="00EC5584" w:rsidRPr="00137BDB">
        <w:rPr>
          <w:lang w:val="en-IE"/>
        </w:rPr>
        <w:t>so-called second-generation sequencing</w:t>
      </w:r>
      <w:r w:rsidRPr="00137BDB">
        <w:rPr>
          <w:lang w:val="en-IE"/>
        </w:rPr>
        <w:t xml:space="preserve"> technologies share the same general strategy</w:t>
      </w:r>
      <w:r w:rsidR="00673714" w:rsidRPr="00137BDB">
        <w:rPr>
          <w:lang w:val="en-IE"/>
        </w:rPr>
        <w:t>,</w:t>
      </w:r>
      <w:r w:rsidRPr="00137BDB">
        <w:rPr>
          <w:lang w:val="en-IE"/>
        </w:rPr>
        <w:t xml:space="preserve"> consisting of clonal amplification of DNA templates followed by sequencing in massively parallel sequencing reactions to produce thousands or millions of reads, ranging in length from 50 to 700 base pairs. These reads are subsequently assembled into longer sequences, k</w:t>
      </w:r>
      <w:r w:rsidR="001B54CE" w:rsidRPr="00137BDB">
        <w:rPr>
          <w:lang w:val="en-IE"/>
        </w:rPr>
        <w:t>n</w:t>
      </w:r>
      <w:r w:rsidRPr="00137BDB">
        <w:rPr>
          <w:lang w:val="en-IE"/>
        </w:rPr>
        <w:t>own as contigs</w:t>
      </w:r>
      <w:r w:rsidR="00673714" w:rsidRPr="00137BDB">
        <w:rPr>
          <w:lang w:val="en-IE"/>
        </w:rPr>
        <w:t>,</w:t>
      </w:r>
      <w:r w:rsidRPr="00137BDB">
        <w:rPr>
          <w:lang w:val="en-IE"/>
        </w:rPr>
        <w:t xml:space="preserve"> using bioinformatics tools (see Chapter 1.1.7 </w:t>
      </w:r>
      <w:r w:rsidRPr="00137BDB">
        <w:rPr>
          <w:i/>
          <w:lang w:val="en-IE" w:eastAsia="en-IE"/>
        </w:rPr>
        <w:t>Standards for high throughput sequencing, bioinformatics and computational genomics</w:t>
      </w:r>
      <w:r w:rsidRPr="00137BDB">
        <w:rPr>
          <w:lang w:val="en-IE"/>
        </w:rPr>
        <w:t>). The availability of bench-top versions of these in</w:t>
      </w:r>
      <w:r w:rsidR="001B54CE" w:rsidRPr="00137BDB">
        <w:rPr>
          <w:lang w:val="en-IE"/>
        </w:rPr>
        <w:t>s</w:t>
      </w:r>
      <w:r w:rsidRPr="00137BDB">
        <w:rPr>
          <w:lang w:val="en-IE"/>
        </w:rPr>
        <w:t>truments with reduced costs ha</w:t>
      </w:r>
      <w:r w:rsidR="00673714" w:rsidRPr="00137BDB">
        <w:rPr>
          <w:lang w:val="en-IE"/>
        </w:rPr>
        <w:t>s</w:t>
      </w:r>
      <w:r w:rsidRPr="00137BDB">
        <w:rPr>
          <w:lang w:val="en-IE"/>
        </w:rPr>
        <w:t xml:space="preserve"> made HTS accessible to average-sized laboratories for pathogen iden</w:t>
      </w:r>
      <w:r w:rsidR="001B54CE" w:rsidRPr="00137BDB">
        <w:rPr>
          <w:lang w:val="en-IE"/>
        </w:rPr>
        <w:t>ti</w:t>
      </w:r>
      <w:r w:rsidRPr="00137BDB">
        <w:rPr>
          <w:lang w:val="en-IE"/>
        </w:rPr>
        <w:t xml:space="preserve">fication and characterisation. These new technologies have not only increased the speed of sequencing but also </w:t>
      </w:r>
      <w:proofErr w:type="spellStart"/>
      <w:r w:rsidRPr="008D23F1">
        <w:rPr>
          <w:strike/>
          <w:highlight w:val="yellow"/>
          <w:lang w:val="en-IE"/>
        </w:rPr>
        <w:t>radically</w:t>
      </w:r>
      <w:del w:id="36" w:author="Brian Willett" w:date="2020-03-09T09:29:00Z">
        <w:r w:rsidRPr="00137BDB" w:rsidDel="00F3658E">
          <w:rPr>
            <w:lang w:val="en-IE"/>
          </w:rPr>
          <w:delText xml:space="preserve"> </w:delText>
        </w:r>
      </w:del>
      <w:r w:rsidRPr="00137BDB">
        <w:rPr>
          <w:lang w:val="en-IE"/>
        </w:rPr>
        <w:t>reduced</w:t>
      </w:r>
      <w:proofErr w:type="spellEnd"/>
      <w:r w:rsidRPr="00137BDB">
        <w:rPr>
          <w:lang w:val="en-IE"/>
        </w:rPr>
        <w:t xml:space="preserve"> its cost</w:t>
      </w:r>
      <w:ins w:id="37" w:author="Brian Willett" w:date="2020-03-09T09:29:00Z">
        <w:r w:rsidR="00F3658E" w:rsidRPr="00F3658E">
          <w:rPr>
            <w:lang w:val="en-IE"/>
          </w:rPr>
          <w:t xml:space="preserve"> </w:t>
        </w:r>
      </w:ins>
      <w:r w:rsidR="00F3658E" w:rsidRPr="008D23F1">
        <w:rPr>
          <w:highlight w:val="yellow"/>
          <w:u w:val="double"/>
          <w:lang w:val="en-IE"/>
        </w:rPr>
        <w:t>radically</w:t>
      </w:r>
      <w:r w:rsidRPr="00137BDB">
        <w:rPr>
          <w:lang w:val="en-IE"/>
        </w:rPr>
        <w:t xml:space="preserve">. </w:t>
      </w:r>
      <w:proofErr w:type="gramStart"/>
      <w:r w:rsidRPr="00137BDB">
        <w:rPr>
          <w:lang w:val="en-IE"/>
        </w:rPr>
        <w:t>As a consequence</w:t>
      </w:r>
      <w:proofErr w:type="gramEnd"/>
      <w:r w:rsidRPr="00137BDB">
        <w:rPr>
          <w:lang w:val="en-IE"/>
        </w:rPr>
        <w:t xml:space="preserve">, these sequencing methods are becoming ever more significant tools in pathogen detection and definition. </w:t>
      </w:r>
    </w:p>
    <w:p w14:paraId="138612FA" w14:textId="266730C8" w:rsidR="00C15AE1" w:rsidRPr="00F011DE" w:rsidRDefault="00C15AE1" w:rsidP="00634239">
      <w:pPr>
        <w:pStyle w:val="11Para"/>
        <w:rPr>
          <w:strike/>
          <w:lang w:val="en-IE"/>
        </w:rPr>
      </w:pPr>
      <w:r w:rsidRPr="00F011DE">
        <w:rPr>
          <w:strike/>
          <w:highlight w:val="yellow"/>
          <w:lang w:val="en-IE"/>
        </w:rPr>
        <w:t>HTS can be used to perform deep re-sequencing of viral sequences within single specimens to assess the evolutionary dynamic (</w:t>
      </w:r>
      <w:proofErr w:type="spellStart"/>
      <w:r w:rsidRPr="00F011DE">
        <w:rPr>
          <w:strike/>
          <w:highlight w:val="yellow"/>
          <w:lang w:val="en-IE"/>
        </w:rPr>
        <w:t>Granberg</w:t>
      </w:r>
      <w:proofErr w:type="spellEnd"/>
      <w:r w:rsidRPr="00F011DE">
        <w:rPr>
          <w:strike/>
          <w:highlight w:val="yellow"/>
          <w:lang w:val="en-IE"/>
        </w:rPr>
        <w:t xml:space="preserve"> </w:t>
      </w:r>
      <w:r w:rsidRPr="00F011DE">
        <w:rPr>
          <w:i/>
          <w:strike/>
          <w:highlight w:val="yellow"/>
          <w:lang w:val="en-IE"/>
        </w:rPr>
        <w:t>et al.,</w:t>
      </w:r>
      <w:r w:rsidRPr="00F011DE">
        <w:rPr>
          <w:strike/>
          <w:highlight w:val="yellow"/>
          <w:lang w:val="en-IE"/>
        </w:rPr>
        <w:t xml:space="preserve"> 2016).</w:t>
      </w:r>
      <w:r w:rsidRPr="00F011DE">
        <w:rPr>
          <w:strike/>
          <w:lang w:val="en-IE"/>
        </w:rPr>
        <w:t xml:space="preserve"> </w:t>
      </w:r>
    </w:p>
    <w:p w14:paraId="4F959B6F" w14:textId="7A4F8BEC" w:rsidR="00C507FF" w:rsidRPr="00137BDB" w:rsidRDefault="00C15AE1" w:rsidP="00634239">
      <w:pPr>
        <w:pStyle w:val="11Para"/>
        <w:rPr>
          <w:lang w:val="en-IE"/>
        </w:rPr>
      </w:pPr>
      <w:r w:rsidRPr="00137BDB">
        <w:rPr>
          <w:lang w:val="en-IE"/>
        </w:rPr>
        <w:t xml:space="preserve">Another application of HTS is whole genome sequencing of infectious agents. HTS allows the assembly of the complete genome or genome segment and reveals reassortment or recombination events and virulence markers. </w:t>
      </w:r>
      <w:r w:rsidR="00366F36" w:rsidRPr="00366F36">
        <w:rPr>
          <w:highlight w:val="yellow"/>
          <w:lang w:val="en-IE"/>
        </w:rPr>
        <w:t>HTS can be used to perform deep re-sequencing of viral sequences within single specimens to assess the evolutionary dynamic (</w:t>
      </w:r>
      <w:proofErr w:type="spellStart"/>
      <w:r w:rsidR="00366F36" w:rsidRPr="00366F36">
        <w:rPr>
          <w:highlight w:val="yellow"/>
          <w:lang w:val="en-IE"/>
        </w:rPr>
        <w:t>Granberg</w:t>
      </w:r>
      <w:proofErr w:type="spellEnd"/>
      <w:r w:rsidR="00366F36" w:rsidRPr="00366F36">
        <w:rPr>
          <w:highlight w:val="yellow"/>
          <w:lang w:val="en-IE"/>
        </w:rPr>
        <w:t xml:space="preserve"> </w:t>
      </w:r>
      <w:r w:rsidR="00366F36" w:rsidRPr="00366F36">
        <w:rPr>
          <w:i/>
          <w:highlight w:val="yellow"/>
          <w:lang w:val="en-IE"/>
        </w:rPr>
        <w:t>et al.,</w:t>
      </w:r>
      <w:r w:rsidR="00366F36" w:rsidRPr="00366F36">
        <w:rPr>
          <w:highlight w:val="yellow"/>
          <w:lang w:val="en-IE"/>
        </w:rPr>
        <w:t xml:space="preserve"> 2016</w:t>
      </w:r>
      <w:r w:rsidR="00366F36" w:rsidRPr="00137BDB">
        <w:rPr>
          <w:lang w:val="en-IE"/>
        </w:rPr>
        <w:t xml:space="preserve">). </w:t>
      </w:r>
      <w:r w:rsidRPr="00137BDB">
        <w:rPr>
          <w:lang w:val="en-IE"/>
        </w:rPr>
        <w:t>Phylogenetic studies and tracing the source of infections can also be undertaken using HTS. However, most HTS platforms produc</w:t>
      </w:r>
      <w:r w:rsidR="00673714" w:rsidRPr="00137BDB">
        <w:rPr>
          <w:lang w:val="en-IE"/>
        </w:rPr>
        <w:t>e</w:t>
      </w:r>
      <w:r w:rsidRPr="00137BDB">
        <w:rPr>
          <w:lang w:val="en-IE"/>
        </w:rPr>
        <w:t xml:space="preserve"> short reads</w:t>
      </w:r>
      <w:r w:rsidR="00673714" w:rsidRPr="00137BDB">
        <w:rPr>
          <w:lang w:val="en-IE"/>
        </w:rPr>
        <w:t xml:space="preserve"> and so</w:t>
      </w:r>
      <w:r w:rsidRPr="00137BDB">
        <w:rPr>
          <w:lang w:val="en-IE"/>
        </w:rPr>
        <w:t xml:space="preserve"> have widely </w:t>
      </w:r>
      <w:r w:rsidR="00673714" w:rsidRPr="00137BDB">
        <w:rPr>
          <w:lang w:val="en-IE"/>
        </w:rPr>
        <w:t xml:space="preserve">accepted </w:t>
      </w:r>
      <w:r w:rsidRPr="00137BDB">
        <w:rPr>
          <w:lang w:val="en-IE"/>
        </w:rPr>
        <w:t xml:space="preserve">limitations in the </w:t>
      </w:r>
      <w:r w:rsidRPr="00137BDB">
        <w:rPr>
          <w:i/>
          <w:lang w:val="en-IE"/>
        </w:rPr>
        <w:t>de novo</w:t>
      </w:r>
      <w:r w:rsidRPr="00137BDB">
        <w:rPr>
          <w:lang w:val="en-IE"/>
        </w:rPr>
        <w:t xml:space="preserve"> assembly of new genomes. In this context, a third generation of sequencing methodology producing longer read lengths but lower throughput, provides a </w:t>
      </w:r>
      <w:r w:rsidR="00673714" w:rsidRPr="00137BDB">
        <w:rPr>
          <w:lang w:val="en-IE"/>
        </w:rPr>
        <w:t xml:space="preserve">means </w:t>
      </w:r>
      <w:r w:rsidRPr="00137BDB">
        <w:rPr>
          <w:lang w:val="en-IE"/>
        </w:rPr>
        <w:t xml:space="preserve">to increase the resolution of </w:t>
      </w:r>
      <w:r w:rsidRPr="008D23F1">
        <w:rPr>
          <w:strike/>
          <w:highlight w:val="yellow"/>
          <w:lang w:val="en-IE"/>
        </w:rPr>
        <w:t>assembly of</w:t>
      </w:r>
      <w:r w:rsidRPr="00137BDB">
        <w:rPr>
          <w:lang w:val="en-IE"/>
        </w:rPr>
        <w:t xml:space="preserve"> the </w:t>
      </w:r>
      <w:proofErr w:type="spellStart"/>
      <w:r w:rsidRPr="008D23F1">
        <w:rPr>
          <w:strike/>
          <w:highlight w:val="yellow"/>
          <w:lang w:val="en-IE"/>
        </w:rPr>
        <w:t>read</w:t>
      </w:r>
      <w:r w:rsidR="00F3658E" w:rsidRPr="008D23F1">
        <w:rPr>
          <w:highlight w:val="yellow"/>
          <w:u w:val="double"/>
          <w:lang w:val="en-IE"/>
        </w:rPr>
        <w:t>genome</w:t>
      </w:r>
      <w:proofErr w:type="spellEnd"/>
      <w:r w:rsidR="00F3658E" w:rsidRPr="008D23F1">
        <w:rPr>
          <w:highlight w:val="yellow"/>
          <w:u w:val="double"/>
          <w:lang w:val="en-IE"/>
        </w:rPr>
        <w:t xml:space="preserve"> assembly</w:t>
      </w:r>
      <w:r w:rsidRPr="00137BDB">
        <w:rPr>
          <w:lang w:val="en-IE"/>
        </w:rPr>
        <w:t xml:space="preserve">, thus enabling </w:t>
      </w:r>
      <w:r w:rsidR="00673714" w:rsidRPr="00137BDB">
        <w:rPr>
          <w:lang w:val="en-IE"/>
        </w:rPr>
        <w:t xml:space="preserve">more </w:t>
      </w:r>
      <w:r w:rsidRPr="00137BDB">
        <w:rPr>
          <w:lang w:val="en-IE"/>
        </w:rPr>
        <w:t xml:space="preserve">efficient </w:t>
      </w:r>
      <w:r w:rsidRPr="00137BDB">
        <w:rPr>
          <w:i/>
          <w:lang w:val="en-IE"/>
        </w:rPr>
        <w:t>de novo</w:t>
      </w:r>
      <w:r w:rsidRPr="00137BDB">
        <w:rPr>
          <w:lang w:val="en-IE"/>
        </w:rPr>
        <w:t xml:space="preserve"> sequencing of microbial genomes (Levy &amp; Myers, 2016). At present, portable devices in a </w:t>
      </w:r>
      <w:r w:rsidRPr="00F011DE">
        <w:rPr>
          <w:strike/>
          <w:highlight w:val="yellow"/>
          <w:lang w:val="en-IE"/>
        </w:rPr>
        <w:t>pen</w:t>
      </w:r>
      <w:r w:rsidR="00F011DE" w:rsidRPr="00F011DE">
        <w:rPr>
          <w:strike/>
          <w:highlight w:val="yellow"/>
          <w:lang w:val="en-IE"/>
        </w:rPr>
        <w:t xml:space="preserve"> </w:t>
      </w:r>
      <w:r w:rsidR="006F7F5C" w:rsidRPr="00F011DE">
        <w:rPr>
          <w:highlight w:val="yellow"/>
          <w:u w:val="double"/>
          <w:lang w:val="en-IE"/>
        </w:rPr>
        <w:t>flash</w:t>
      </w:r>
      <w:r w:rsidRPr="00137BDB">
        <w:rPr>
          <w:lang w:val="en-IE"/>
        </w:rPr>
        <w:t>-drive format are available and can produce reads of 5–50 kb (</w:t>
      </w:r>
      <w:proofErr w:type="spellStart"/>
      <w:r w:rsidRPr="00137BDB">
        <w:rPr>
          <w:lang w:val="en-IE"/>
        </w:rPr>
        <w:t>Granberg</w:t>
      </w:r>
      <w:proofErr w:type="spellEnd"/>
      <w:r w:rsidRPr="00137BDB">
        <w:rPr>
          <w:lang w:val="en-IE"/>
        </w:rPr>
        <w:t xml:space="preserve"> </w:t>
      </w:r>
      <w:r w:rsidRPr="00137BDB">
        <w:rPr>
          <w:i/>
          <w:lang w:val="en-IE"/>
        </w:rPr>
        <w:t>et al.,</w:t>
      </w:r>
      <w:r w:rsidRPr="00137BDB">
        <w:rPr>
          <w:lang w:val="en-IE"/>
        </w:rPr>
        <w:t xml:space="preserve"> 2016). Although the error rate of these instruments, </w:t>
      </w:r>
      <w:r w:rsidRPr="00F011DE">
        <w:rPr>
          <w:strike/>
          <w:highlight w:val="yellow"/>
          <w:lang w:val="en-IE"/>
        </w:rPr>
        <w:t>5–50</w:t>
      </w:r>
      <w:r w:rsidR="00F011DE" w:rsidRPr="00F011DE">
        <w:rPr>
          <w:strike/>
          <w:highlight w:val="yellow"/>
          <w:lang w:val="en-IE"/>
        </w:rPr>
        <w:t xml:space="preserve"> </w:t>
      </w:r>
      <w:r w:rsidR="00F011DE" w:rsidRPr="00F011DE">
        <w:rPr>
          <w:highlight w:val="yellow"/>
          <w:u w:val="double"/>
          <w:lang w:val="en-IE"/>
        </w:rPr>
        <w:t>5–</w:t>
      </w:r>
      <w:r w:rsidR="00BF7688" w:rsidRPr="00F011DE">
        <w:rPr>
          <w:highlight w:val="yellow"/>
          <w:u w:val="double"/>
          <w:lang w:val="en-IE"/>
        </w:rPr>
        <w:t>20</w:t>
      </w:r>
      <w:r w:rsidRPr="00137BDB">
        <w:rPr>
          <w:lang w:val="en-IE"/>
        </w:rPr>
        <w:t xml:space="preserve">%, looks very high, the hybrid assembly of short reads from second generation sequencing platforms facilitates the </w:t>
      </w:r>
      <w:r w:rsidRPr="00137BDB">
        <w:rPr>
          <w:i/>
          <w:lang w:val="en-IE"/>
        </w:rPr>
        <w:t>de novo</w:t>
      </w:r>
      <w:r w:rsidRPr="00137BDB">
        <w:rPr>
          <w:lang w:val="en-IE"/>
        </w:rPr>
        <w:t xml:space="preserve"> assembly of novel microbial genomes. Today, a common technology applied by the portable sequencing devices relies on the principles of nanopore sequencing, which is based on measuring changes in electrical properties as the DNA molecule traverses </w:t>
      </w:r>
      <w:r w:rsidR="00927ED1">
        <w:rPr>
          <w:lang w:val="en-IE"/>
        </w:rPr>
        <w:t xml:space="preserve">a </w:t>
      </w:r>
      <w:r w:rsidRPr="00137BDB">
        <w:rPr>
          <w:lang w:val="en-IE"/>
        </w:rPr>
        <w:t>pore. The</w:t>
      </w:r>
      <w:r w:rsidR="00673714" w:rsidRPr="00137BDB">
        <w:rPr>
          <w:lang w:val="en-IE"/>
        </w:rPr>
        <w:t>se</w:t>
      </w:r>
      <w:r w:rsidRPr="00137BDB">
        <w:rPr>
          <w:lang w:val="en-IE"/>
        </w:rPr>
        <w:t xml:space="preserve"> electrical changes are then used to identify the exact DNA base going through the pore.</w:t>
      </w:r>
    </w:p>
    <w:p w14:paraId="120C4754" w14:textId="40822052" w:rsidR="00B85885" w:rsidRPr="00137BDB" w:rsidRDefault="00634239" w:rsidP="00634239">
      <w:pPr>
        <w:pStyle w:val="11"/>
        <w:rPr>
          <w:lang w:val="en-IE"/>
        </w:rPr>
      </w:pPr>
      <w:r w:rsidRPr="00137BDB">
        <w:rPr>
          <w:lang w:val="en-IE"/>
        </w:rPr>
        <w:t>5.2.</w:t>
      </w:r>
      <w:r w:rsidRPr="00137BDB">
        <w:rPr>
          <w:lang w:val="en-IE"/>
        </w:rPr>
        <w:tab/>
      </w:r>
      <w:proofErr w:type="spellStart"/>
      <w:r w:rsidR="00B85885" w:rsidRPr="00137BDB">
        <w:rPr>
          <w:lang w:val="en-IE"/>
        </w:rPr>
        <w:t>Multilocus</w:t>
      </w:r>
      <w:proofErr w:type="spellEnd"/>
      <w:r w:rsidR="00B85885" w:rsidRPr="00137BDB">
        <w:rPr>
          <w:lang w:val="en-IE"/>
        </w:rPr>
        <w:t xml:space="preserve"> </w:t>
      </w:r>
      <w:r w:rsidR="00CF6A5B" w:rsidRPr="00137BDB">
        <w:rPr>
          <w:lang w:val="en-IE"/>
        </w:rPr>
        <w:t>sequence typing</w:t>
      </w:r>
    </w:p>
    <w:p w14:paraId="23DEA3BE" w14:textId="7EAB4679" w:rsidR="00DB69C8" w:rsidRPr="00137BDB" w:rsidRDefault="00DB69C8" w:rsidP="00634239">
      <w:pPr>
        <w:pStyle w:val="11Para"/>
        <w:rPr>
          <w:lang w:val="en-IE"/>
        </w:rPr>
      </w:pPr>
      <w:proofErr w:type="spellStart"/>
      <w:r w:rsidRPr="00137BDB">
        <w:rPr>
          <w:lang w:val="en-IE"/>
        </w:rPr>
        <w:lastRenderedPageBreak/>
        <w:t>Multilocus</w:t>
      </w:r>
      <w:proofErr w:type="spellEnd"/>
      <w:r w:rsidR="00C216B9" w:rsidRPr="00137BDB">
        <w:rPr>
          <w:lang w:val="en-IE"/>
        </w:rPr>
        <w:t xml:space="preserve"> sequence typing (MLST) is a </w:t>
      </w:r>
      <w:r w:rsidR="00CD25D4" w:rsidRPr="00137BDB">
        <w:rPr>
          <w:lang w:val="en-IE"/>
        </w:rPr>
        <w:t>method</w:t>
      </w:r>
      <w:r w:rsidR="00C216B9" w:rsidRPr="00137BDB">
        <w:rPr>
          <w:lang w:val="en-IE"/>
        </w:rPr>
        <w:t xml:space="preserve"> of sequencing </w:t>
      </w:r>
      <w:r w:rsidR="00CD25D4" w:rsidRPr="00137BDB">
        <w:rPr>
          <w:lang w:val="en-IE"/>
        </w:rPr>
        <w:t xml:space="preserve">used </w:t>
      </w:r>
      <w:r w:rsidR="00C216B9" w:rsidRPr="00137BDB">
        <w:rPr>
          <w:lang w:val="en-IE"/>
        </w:rPr>
        <w:t xml:space="preserve">in pathogen typing and epidemiological studies. </w:t>
      </w:r>
      <w:r w:rsidR="00CD25D4" w:rsidRPr="00137BDB">
        <w:rPr>
          <w:lang w:val="en-IE"/>
        </w:rPr>
        <w:t>Using</w:t>
      </w:r>
      <w:r w:rsidR="00C216B9" w:rsidRPr="00137BDB">
        <w:rPr>
          <w:lang w:val="en-IE"/>
        </w:rPr>
        <w:t xml:space="preserve"> this approach, fragments of </w:t>
      </w:r>
      <w:proofErr w:type="gramStart"/>
      <w:r w:rsidR="00110C0C" w:rsidRPr="00F011DE">
        <w:rPr>
          <w:highlight w:val="yellow"/>
          <w:u w:val="double"/>
          <w:lang w:val="en-IE"/>
        </w:rPr>
        <w:t>a number of</w:t>
      </w:r>
      <w:proofErr w:type="gramEnd"/>
      <w:r w:rsidR="00F011DE" w:rsidRPr="00F011DE">
        <w:rPr>
          <w:highlight w:val="yellow"/>
          <w:lang w:val="en-IE"/>
        </w:rPr>
        <w:t xml:space="preserve"> </w:t>
      </w:r>
      <w:r w:rsidR="007866FE" w:rsidRPr="00F011DE">
        <w:rPr>
          <w:strike/>
          <w:highlight w:val="yellow"/>
          <w:lang w:val="en-IE"/>
        </w:rPr>
        <w:t>seven</w:t>
      </w:r>
      <w:r w:rsidR="00C216B9" w:rsidRPr="00F011DE">
        <w:rPr>
          <w:strike/>
          <w:highlight w:val="yellow"/>
          <w:lang w:val="en-IE"/>
        </w:rPr>
        <w:t xml:space="preserve"> to </w:t>
      </w:r>
      <w:r w:rsidR="007866FE" w:rsidRPr="00F011DE">
        <w:rPr>
          <w:strike/>
          <w:highlight w:val="yellow"/>
          <w:lang w:val="en-IE"/>
        </w:rPr>
        <w:t>eight</w:t>
      </w:r>
      <w:r w:rsidR="00C216B9" w:rsidRPr="00F011DE">
        <w:rPr>
          <w:strike/>
          <w:highlight w:val="yellow"/>
          <w:lang w:val="en-IE"/>
        </w:rPr>
        <w:t xml:space="preserve"> housekeeping</w:t>
      </w:r>
      <w:r w:rsidR="00C216B9" w:rsidRPr="00137BDB">
        <w:rPr>
          <w:lang w:val="en-IE"/>
        </w:rPr>
        <w:t xml:space="preserve"> gene</w:t>
      </w:r>
      <w:r w:rsidR="00C216B9" w:rsidRPr="00F011DE">
        <w:rPr>
          <w:strike/>
          <w:highlight w:val="yellow"/>
          <w:lang w:val="en-IE"/>
        </w:rPr>
        <w:t>s</w:t>
      </w:r>
      <w:r w:rsidR="00DB05E5">
        <w:rPr>
          <w:lang w:val="en-IE"/>
        </w:rPr>
        <w:t xml:space="preserve"> </w:t>
      </w:r>
      <w:r w:rsidR="00DB05E5" w:rsidRPr="00F011DE">
        <w:rPr>
          <w:highlight w:val="yellow"/>
          <w:u w:val="double"/>
          <w:lang w:val="en-IE"/>
        </w:rPr>
        <w:t>targets</w:t>
      </w:r>
      <w:r w:rsidR="00C216B9" w:rsidRPr="00137BDB">
        <w:rPr>
          <w:lang w:val="en-IE"/>
        </w:rPr>
        <w:t xml:space="preserve"> are amplified by PCR and sequenced. For each locus, unique alleles are assigned arbitrary numbers and</w:t>
      </w:r>
      <w:r w:rsidR="00CD25D4" w:rsidRPr="00137BDB">
        <w:rPr>
          <w:lang w:val="en-IE"/>
        </w:rPr>
        <w:t>,</w:t>
      </w:r>
      <w:r w:rsidR="00C216B9" w:rsidRPr="00137BDB">
        <w:rPr>
          <w:lang w:val="en-IE"/>
        </w:rPr>
        <w:t xml:space="preserve"> based on the allelic profile, the sequence type is determined. Most MLST methods </w:t>
      </w:r>
      <w:r w:rsidR="007866FE" w:rsidRPr="00137BDB">
        <w:rPr>
          <w:lang w:val="en-IE"/>
        </w:rPr>
        <w:t xml:space="preserve">give </w:t>
      </w:r>
      <w:r w:rsidR="00C216B9" w:rsidRPr="00137BDB">
        <w:rPr>
          <w:lang w:val="en-IE"/>
        </w:rPr>
        <w:t>highly reproducible results due to the international harmonisa</w:t>
      </w:r>
      <w:r w:rsidR="00E12448" w:rsidRPr="00137BDB">
        <w:rPr>
          <w:lang w:val="en-IE"/>
        </w:rPr>
        <w:t>t</w:t>
      </w:r>
      <w:r w:rsidR="00C216B9" w:rsidRPr="00137BDB">
        <w:rPr>
          <w:lang w:val="en-IE"/>
        </w:rPr>
        <w:t>ion of the nomenclatures</w:t>
      </w:r>
      <w:r w:rsidR="00CD25D4" w:rsidRPr="00137BDB">
        <w:rPr>
          <w:lang w:val="en-IE"/>
        </w:rPr>
        <w:t xml:space="preserve">; </w:t>
      </w:r>
      <w:r w:rsidR="007866FE" w:rsidRPr="00137BDB">
        <w:rPr>
          <w:lang w:val="en-IE"/>
        </w:rPr>
        <w:t>allele</w:t>
      </w:r>
      <w:r w:rsidR="008620C8" w:rsidRPr="00137BDB">
        <w:rPr>
          <w:lang w:val="en-IE"/>
        </w:rPr>
        <w:t xml:space="preserve"> sequences and profiles are available in large central databases with companion on-line analysis tools. </w:t>
      </w:r>
    </w:p>
    <w:p w14:paraId="61872894" w14:textId="4F9F2E7B" w:rsidR="00610E17" w:rsidRPr="00137BDB" w:rsidRDefault="00634239" w:rsidP="00634239">
      <w:pPr>
        <w:pStyle w:val="1"/>
        <w:rPr>
          <w:lang w:val="en-IE" w:eastAsia="en-US"/>
        </w:rPr>
      </w:pPr>
      <w:r w:rsidRPr="00137BDB">
        <w:rPr>
          <w:lang w:val="en-IE" w:eastAsia="en-US"/>
        </w:rPr>
        <w:t>6.</w:t>
      </w:r>
      <w:r w:rsidRPr="00137BDB">
        <w:rPr>
          <w:lang w:val="en-IE" w:eastAsia="en-US"/>
        </w:rPr>
        <w:tab/>
      </w:r>
      <w:r w:rsidR="00610E17" w:rsidRPr="00137BDB">
        <w:rPr>
          <w:lang w:val="en-IE" w:eastAsia="en-US"/>
        </w:rPr>
        <w:t>Metagenomics</w:t>
      </w:r>
    </w:p>
    <w:p w14:paraId="229ACAA0" w14:textId="6D64D889" w:rsidR="0067459F" w:rsidRPr="00137BDB" w:rsidRDefault="00592D57" w:rsidP="00634239">
      <w:pPr>
        <w:pStyle w:val="para1"/>
        <w:rPr>
          <w:lang w:val="en-IE"/>
        </w:rPr>
      </w:pPr>
      <w:r w:rsidRPr="00137BDB">
        <w:rPr>
          <w:lang w:val="en-IE" w:eastAsia="en-US"/>
        </w:rPr>
        <w:t xml:space="preserve">Metagenomics refers to culture-independent applications of </w:t>
      </w:r>
      <w:r w:rsidR="00AA196C" w:rsidRPr="00137BDB">
        <w:rPr>
          <w:lang w:val="en-IE" w:eastAsia="en-US"/>
        </w:rPr>
        <w:t>HT</w:t>
      </w:r>
      <w:r w:rsidRPr="00137BDB">
        <w:rPr>
          <w:lang w:val="en-IE" w:eastAsia="en-US"/>
        </w:rPr>
        <w:t xml:space="preserve">S for investigating the complete viral and microbial genetic composition </w:t>
      </w:r>
      <w:r w:rsidR="0067459F" w:rsidRPr="00137BDB">
        <w:rPr>
          <w:lang w:val="en-IE" w:eastAsia="en-GB"/>
        </w:rPr>
        <w:t xml:space="preserve">(microbiome) </w:t>
      </w:r>
      <w:r w:rsidRPr="00137BDB">
        <w:rPr>
          <w:lang w:val="en-IE" w:eastAsia="en-US"/>
        </w:rPr>
        <w:t>of samples</w:t>
      </w:r>
      <w:r w:rsidR="0067459F" w:rsidRPr="00137BDB">
        <w:rPr>
          <w:lang w:val="en-IE" w:eastAsia="en-US"/>
        </w:rPr>
        <w:t xml:space="preserve"> </w:t>
      </w:r>
      <w:r w:rsidR="0067459F" w:rsidRPr="00137BDB">
        <w:rPr>
          <w:lang w:val="en-IE" w:eastAsia="en-GB"/>
        </w:rPr>
        <w:t>(</w:t>
      </w:r>
      <w:proofErr w:type="spellStart"/>
      <w:r w:rsidR="0067459F" w:rsidRPr="00137BDB">
        <w:rPr>
          <w:lang w:val="en-IE" w:eastAsia="en-GB"/>
        </w:rPr>
        <w:t>Bexfield</w:t>
      </w:r>
      <w:proofErr w:type="spellEnd"/>
      <w:r w:rsidR="0067459F" w:rsidRPr="00137BDB">
        <w:rPr>
          <w:lang w:val="en-IE" w:eastAsia="en-GB"/>
        </w:rPr>
        <w:t xml:space="preserve"> &amp; Kellam, 2011)</w:t>
      </w:r>
      <w:r w:rsidR="00A54C50" w:rsidRPr="00137BDB">
        <w:rPr>
          <w:lang w:val="en-IE" w:eastAsia="en-US"/>
        </w:rPr>
        <w:t xml:space="preserve">. </w:t>
      </w:r>
      <w:r w:rsidR="001142E4" w:rsidRPr="00137BDB">
        <w:rPr>
          <w:lang w:val="en-IE"/>
        </w:rPr>
        <w:t xml:space="preserve">Significantly, it is an unbiased approach as organisms are not selected </w:t>
      </w:r>
      <w:proofErr w:type="gramStart"/>
      <w:r w:rsidR="00CD25D4" w:rsidRPr="00F011DE">
        <w:rPr>
          <w:strike/>
          <w:highlight w:val="yellow"/>
          <w:lang w:val="en-IE"/>
        </w:rPr>
        <w:t>as a consequence of</w:t>
      </w:r>
      <w:proofErr w:type="gramEnd"/>
      <w:r w:rsidR="001142E4" w:rsidRPr="00F011DE">
        <w:rPr>
          <w:strike/>
          <w:highlight w:val="yellow"/>
          <w:lang w:val="en-IE"/>
        </w:rPr>
        <w:t xml:space="preserve"> </w:t>
      </w:r>
      <w:r w:rsidR="008B0E57" w:rsidRPr="00F011DE">
        <w:rPr>
          <w:highlight w:val="yellow"/>
          <w:u w:val="double"/>
          <w:lang w:val="en-IE"/>
        </w:rPr>
        <w:t>by</w:t>
      </w:r>
      <w:r w:rsidR="008B0E57">
        <w:rPr>
          <w:lang w:val="en-IE"/>
        </w:rPr>
        <w:t xml:space="preserve"> </w:t>
      </w:r>
      <w:r w:rsidR="001142E4" w:rsidRPr="00137BDB">
        <w:rPr>
          <w:lang w:val="en-IE"/>
        </w:rPr>
        <w:t xml:space="preserve">favourable culture methods (or deselected </w:t>
      </w:r>
      <w:r w:rsidR="00CD25D4" w:rsidRPr="00137BDB">
        <w:rPr>
          <w:lang w:val="en-IE"/>
        </w:rPr>
        <w:t>by</w:t>
      </w:r>
      <w:r w:rsidR="001142E4" w:rsidRPr="00137BDB">
        <w:rPr>
          <w:lang w:val="en-IE"/>
        </w:rPr>
        <w:t xml:space="preserve"> unfavourable </w:t>
      </w:r>
      <w:r w:rsidR="00CD25D4" w:rsidRPr="00137BDB">
        <w:rPr>
          <w:lang w:val="en-IE"/>
        </w:rPr>
        <w:t>conditions</w:t>
      </w:r>
      <w:r w:rsidR="001142E4" w:rsidRPr="00137BDB">
        <w:rPr>
          <w:lang w:val="en-IE"/>
        </w:rPr>
        <w:t xml:space="preserve">) and does not require prior knowledge. </w:t>
      </w:r>
      <w:r w:rsidR="004A5561" w:rsidRPr="00137BDB">
        <w:rPr>
          <w:lang w:val="en-IE"/>
        </w:rPr>
        <w:t>I</w:t>
      </w:r>
      <w:r w:rsidR="005E7A9A" w:rsidRPr="00137BDB">
        <w:rPr>
          <w:lang w:val="en-IE"/>
        </w:rPr>
        <w:t>t is important to consider that</w:t>
      </w:r>
      <w:r w:rsidR="001142E4" w:rsidRPr="00137BDB">
        <w:rPr>
          <w:lang w:val="en-IE"/>
        </w:rPr>
        <w:t xml:space="preserve"> without targeted amplification</w:t>
      </w:r>
      <w:r w:rsidR="00C0413F" w:rsidRPr="00137BDB">
        <w:rPr>
          <w:lang w:val="en-IE"/>
        </w:rPr>
        <w:t xml:space="preserve">, </w:t>
      </w:r>
      <w:r w:rsidR="005E7A9A" w:rsidRPr="00137BDB">
        <w:rPr>
          <w:lang w:val="en-IE"/>
        </w:rPr>
        <w:t xml:space="preserve">the </w:t>
      </w:r>
      <w:r w:rsidR="00A502F5" w:rsidRPr="00137BDB">
        <w:rPr>
          <w:lang w:val="en-IE"/>
        </w:rPr>
        <w:t>metagenomic technologies are</w:t>
      </w:r>
      <w:r w:rsidR="001142E4" w:rsidRPr="00137BDB">
        <w:rPr>
          <w:lang w:val="en-IE"/>
        </w:rPr>
        <w:t xml:space="preserve"> </w:t>
      </w:r>
      <w:r w:rsidR="00CD25D4" w:rsidRPr="00137BDB">
        <w:rPr>
          <w:lang w:val="en-IE"/>
        </w:rPr>
        <w:t>less</w:t>
      </w:r>
      <w:r w:rsidR="001142E4" w:rsidRPr="00137BDB">
        <w:rPr>
          <w:lang w:val="en-IE"/>
        </w:rPr>
        <w:t xml:space="preserve"> sensitive </w:t>
      </w:r>
      <w:r w:rsidR="00CD25D4" w:rsidRPr="00137BDB">
        <w:rPr>
          <w:lang w:val="en-IE"/>
        </w:rPr>
        <w:t>for</w:t>
      </w:r>
      <w:r w:rsidR="00C0413F" w:rsidRPr="00137BDB">
        <w:rPr>
          <w:lang w:val="en-IE"/>
        </w:rPr>
        <w:t xml:space="preserve"> pathogen-detection </w:t>
      </w:r>
      <w:r w:rsidR="00CD25D4" w:rsidRPr="00137BDB">
        <w:rPr>
          <w:lang w:val="en-IE"/>
        </w:rPr>
        <w:t xml:space="preserve">compared </w:t>
      </w:r>
      <w:r w:rsidR="00052794">
        <w:rPr>
          <w:lang w:val="en-IE"/>
        </w:rPr>
        <w:t>with</w:t>
      </w:r>
      <w:r w:rsidR="001142E4" w:rsidRPr="00137BDB">
        <w:rPr>
          <w:lang w:val="en-IE"/>
        </w:rPr>
        <w:t xml:space="preserve"> PC</w:t>
      </w:r>
      <w:r w:rsidR="00A502F5" w:rsidRPr="00137BDB">
        <w:rPr>
          <w:lang w:val="en-IE"/>
        </w:rPr>
        <w:t>R</w:t>
      </w:r>
      <w:r w:rsidR="001B54CE" w:rsidRPr="00137BDB">
        <w:rPr>
          <w:lang w:val="en-IE"/>
        </w:rPr>
        <w:t>-based methods</w:t>
      </w:r>
      <w:r w:rsidR="00C0413F" w:rsidRPr="00137BDB">
        <w:rPr>
          <w:lang w:val="en-IE"/>
        </w:rPr>
        <w:t xml:space="preserve">. However, </w:t>
      </w:r>
      <w:r w:rsidR="00A502F5" w:rsidRPr="00137BDB">
        <w:rPr>
          <w:lang w:val="en-IE"/>
        </w:rPr>
        <w:t xml:space="preserve">they are </w:t>
      </w:r>
      <w:r w:rsidR="001B54CE" w:rsidRPr="00137BDB">
        <w:rPr>
          <w:lang w:val="en-IE"/>
        </w:rPr>
        <w:t>be</w:t>
      </w:r>
      <w:r w:rsidR="00CD25D4" w:rsidRPr="00137BDB">
        <w:rPr>
          <w:lang w:val="en-IE"/>
        </w:rPr>
        <w:t>i</w:t>
      </w:r>
      <w:r w:rsidR="001B54CE" w:rsidRPr="00137BDB">
        <w:rPr>
          <w:lang w:val="en-IE"/>
        </w:rPr>
        <w:t>ng</w:t>
      </w:r>
      <w:r w:rsidR="00A502F5" w:rsidRPr="00137BDB">
        <w:rPr>
          <w:lang w:val="en-IE"/>
        </w:rPr>
        <w:t xml:space="preserve"> used</w:t>
      </w:r>
      <w:r w:rsidR="00C0413F" w:rsidRPr="00137BDB">
        <w:rPr>
          <w:lang w:val="en-IE"/>
        </w:rPr>
        <w:t xml:space="preserve"> more frequently</w:t>
      </w:r>
      <w:r w:rsidR="00A502F5" w:rsidRPr="00137BDB">
        <w:rPr>
          <w:lang w:val="en-IE"/>
        </w:rPr>
        <w:t xml:space="preserve"> in diagnostic laboratories, because</w:t>
      </w:r>
      <w:r w:rsidR="00CD25D4" w:rsidRPr="00137BDB">
        <w:rPr>
          <w:lang w:val="en-IE"/>
        </w:rPr>
        <w:t>,</w:t>
      </w:r>
      <w:r w:rsidR="00A502F5" w:rsidRPr="00137BDB">
        <w:rPr>
          <w:lang w:val="en-IE"/>
        </w:rPr>
        <w:t xml:space="preserve"> by detecting a wide range of infectious agents </w:t>
      </w:r>
      <w:r w:rsidR="001B54CE" w:rsidRPr="00137BDB">
        <w:rPr>
          <w:lang w:val="en-IE"/>
        </w:rPr>
        <w:t>simultaneously</w:t>
      </w:r>
      <w:r w:rsidR="00A502F5" w:rsidRPr="00137BDB">
        <w:rPr>
          <w:lang w:val="en-IE"/>
        </w:rPr>
        <w:t xml:space="preserve">, they </w:t>
      </w:r>
      <w:r w:rsidR="00CD25D4" w:rsidRPr="00137BDB">
        <w:rPr>
          <w:lang w:val="en-IE"/>
        </w:rPr>
        <w:t>are</w:t>
      </w:r>
      <w:r w:rsidR="00A502F5" w:rsidRPr="00137BDB">
        <w:rPr>
          <w:lang w:val="en-IE"/>
        </w:rPr>
        <w:t xml:space="preserve"> powe</w:t>
      </w:r>
      <w:r w:rsidR="00CD25D4" w:rsidRPr="00137BDB">
        <w:rPr>
          <w:lang w:val="en-IE"/>
        </w:rPr>
        <w:t>r</w:t>
      </w:r>
      <w:r w:rsidR="00A502F5" w:rsidRPr="00137BDB">
        <w:rPr>
          <w:lang w:val="en-IE"/>
        </w:rPr>
        <w:t xml:space="preserve">ful </w:t>
      </w:r>
      <w:r w:rsidR="00A502F5" w:rsidRPr="00F011DE">
        <w:rPr>
          <w:strike/>
          <w:highlight w:val="yellow"/>
          <w:lang w:val="en-IE"/>
        </w:rPr>
        <w:t>novel</w:t>
      </w:r>
      <w:r w:rsidR="00A502F5" w:rsidRPr="00F011DE">
        <w:rPr>
          <w:strike/>
          <w:lang w:val="en-IE"/>
        </w:rPr>
        <w:t xml:space="preserve"> </w:t>
      </w:r>
      <w:r w:rsidR="00A502F5" w:rsidRPr="00137BDB">
        <w:rPr>
          <w:lang w:val="en-IE"/>
        </w:rPr>
        <w:t>diagnostic tools.</w:t>
      </w:r>
      <w:r w:rsidR="001142E4" w:rsidRPr="00137BDB">
        <w:rPr>
          <w:lang w:val="en-IE"/>
        </w:rPr>
        <w:t xml:space="preserve"> </w:t>
      </w:r>
      <w:r w:rsidR="0067459F" w:rsidRPr="00137BDB">
        <w:rPr>
          <w:lang w:val="en-IE"/>
        </w:rPr>
        <w:t>These technologies have also made it possible to identify pathogens</w:t>
      </w:r>
      <w:r w:rsidR="001B54CE" w:rsidRPr="00137BDB">
        <w:rPr>
          <w:lang w:val="en-IE"/>
        </w:rPr>
        <w:t xml:space="preserve"> more rapidly, </w:t>
      </w:r>
      <w:r w:rsidR="00CD25D4" w:rsidRPr="00137BDB">
        <w:rPr>
          <w:lang w:val="en-IE"/>
        </w:rPr>
        <w:t xml:space="preserve">including </w:t>
      </w:r>
      <w:r w:rsidR="001B54CE" w:rsidRPr="00137BDB">
        <w:rPr>
          <w:lang w:val="en-IE"/>
        </w:rPr>
        <w:t>pathogens</w:t>
      </w:r>
      <w:r w:rsidR="0067459F" w:rsidRPr="00137BDB">
        <w:rPr>
          <w:lang w:val="en-IE"/>
        </w:rPr>
        <w:t xml:space="preserve"> that </w:t>
      </w:r>
      <w:r w:rsidR="00CD25D4" w:rsidRPr="00137BDB">
        <w:rPr>
          <w:lang w:val="en-IE"/>
        </w:rPr>
        <w:t>can</w:t>
      </w:r>
      <w:r w:rsidR="001B54CE" w:rsidRPr="00137BDB">
        <w:rPr>
          <w:lang w:val="en-IE"/>
        </w:rPr>
        <w:t xml:space="preserve"> be </w:t>
      </w:r>
      <w:r w:rsidR="0067459F" w:rsidRPr="00137BDB">
        <w:rPr>
          <w:lang w:val="en-IE"/>
        </w:rPr>
        <w:t xml:space="preserve">difficult to </w:t>
      </w:r>
      <w:r w:rsidR="001B54CE" w:rsidRPr="00137BDB">
        <w:rPr>
          <w:lang w:val="en-IE"/>
        </w:rPr>
        <w:t xml:space="preserve">identify by </w:t>
      </w:r>
      <w:r w:rsidR="0067459F" w:rsidRPr="00137BDB">
        <w:rPr>
          <w:lang w:val="en-IE"/>
        </w:rPr>
        <w:t>cultivat</w:t>
      </w:r>
      <w:r w:rsidR="001B54CE" w:rsidRPr="00137BDB">
        <w:rPr>
          <w:lang w:val="en-IE"/>
        </w:rPr>
        <w:t>ion</w:t>
      </w:r>
      <w:r w:rsidR="0067459F" w:rsidRPr="00137BDB">
        <w:rPr>
          <w:lang w:val="en-IE"/>
        </w:rPr>
        <w:t xml:space="preserve"> </w:t>
      </w:r>
      <w:r w:rsidR="0067459F" w:rsidRPr="00137BDB">
        <w:rPr>
          <w:i/>
          <w:lang w:val="en-IE"/>
        </w:rPr>
        <w:t>in vitro</w:t>
      </w:r>
      <w:r w:rsidR="0067459F" w:rsidRPr="00137BDB">
        <w:rPr>
          <w:lang w:val="en-IE"/>
        </w:rPr>
        <w:t xml:space="preserve"> (</w:t>
      </w:r>
      <w:r w:rsidR="00F011DE" w:rsidRPr="00F011DE">
        <w:rPr>
          <w:highlight w:val="yellow"/>
          <w:u w:val="double"/>
          <w:lang w:val="en-IE"/>
        </w:rPr>
        <w:t xml:space="preserve">Hoper </w:t>
      </w:r>
      <w:r w:rsidR="00F011DE" w:rsidRPr="00F011DE">
        <w:rPr>
          <w:i/>
          <w:iCs/>
          <w:highlight w:val="yellow"/>
          <w:u w:val="double"/>
          <w:lang w:val="en-IE"/>
        </w:rPr>
        <w:t>et al.,</w:t>
      </w:r>
      <w:r w:rsidR="00F011DE" w:rsidRPr="00F011DE">
        <w:rPr>
          <w:highlight w:val="yellow"/>
          <w:u w:val="double"/>
          <w:lang w:val="en-IE"/>
        </w:rPr>
        <w:t xml:space="preserve"> 2017</w:t>
      </w:r>
      <w:r w:rsidR="00F011DE" w:rsidRPr="00F011DE">
        <w:rPr>
          <w:strike/>
          <w:highlight w:val="yellow"/>
          <w:lang w:val="en-IE"/>
        </w:rPr>
        <w:t xml:space="preserve"> </w:t>
      </w:r>
      <w:proofErr w:type="spellStart"/>
      <w:r w:rsidR="0067459F" w:rsidRPr="00F011DE">
        <w:rPr>
          <w:strike/>
          <w:highlight w:val="yellow"/>
          <w:lang w:val="en-IE"/>
        </w:rPr>
        <w:t>Kunin</w:t>
      </w:r>
      <w:proofErr w:type="spellEnd"/>
      <w:r w:rsidR="0067459F" w:rsidRPr="00F011DE">
        <w:rPr>
          <w:strike/>
          <w:highlight w:val="yellow"/>
          <w:lang w:val="en-IE"/>
        </w:rPr>
        <w:t xml:space="preserve"> </w:t>
      </w:r>
      <w:r w:rsidR="0067459F" w:rsidRPr="00F011DE">
        <w:rPr>
          <w:i/>
          <w:strike/>
          <w:highlight w:val="yellow"/>
          <w:lang w:val="en-IE"/>
        </w:rPr>
        <w:t>et al.,</w:t>
      </w:r>
      <w:r w:rsidR="0067459F" w:rsidRPr="00F011DE">
        <w:rPr>
          <w:strike/>
          <w:highlight w:val="yellow"/>
          <w:lang w:val="en-IE"/>
        </w:rPr>
        <w:t xml:space="preserve"> 2008</w:t>
      </w:r>
      <w:r w:rsidR="0067459F" w:rsidRPr="00137BDB">
        <w:rPr>
          <w:lang w:val="en-IE"/>
        </w:rPr>
        <w:t xml:space="preserve">). </w:t>
      </w:r>
    </w:p>
    <w:p w14:paraId="6D2ECACC" w14:textId="1FD2DA9D" w:rsidR="002E2CFA" w:rsidRPr="00137BDB" w:rsidRDefault="001142E4" w:rsidP="00634239">
      <w:pPr>
        <w:pStyle w:val="para1"/>
        <w:rPr>
          <w:lang w:val="en-IE" w:eastAsia="en-GB"/>
        </w:rPr>
      </w:pPr>
      <w:r w:rsidRPr="00137BDB">
        <w:rPr>
          <w:lang w:val="en-IE"/>
        </w:rPr>
        <w:t xml:space="preserve">From </w:t>
      </w:r>
      <w:r w:rsidR="001B54CE" w:rsidRPr="00137BDB">
        <w:rPr>
          <w:lang w:val="en-IE"/>
        </w:rPr>
        <w:t xml:space="preserve">a </w:t>
      </w:r>
      <w:r w:rsidRPr="00137BDB">
        <w:rPr>
          <w:lang w:val="en-IE"/>
        </w:rPr>
        <w:t>diagnostic view</w:t>
      </w:r>
      <w:r w:rsidR="001B54CE" w:rsidRPr="00137BDB">
        <w:rPr>
          <w:lang w:val="en-IE"/>
        </w:rPr>
        <w:t>point</w:t>
      </w:r>
      <w:r w:rsidRPr="00137BDB">
        <w:rPr>
          <w:lang w:val="en-IE"/>
        </w:rPr>
        <w:t>, the capacity to detect a wide range of</w:t>
      </w:r>
      <w:r w:rsidR="00B34ED4" w:rsidRPr="00137BDB">
        <w:rPr>
          <w:lang w:val="en-IE"/>
        </w:rPr>
        <w:t xml:space="preserve"> </w:t>
      </w:r>
      <w:r w:rsidRPr="00137BDB">
        <w:rPr>
          <w:lang w:val="en-IE"/>
        </w:rPr>
        <w:t xml:space="preserve">infectious agents </w:t>
      </w:r>
      <w:r w:rsidR="00D67FED" w:rsidRPr="00137BDB">
        <w:rPr>
          <w:lang w:val="en-IE"/>
        </w:rPr>
        <w:t>simultaneously (</w:t>
      </w:r>
      <w:proofErr w:type="spellStart"/>
      <w:r w:rsidR="00D67FED" w:rsidRPr="00137BDB">
        <w:rPr>
          <w:lang w:val="en-IE"/>
        </w:rPr>
        <w:t>Belák</w:t>
      </w:r>
      <w:proofErr w:type="spellEnd"/>
      <w:r w:rsidR="00D67FED" w:rsidRPr="00137BDB">
        <w:rPr>
          <w:lang w:val="en-IE"/>
        </w:rPr>
        <w:t xml:space="preserve"> </w:t>
      </w:r>
      <w:r w:rsidR="00D67FED" w:rsidRPr="00137BDB">
        <w:rPr>
          <w:i/>
          <w:lang w:val="en-IE"/>
        </w:rPr>
        <w:t>et al</w:t>
      </w:r>
      <w:r w:rsidR="00D67FED" w:rsidRPr="00137BDB">
        <w:rPr>
          <w:lang w:val="en-IE"/>
        </w:rPr>
        <w:t>. 2013)</w:t>
      </w:r>
      <w:r w:rsidR="00C0413F" w:rsidRPr="00137BDB">
        <w:rPr>
          <w:lang w:val="en-IE"/>
        </w:rPr>
        <w:t xml:space="preserve"> is a </w:t>
      </w:r>
      <w:r w:rsidR="00CD25D4" w:rsidRPr="00137BDB">
        <w:rPr>
          <w:lang w:val="en-IE"/>
        </w:rPr>
        <w:t>significant</w:t>
      </w:r>
      <w:r w:rsidR="00C0413F" w:rsidRPr="00137BDB">
        <w:rPr>
          <w:lang w:val="en-IE"/>
        </w:rPr>
        <w:t xml:space="preserve"> advantage of metagenomic technologies. Some of the agents identified may be novel and</w:t>
      </w:r>
      <w:r w:rsidR="00B34ED4" w:rsidRPr="00137BDB">
        <w:rPr>
          <w:lang w:val="en-IE"/>
        </w:rPr>
        <w:t xml:space="preserve"> </w:t>
      </w:r>
      <w:r w:rsidR="00C0413F" w:rsidRPr="00137BDB">
        <w:rPr>
          <w:lang w:val="en-IE" w:eastAsia="en-US"/>
        </w:rPr>
        <w:t>m</w:t>
      </w:r>
      <w:r w:rsidR="00A502F5" w:rsidRPr="00137BDB">
        <w:rPr>
          <w:lang w:val="en-IE" w:eastAsia="en-US"/>
        </w:rPr>
        <w:t>etagenomic</w:t>
      </w:r>
      <w:r w:rsidR="00965BC2" w:rsidRPr="00137BDB">
        <w:rPr>
          <w:lang w:val="en-IE" w:eastAsia="en-US"/>
        </w:rPr>
        <w:t xml:space="preserve"> approaches</w:t>
      </w:r>
      <w:r w:rsidR="002E2CFA" w:rsidRPr="00137BDB">
        <w:rPr>
          <w:lang w:val="en-IE" w:eastAsia="en-US"/>
        </w:rPr>
        <w:t xml:space="preserve">, </w:t>
      </w:r>
      <w:r w:rsidR="00C0413F" w:rsidRPr="00137BDB">
        <w:rPr>
          <w:lang w:val="en-IE" w:eastAsia="en-US"/>
        </w:rPr>
        <w:t>accompanied by</w:t>
      </w:r>
      <w:r w:rsidR="002E2CFA" w:rsidRPr="00137BDB">
        <w:rPr>
          <w:lang w:val="en-IE" w:eastAsia="en-US"/>
        </w:rPr>
        <w:t xml:space="preserve"> bioinformatics,</w:t>
      </w:r>
      <w:r w:rsidR="00965BC2" w:rsidRPr="00137BDB">
        <w:rPr>
          <w:lang w:val="en-IE" w:eastAsia="en-US"/>
        </w:rPr>
        <w:t xml:space="preserve"> have led to the discovery of</w:t>
      </w:r>
      <w:r w:rsidR="00B34ED4" w:rsidRPr="00137BDB">
        <w:rPr>
          <w:lang w:val="en-IE" w:eastAsia="en-US"/>
        </w:rPr>
        <w:t xml:space="preserve"> </w:t>
      </w:r>
      <w:r w:rsidR="00AB5591" w:rsidRPr="00137BDB">
        <w:rPr>
          <w:lang w:val="en-IE" w:eastAsia="en-US"/>
        </w:rPr>
        <w:t xml:space="preserve">a high number of infectious agents, </w:t>
      </w:r>
      <w:r w:rsidR="00CD25D4" w:rsidRPr="00137BDB">
        <w:rPr>
          <w:lang w:val="en-IE" w:eastAsia="en-US"/>
        </w:rPr>
        <w:t>including</w:t>
      </w:r>
      <w:r w:rsidR="00AB5591" w:rsidRPr="00137BDB">
        <w:rPr>
          <w:lang w:val="en-IE" w:eastAsia="en-US"/>
        </w:rPr>
        <w:t xml:space="preserve"> </w:t>
      </w:r>
      <w:r w:rsidR="0033725E" w:rsidRPr="00137BDB">
        <w:rPr>
          <w:lang w:val="en-IE" w:eastAsia="en-GB"/>
        </w:rPr>
        <w:t xml:space="preserve">novel bocaviruses, Torque </w:t>
      </w:r>
      <w:proofErr w:type="spellStart"/>
      <w:r w:rsidR="0033725E" w:rsidRPr="00137BDB">
        <w:rPr>
          <w:lang w:val="en-IE" w:eastAsia="en-GB"/>
        </w:rPr>
        <w:t>Teno</w:t>
      </w:r>
      <w:proofErr w:type="spellEnd"/>
      <w:r w:rsidR="0033725E" w:rsidRPr="00137BDB">
        <w:rPr>
          <w:lang w:val="en-IE" w:eastAsia="en-GB"/>
        </w:rPr>
        <w:t xml:space="preserve"> viruses, astroviruses, rotaviruses and </w:t>
      </w:r>
      <w:proofErr w:type="spellStart"/>
      <w:r w:rsidR="0033725E" w:rsidRPr="00137BDB">
        <w:rPr>
          <w:lang w:val="en-IE" w:eastAsia="en-GB"/>
        </w:rPr>
        <w:t>kobuviruses</w:t>
      </w:r>
      <w:proofErr w:type="spellEnd"/>
      <w:r w:rsidR="0033725E" w:rsidRPr="00137BDB">
        <w:rPr>
          <w:lang w:val="en-IE" w:eastAsia="en-GB"/>
        </w:rPr>
        <w:t xml:space="preserve"> in porcine disease syndromes</w:t>
      </w:r>
      <w:r w:rsidR="00A75035">
        <w:rPr>
          <w:lang w:val="en-IE" w:eastAsia="en-GB"/>
        </w:rPr>
        <w:t xml:space="preserve"> </w:t>
      </w:r>
      <w:r w:rsidR="00A75035" w:rsidRPr="00F011DE">
        <w:rPr>
          <w:highlight w:val="yellow"/>
          <w:u w:val="double"/>
          <w:lang w:val="en-IE" w:eastAsia="en-GB"/>
        </w:rPr>
        <w:t>and</w:t>
      </w:r>
      <w:r w:rsidR="0033725E" w:rsidRPr="00137BDB">
        <w:rPr>
          <w:lang w:val="en-IE" w:eastAsia="en-GB"/>
        </w:rPr>
        <w:t xml:space="preserve"> new virus variants in honey</w:t>
      </w:r>
      <w:r w:rsidR="00052794">
        <w:rPr>
          <w:lang w:val="en-IE" w:eastAsia="en-GB"/>
        </w:rPr>
        <w:t xml:space="preserve"> </w:t>
      </w:r>
      <w:r w:rsidR="0033725E" w:rsidRPr="00137BDB">
        <w:rPr>
          <w:lang w:val="en-IE" w:eastAsia="en-GB"/>
        </w:rPr>
        <w:t>bee populations</w:t>
      </w:r>
      <w:r w:rsidR="0033725E" w:rsidRPr="00F011DE">
        <w:rPr>
          <w:strike/>
          <w:highlight w:val="yellow"/>
          <w:lang w:val="en-IE" w:eastAsia="en-GB"/>
        </w:rPr>
        <w:t>, as well as a range</w:t>
      </w:r>
      <w:r w:rsidR="00AB5591" w:rsidRPr="00F011DE">
        <w:rPr>
          <w:strike/>
          <w:highlight w:val="yellow"/>
          <w:lang w:val="en-IE" w:eastAsia="en-GB"/>
        </w:rPr>
        <w:t xml:space="preserve"> </w:t>
      </w:r>
      <w:r w:rsidR="0033725E" w:rsidRPr="00F011DE">
        <w:rPr>
          <w:strike/>
          <w:highlight w:val="yellow"/>
          <w:lang w:val="en-IE" w:eastAsia="en-GB"/>
        </w:rPr>
        <w:t>of other infectious agents in further host species</w:t>
      </w:r>
      <w:r w:rsidR="0033725E" w:rsidRPr="00137BDB">
        <w:rPr>
          <w:lang w:val="en-IE" w:eastAsia="en-GB"/>
        </w:rPr>
        <w:t xml:space="preserve">. </w:t>
      </w:r>
      <w:r w:rsidR="00C0413F" w:rsidRPr="00137BDB">
        <w:rPr>
          <w:lang w:val="en-IE" w:eastAsia="en-GB"/>
        </w:rPr>
        <w:t>It should be noted that the power of metagenomic technologies to identify all organisms present in a sample in an unbiased manner</w:t>
      </w:r>
      <w:r w:rsidR="00257540" w:rsidRPr="00137BDB">
        <w:rPr>
          <w:lang w:val="en-IE" w:eastAsia="en-GB"/>
        </w:rPr>
        <w:t xml:space="preserve">, </w:t>
      </w:r>
      <w:r w:rsidR="00CD25D4" w:rsidRPr="00137BDB">
        <w:rPr>
          <w:lang w:val="en-IE" w:eastAsia="en-GB"/>
        </w:rPr>
        <w:t>can</w:t>
      </w:r>
      <w:r w:rsidR="00257540" w:rsidRPr="00137BDB">
        <w:rPr>
          <w:lang w:val="en-IE" w:eastAsia="en-GB"/>
        </w:rPr>
        <w:t xml:space="preserve"> present the diagnostic laboratory with </w:t>
      </w:r>
      <w:r w:rsidR="00CD25D4" w:rsidRPr="00137BDB">
        <w:rPr>
          <w:lang w:val="en-IE" w:eastAsia="en-GB"/>
        </w:rPr>
        <w:t>the</w:t>
      </w:r>
      <w:r w:rsidR="00257540" w:rsidRPr="00137BDB">
        <w:rPr>
          <w:lang w:val="en-IE" w:eastAsia="en-GB"/>
        </w:rPr>
        <w:t xml:space="preserve"> </w:t>
      </w:r>
      <w:r w:rsidR="00257540" w:rsidRPr="00F011DE">
        <w:rPr>
          <w:strike/>
          <w:lang w:val="en-IE" w:eastAsia="en-GB"/>
        </w:rPr>
        <w:t xml:space="preserve">novel </w:t>
      </w:r>
      <w:r w:rsidR="00257540" w:rsidRPr="00137BDB">
        <w:rPr>
          <w:lang w:val="en-IE" w:eastAsia="en-GB"/>
        </w:rPr>
        <w:t xml:space="preserve">challenge of identifying which of the many organisms </w:t>
      </w:r>
      <w:r w:rsidR="00A576AC" w:rsidRPr="00137BDB">
        <w:rPr>
          <w:lang w:val="en-IE" w:eastAsia="en-GB"/>
        </w:rPr>
        <w:t xml:space="preserve">detected </w:t>
      </w:r>
      <w:r w:rsidR="00257540" w:rsidRPr="00137BDB">
        <w:rPr>
          <w:lang w:val="en-IE" w:eastAsia="en-GB"/>
        </w:rPr>
        <w:t xml:space="preserve">in a sample </w:t>
      </w:r>
      <w:r w:rsidR="00A576AC" w:rsidRPr="00137BDB">
        <w:rPr>
          <w:lang w:val="en-IE" w:eastAsia="en-GB"/>
        </w:rPr>
        <w:t>might be</w:t>
      </w:r>
      <w:r w:rsidR="00257540" w:rsidRPr="00137BDB">
        <w:rPr>
          <w:lang w:val="en-IE" w:eastAsia="en-GB"/>
        </w:rPr>
        <w:t xml:space="preserve"> the causative agent of the disease.</w:t>
      </w:r>
    </w:p>
    <w:p w14:paraId="43E38853" w14:textId="4A87F50E" w:rsidR="001142E4" w:rsidRPr="00137BDB" w:rsidRDefault="0033725E" w:rsidP="00B34E3A">
      <w:pPr>
        <w:pStyle w:val="para1"/>
        <w:spacing w:after="480"/>
        <w:rPr>
          <w:lang w:val="en-IE" w:eastAsia="en-GB"/>
        </w:rPr>
      </w:pPr>
      <w:r w:rsidRPr="00137BDB">
        <w:rPr>
          <w:lang w:val="en-IE" w:eastAsia="en-GB"/>
        </w:rPr>
        <w:t xml:space="preserve">These </w:t>
      </w:r>
      <w:r w:rsidR="00AB5591" w:rsidRPr="00137BDB">
        <w:rPr>
          <w:lang w:val="en-IE" w:eastAsia="en-GB"/>
        </w:rPr>
        <w:t>results</w:t>
      </w:r>
      <w:r w:rsidR="00A576AC" w:rsidRPr="00137BDB">
        <w:rPr>
          <w:lang w:val="en-IE" w:eastAsia="en-GB"/>
        </w:rPr>
        <w:t>,</w:t>
      </w:r>
      <w:r w:rsidR="00AB5591" w:rsidRPr="00137BDB">
        <w:rPr>
          <w:lang w:val="en-IE" w:eastAsia="en-GB"/>
        </w:rPr>
        <w:t xml:space="preserve"> and the recent experience </w:t>
      </w:r>
      <w:r w:rsidR="002E2CFA" w:rsidRPr="00137BDB">
        <w:rPr>
          <w:lang w:val="en-IE" w:eastAsia="en-GB"/>
        </w:rPr>
        <w:t xml:space="preserve">gained </w:t>
      </w:r>
      <w:r w:rsidR="00AB5591" w:rsidRPr="00137BDB">
        <w:rPr>
          <w:lang w:val="en-IE" w:eastAsia="en-GB"/>
        </w:rPr>
        <w:t xml:space="preserve">in </w:t>
      </w:r>
      <w:proofErr w:type="gramStart"/>
      <w:r w:rsidR="002E2CFA" w:rsidRPr="00F011DE">
        <w:rPr>
          <w:strike/>
          <w:highlight w:val="yellow"/>
          <w:lang w:val="en-IE" w:eastAsia="en-GB"/>
        </w:rPr>
        <w:t>a number of</w:t>
      </w:r>
      <w:proofErr w:type="gramEnd"/>
      <w:r w:rsidR="00F011DE" w:rsidRPr="00F011DE">
        <w:rPr>
          <w:strike/>
          <w:highlight w:val="yellow"/>
          <w:lang w:val="en-IE" w:eastAsia="en-GB"/>
        </w:rPr>
        <w:t xml:space="preserve"> </w:t>
      </w:r>
      <w:r w:rsidR="00B36D44" w:rsidRPr="00F011DE">
        <w:rPr>
          <w:highlight w:val="yellow"/>
          <w:u w:val="double"/>
          <w:lang w:val="en-IE" w:eastAsia="en-GB"/>
        </w:rPr>
        <w:t>several</w:t>
      </w:r>
      <w:r w:rsidR="002E2CFA" w:rsidRPr="00137BDB">
        <w:rPr>
          <w:lang w:val="en-IE" w:eastAsia="en-GB"/>
        </w:rPr>
        <w:t xml:space="preserve"> diagnostic centres </w:t>
      </w:r>
      <w:r w:rsidR="00A576AC" w:rsidRPr="00137BDB">
        <w:rPr>
          <w:lang w:val="en-IE" w:eastAsia="en-GB"/>
        </w:rPr>
        <w:t>worldwide,</w:t>
      </w:r>
      <w:r w:rsidR="002E2CFA" w:rsidRPr="00137BDB">
        <w:rPr>
          <w:lang w:val="en-IE" w:eastAsia="en-GB"/>
        </w:rPr>
        <w:t xml:space="preserve"> </w:t>
      </w:r>
      <w:r w:rsidRPr="00137BDB">
        <w:rPr>
          <w:lang w:val="en-IE" w:eastAsia="en-GB"/>
        </w:rPr>
        <w:t>indicate that the metagenomic detection of infectious agents is becoming a powerful, cultivation</w:t>
      </w:r>
      <w:r w:rsidR="00C0413F" w:rsidRPr="00137BDB">
        <w:rPr>
          <w:lang w:val="en-IE" w:eastAsia="en-GB"/>
        </w:rPr>
        <w:t>-</w:t>
      </w:r>
      <w:r w:rsidRPr="00137BDB">
        <w:rPr>
          <w:lang w:val="en-IE" w:eastAsia="en-GB"/>
        </w:rPr>
        <w:t xml:space="preserve">independent and useful </w:t>
      </w:r>
      <w:r w:rsidRPr="00F011DE">
        <w:rPr>
          <w:strike/>
          <w:highlight w:val="yellow"/>
          <w:lang w:val="en-IE" w:eastAsia="en-GB"/>
        </w:rPr>
        <w:t>novel</w:t>
      </w:r>
      <w:r w:rsidRPr="00F011DE">
        <w:rPr>
          <w:strike/>
          <w:lang w:val="en-IE" w:eastAsia="en-GB"/>
        </w:rPr>
        <w:t xml:space="preserve"> </w:t>
      </w:r>
      <w:r w:rsidRPr="00137BDB">
        <w:rPr>
          <w:lang w:val="en-IE" w:eastAsia="en-GB"/>
        </w:rPr>
        <w:t>diagnostic tool</w:t>
      </w:r>
      <w:r w:rsidR="002E2CFA" w:rsidRPr="00137BDB">
        <w:rPr>
          <w:lang w:val="en-IE" w:eastAsia="en-GB"/>
        </w:rPr>
        <w:t>, both in veterinary and human medicine</w:t>
      </w:r>
      <w:r w:rsidR="00AB5591" w:rsidRPr="00137BDB">
        <w:rPr>
          <w:lang w:val="en-IE" w:eastAsia="en-GB"/>
        </w:rPr>
        <w:t xml:space="preserve"> </w:t>
      </w:r>
      <w:r w:rsidR="00965BC2" w:rsidRPr="00137BDB">
        <w:rPr>
          <w:lang w:val="en-IE" w:eastAsia="en-US"/>
        </w:rPr>
        <w:t>(</w:t>
      </w:r>
      <w:proofErr w:type="spellStart"/>
      <w:r w:rsidR="00965BC2" w:rsidRPr="00137BDB">
        <w:rPr>
          <w:lang w:val="en-IE" w:eastAsia="en-US"/>
        </w:rPr>
        <w:t>Granberg</w:t>
      </w:r>
      <w:proofErr w:type="spellEnd"/>
      <w:r w:rsidR="00965BC2" w:rsidRPr="00137BDB">
        <w:rPr>
          <w:lang w:val="en-IE" w:eastAsia="en-US"/>
        </w:rPr>
        <w:t xml:space="preserve"> </w:t>
      </w:r>
      <w:r w:rsidR="00965BC2" w:rsidRPr="00137BDB">
        <w:rPr>
          <w:i/>
          <w:lang w:val="en-IE" w:eastAsia="en-US"/>
        </w:rPr>
        <w:t>et al.,</w:t>
      </w:r>
      <w:r w:rsidR="00965BC2" w:rsidRPr="00137BDB">
        <w:rPr>
          <w:lang w:val="en-IE" w:eastAsia="en-US"/>
        </w:rPr>
        <w:t xml:space="preserve"> 2016</w:t>
      </w:r>
      <w:r w:rsidR="009F238C">
        <w:rPr>
          <w:lang w:val="en-IE" w:eastAsia="en-US"/>
        </w:rPr>
        <w:t xml:space="preserve">; </w:t>
      </w:r>
      <w:proofErr w:type="spellStart"/>
      <w:r w:rsidR="009F238C" w:rsidRPr="00CA5AB0">
        <w:rPr>
          <w:highlight w:val="yellow"/>
          <w:u w:val="double"/>
          <w:lang w:val="en-US"/>
          <w:rPrChange w:id="38" w:author="Sandor Belak" w:date="2020-03-11T17:56:00Z">
            <w:rPr>
              <w:highlight w:val="yellow"/>
              <w:u w:val="double"/>
            </w:rPr>
          </w:rPrChange>
        </w:rPr>
        <w:t>Wylezich</w:t>
      </w:r>
      <w:proofErr w:type="spellEnd"/>
      <w:r w:rsidR="009F238C" w:rsidRPr="00CA5AB0">
        <w:rPr>
          <w:highlight w:val="yellow"/>
          <w:u w:val="double"/>
          <w:lang w:val="en-US"/>
          <w:rPrChange w:id="39" w:author="Sandor Belak" w:date="2020-03-11T17:56:00Z">
            <w:rPr>
              <w:highlight w:val="yellow"/>
              <w:u w:val="double"/>
            </w:rPr>
          </w:rPrChange>
        </w:rPr>
        <w:t xml:space="preserve"> </w:t>
      </w:r>
      <w:r w:rsidR="009F238C" w:rsidRPr="00CA5AB0">
        <w:rPr>
          <w:i/>
          <w:iCs/>
          <w:highlight w:val="yellow"/>
          <w:u w:val="double"/>
          <w:lang w:val="en-US"/>
          <w:rPrChange w:id="40" w:author="Sandor Belak" w:date="2020-03-11T17:56:00Z">
            <w:rPr>
              <w:i/>
              <w:iCs/>
              <w:highlight w:val="yellow"/>
              <w:u w:val="double"/>
            </w:rPr>
          </w:rPrChange>
        </w:rPr>
        <w:t>et al.,</w:t>
      </w:r>
      <w:r w:rsidR="009F238C" w:rsidRPr="00CA5AB0">
        <w:rPr>
          <w:highlight w:val="yellow"/>
          <w:u w:val="double"/>
          <w:lang w:val="en-US"/>
          <w:rPrChange w:id="41" w:author="Sandor Belak" w:date="2020-03-11T17:56:00Z">
            <w:rPr>
              <w:highlight w:val="yellow"/>
              <w:u w:val="double"/>
            </w:rPr>
          </w:rPrChange>
        </w:rPr>
        <w:t xml:space="preserve"> 2018</w:t>
      </w:r>
      <w:r w:rsidR="00965BC2" w:rsidRPr="00137BDB">
        <w:rPr>
          <w:lang w:val="en-IE" w:eastAsia="en-US"/>
        </w:rPr>
        <w:t>).</w:t>
      </w:r>
    </w:p>
    <w:p w14:paraId="18BA4103" w14:textId="1270156A" w:rsidR="007D4C82" w:rsidRPr="00137BDB" w:rsidRDefault="005E591B" w:rsidP="00634239">
      <w:pPr>
        <w:pStyle w:val="A"/>
        <w:rPr>
          <w:lang w:val="en-IE"/>
        </w:rPr>
      </w:pPr>
      <w:r w:rsidRPr="00137BDB">
        <w:rPr>
          <w:lang w:val="en-IE"/>
        </w:rPr>
        <w:t>B.</w:t>
      </w:r>
      <w:r w:rsidR="00B34ED4" w:rsidRPr="00137BDB">
        <w:rPr>
          <w:lang w:val="en-IE"/>
        </w:rPr>
        <w:t xml:space="preserve"> </w:t>
      </w:r>
      <w:r w:rsidR="00634239" w:rsidRPr="00137BDB">
        <w:rPr>
          <w:lang w:val="en-IE"/>
        </w:rPr>
        <w:t xml:space="preserve"> </w:t>
      </w:r>
      <w:r w:rsidR="00965BC2" w:rsidRPr="00137BDB">
        <w:rPr>
          <w:lang w:val="en-IE"/>
        </w:rPr>
        <w:t xml:space="preserve">IMMUNODIAGNOSTIC TECHNIQUES </w:t>
      </w:r>
    </w:p>
    <w:p w14:paraId="363C73D3" w14:textId="4DABE5EF" w:rsidR="00127531" w:rsidRPr="00137BDB" w:rsidRDefault="00127531" w:rsidP="00634239">
      <w:pPr>
        <w:pStyle w:val="paraA0"/>
        <w:rPr>
          <w:lang w:val="en-IE"/>
        </w:rPr>
      </w:pPr>
      <w:r w:rsidRPr="00137BDB">
        <w:rPr>
          <w:lang w:val="en-IE"/>
        </w:rPr>
        <w:t>All immunoassays exploit the innate ability of antibodies to bind to an antigen (or epitope(s) within the antigen) with high specificity and affinity. Antibodies are often referred to as being monoclonal or polyclonal. Monoclonal antibodies (</w:t>
      </w:r>
      <w:proofErr w:type="spellStart"/>
      <w:r w:rsidRPr="00137BDB">
        <w:rPr>
          <w:lang w:val="en-IE"/>
        </w:rPr>
        <w:t>MAbs</w:t>
      </w:r>
      <w:proofErr w:type="spellEnd"/>
      <w:r w:rsidRPr="00137BDB">
        <w:rPr>
          <w:lang w:val="en-IE"/>
        </w:rPr>
        <w:t xml:space="preserve">) are derived </w:t>
      </w:r>
      <w:r w:rsidR="00257540" w:rsidRPr="00137BDB">
        <w:rPr>
          <w:lang w:val="en-IE"/>
        </w:rPr>
        <w:t xml:space="preserve">from </w:t>
      </w:r>
      <w:r w:rsidRPr="00137BDB">
        <w:rPr>
          <w:lang w:val="en-IE"/>
        </w:rPr>
        <w:t>a single B-lymphocyte</w:t>
      </w:r>
      <w:r w:rsidR="00A576AC" w:rsidRPr="00137BDB">
        <w:rPr>
          <w:lang w:val="en-IE"/>
        </w:rPr>
        <w:t>,</w:t>
      </w:r>
      <w:r w:rsidRPr="00137BDB">
        <w:rPr>
          <w:lang w:val="en-IE"/>
        </w:rPr>
        <w:t xml:space="preserve"> meaning</w:t>
      </w:r>
      <w:r w:rsidR="00A576AC" w:rsidRPr="00137BDB">
        <w:rPr>
          <w:lang w:val="en-IE"/>
        </w:rPr>
        <w:t xml:space="preserve"> that</w:t>
      </w:r>
      <w:r w:rsidRPr="00137BDB">
        <w:rPr>
          <w:lang w:val="en-IE"/>
        </w:rPr>
        <w:t xml:space="preserve"> each antibody produced is identical to the next and will therefore bind only to a single specific epitope on an antigen. Polyclonal antibodies (</w:t>
      </w:r>
      <w:proofErr w:type="spellStart"/>
      <w:r w:rsidRPr="00137BDB">
        <w:rPr>
          <w:lang w:val="en-IE"/>
        </w:rPr>
        <w:t>PAbs</w:t>
      </w:r>
      <w:proofErr w:type="spellEnd"/>
      <w:r w:rsidRPr="00137BDB">
        <w:rPr>
          <w:lang w:val="en-IE"/>
        </w:rPr>
        <w:t xml:space="preserve">) are essentially a collection of different </w:t>
      </w:r>
      <w:proofErr w:type="spellStart"/>
      <w:r w:rsidRPr="00137BDB">
        <w:rPr>
          <w:lang w:val="en-IE"/>
        </w:rPr>
        <w:t>MAbs</w:t>
      </w:r>
      <w:proofErr w:type="spellEnd"/>
      <w:r w:rsidRPr="00137BDB">
        <w:rPr>
          <w:lang w:val="en-IE"/>
        </w:rPr>
        <w:t xml:space="preserve"> as they are derived from a population of B-lymphocytes</w:t>
      </w:r>
      <w:r w:rsidR="00A576AC" w:rsidRPr="00137BDB">
        <w:rPr>
          <w:lang w:val="en-IE"/>
        </w:rPr>
        <w:t>, so that</w:t>
      </w:r>
      <w:r w:rsidRPr="00137BDB">
        <w:rPr>
          <w:lang w:val="en-IE"/>
        </w:rPr>
        <w:t xml:space="preserve"> each antibody is different to the next and may therefore bind specifically to different epitopes within </w:t>
      </w:r>
      <w:r w:rsidR="00A576AC" w:rsidRPr="00137BDB">
        <w:rPr>
          <w:lang w:val="en-IE"/>
        </w:rPr>
        <w:t>the</w:t>
      </w:r>
      <w:r w:rsidRPr="00137BDB">
        <w:rPr>
          <w:lang w:val="en-IE"/>
        </w:rPr>
        <w:t xml:space="preserve"> antigen. </w:t>
      </w:r>
    </w:p>
    <w:p w14:paraId="483433E1" w14:textId="6ECC2009" w:rsidR="00127531" w:rsidRPr="00137BDB" w:rsidRDefault="00127531" w:rsidP="00634239">
      <w:pPr>
        <w:pStyle w:val="paraA0"/>
        <w:rPr>
          <w:lang w:val="en-IE"/>
        </w:rPr>
      </w:pPr>
      <w:proofErr w:type="spellStart"/>
      <w:r w:rsidRPr="00137BDB">
        <w:rPr>
          <w:lang w:val="en-IE"/>
        </w:rPr>
        <w:t>MAbs</w:t>
      </w:r>
      <w:proofErr w:type="spellEnd"/>
      <w:r w:rsidRPr="00137BDB">
        <w:rPr>
          <w:lang w:val="en-IE"/>
        </w:rPr>
        <w:t xml:space="preserve"> are produced by immortalized B-lymphocyte clones called hybridomas</w:t>
      </w:r>
      <w:r w:rsidR="00A576AC" w:rsidRPr="00137BDB">
        <w:rPr>
          <w:lang w:val="en-IE"/>
        </w:rPr>
        <w:t>,</w:t>
      </w:r>
      <w:r w:rsidRPr="00137BDB">
        <w:rPr>
          <w:lang w:val="en-IE"/>
        </w:rPr>
        <w:t xml:space="preserve"> which are formed by</w:t>
      </w:r>
      <w:r w:rsidR="00657E00" w:rsidRPr="00137BDB">
        <w:rPr>
          <w:lang w:val="en-IE"/>
        </w:rPr>
        <w:t xml:space="preserve"> the</w:t>
      </w:r>
      <w:r w:rsidRPr="00137BDB">
        <w:rPr>
          <w:lang w:val="en-IE"/>
        </w:rPr>
        <w:t xml:space="preserve"> fusion of a </w:t>
      </w:r>
      <w:r w:rsidR="00DE131F" w:rsidRPr="00137BDB">
        <w:rPr>
          <w:lang w:val="en-IE"/>
        </w:rPr>
        <w:t xml:space="preserve">myeloma </w:t>
      </w:r>
      <w:r w:rsidRPr="00137BDB">
        <w:rPr>
          <w:lang w:val="en-IE"/>
        </w:rPr>
        <w:t xml:space="preserve">cell </w:t>
      </w:r>
      <w:r w:rsidR="00657E00" w:rsidRPr="00137BDB">
        <w:rPr>
          <w:lang w:val="en-IE"/>
        </w:rPr>
        <w:t xml:space="preserve">with </w:t>
      </w:r>
      <w:r w:rsidRPr="00137BDB">
        <w:rPr>
          <w:lang w:val="en-IE"/>
        </w:rPr>
        <w:t xml:space="preserve">an individual B-lymphocyte taken from the spleen of an immunised animal. </w:t>
      </w:r>
      <w:proofErr w:type="spellStart"/>
      <w:r w:rsidRPr="00137BDB">
        <w:rPr>
          <w:lang w:val="en-IE"/>
        </w:rPr>
        <w:t>PAbs</w:t>
      </w:r>
      <w:proofErr w:type="spellEnd"/>
      <w:r w:rsidRPr="00137BDB">
        <w:rPr>
          <w:lang w:val="en-IE"/>
        </w:rPr>
        <w:t xml:space="preserve"> are produced in animals that have been exposed to a foreign antigen such as a pathogen or a vaccine and represent the full antibody response to that antigen. Thus, sera</w:t>
      </w:r>
      <w:r w:rsidR="00A96867">
        <w:rPr>
          <w:lang w:val="en-IE"/>
        </w:rPr>
        <w:t xml:space="preserve"> being tested</w:t>
      </w:r>
      <w:r w:rsidRPr="00137BDB">
        <w:rPr>
          <w:lang w:val="en-IE"/>
        </w:rPr>
        <w:t xml:space="preserve"> will contain polyclonal antibodies whereas antibodies used as reagents in a test may be polyclonal or monoclonal.</w:t>
      </w:r>
    </w:p>
    <w:p w14:paraId="15B70A7E" w14:textId="052B2B68" w:rsidR="00127531" w:rsidRPr="00137BDB" w:rsidRDefault="00127531" w:rsidP="00634239">
      <w:pPr>
        <w:pStyle w:val="paraA0"/>
        <w:rPr>
          <w:lang w:val="en-IE"/>
        </w:rPr>
      </w:pPr>
      <w:r w:rsidRPr="00137BDB">
        <w:rPr>
          <w:lang w:val="en-IE"/>
        </w:rPr>
        <w:t>Immunoassays are designed to detect pathogen-specific antigen or antibody in test samples</w:t>
      </w:r>
      <w:r w:rsidR="00A576AC" w:rsidRPr="00137BDB">
        <w:rPr>
          <w:lang w:val="en-IE"/>
        </w:rPr>
        <w:t>,</w:t>
      </w:r>
      <w:r w:rsidRPr="00137BDB">
        <w:rPr>
          <w:lang w:val="en-IE"/>
        </w:rPr>
        <w:t xml:space="preserve"> as indicator</w:t>
      </w:r>
      <w:r w:rsidR="00A576AC" w:rsidRPr="00137BDB">
        <w:rPr>
          <w:lang w:val="en-IE"/>
        </w:rPr>
        <w:t>s</w:t>
      </w:r>
      <w:r w:rsidRPr="00137BDB">
        <w:rPr>
          <w:lang w:val="en-IE"/>
        </w:rPr>
        <w:t xml:space="preserve"> of active or prior infection. Antigens may be the pathogen</w:t>
      </w:r>
      <w:r w:rsidR="00657E00" w:rsidRPr="00137BDB">
        <w:rPr>
          <w:lang w:val="en-IE"/>
        </w:rPr>
        <w:t xml:space="preserve"> itself</w:t>
      </w:r>
      <w:r w:rsidRPr="00137BDB">
        <w:rPr>
          <w:lang w:val="en-IE"/>
        </w:rPr>
        <w:t xml:space="preserve">, one or more of its subunits or proteins, a recombinant protein or </w:t>
      </w:r>
      <w:r w:rsidR="00657E00" w:rsidRPr="00137BDB">
        <w:rPr>
          <w:lang w:val="en-IE"/>
        </w:rPr>
        <w:t xml:space="preserve">a </w:t>
      </w:r>
      <w:r w:rsidRPr="00137BDB">
        <w:rPr>
          <w:lang w:val="en-IE"/>
        </w:rPr>
        <w:t xml:space="preserve">synthetic polypeptide. Antibodies will be those of host origin that the assay targets as a marker of infection and/or the reagent antibodies used to bind specific antibody or antigenic markers of disease. Reagent antibodies are commonly described according to their function. As examples, a primary antibody is used to bind directly to an antigen; a secondary antibody will bind to the primary antibody and be used to carry a label for detection; and a capture antibody will be used to immobilise an antigen. </w:t>
      </w:r>
    </w:p>
    <w:p w14:paraId="387D90B9" w14:textId="7F771536" w:rsidR="001368C2" w:rsidRPr="00137BDB" w:rsidRDefault="00127531" w:rsidP="00634239">
      <w:pPr>
        <w:pStyle w:val="paraA0"/>
        <w:rPr>
          <w:lang w:val="en-IE"/>
        </w:rPr>
      </w:pPr>
      <w:r w:rsidRPr="00137BDB">
        <w:rPr>
          <w:lang w:val="en-IE"/>
        </w:rPr>
        <w:t>Depending on the immunoassay format, antibody or antigen is first bound to a solid phase - typically the surface of micro-beads, a membrane</w:t>
      </w:r>
      <w:ins w:id="42" w:author="Brian Willett" w:date="2020-03-09T09:34:00Z">
        <w:r w:rsidR="00C4741A">
          <w:rPr>
            <w:lang w:val="en-IE"/>
          </w:rPr>
          <w:t>,</w:t>
        </w:r>
      </w:ins>
      <w:r w:rsidRPr="00137BDB">
        <w:rPr>
          <w:lang w:val="en-IE"/>
        </w:rPr>
        <w:t xml:space="preserve"> or </w:t>
      </w:r>
      <w:ins w:id="43" w:author="Brian Willett" w:date="2020-03-09T09:35:00Z">
        <w:r w:rsidR="00C4741A">
          <w:rPr>
            <w:lang w:val="en-IE"/>
          </w:rPr>
          <w:t>the wells of an</w:t>
        </w:r>
      </w:ins>
      <w:ins w:id="44" w:author="Brian Willett" w:date="2020-03-09T09:34:00Z">
        <w:r w:rsidR="00C4741A">
          <w:rPr>
            <w:lang w:val="en-IE"/>
          </w:rPr>
          <w:t xml:space="preserve"> </w:t>
        </w:r>
      </w:ins>
      <w:r w:rsidR="00A576AC" w:rsidRPr="00137BDB">
        <w:rPr>
          <w:lang w:val="en-IE"/>
        </w:rPr>
        <w:t>enzyme-linked immunosorbent assay (</w:t>
      </w:r>
      <w:r w:rsidRPr="00137BDB">
        <w:rPr>
          <w:lang w:val="en-IE"/>
        </w:rPr>
        <w:t>ELISA</w:t>
      </w:r>
      <w:r w:rsidR="00A576AC" w:rsidRPr="00137BDB">
        <w:rPr>
          <w:lang w:val="en-IE"/>
        </w:rPr>
        <w:t>)</w:t>
      </w:r>
      <w:r w:rsidRPr="00137BDB">
        <w:rPr>
          <w:lang w:val="en-IE"/>
        </w:rPr>
        <w:t xml:space="preserve"> plate</w:t>
      </w:r>
      <w:del w:id="45" w:author="Brian Willett" w:date="2020-03-09T09:35:00Z">
        <w:r w:rsidRPr="00137BDB" w:rsidDel="00C4741A">
          <w:rPr>
            <w:lang w:val="en-IE"/>
          </w:rPr>
          <w:delText xml:space="preserve"> wells</w:delText>
        </w:r>
      </w:del>
      <w:r w:rsidRPr="00137BDB">
        <w:rPr>
          <w:lang w:val="en-IE"/>
        </w:rPr>
        <w:t>. This provides a stationary point to which a specific target of interest binds or is captured. Thus</w:t>
      </w:r>
      <w:r w:rsidR="00657E00" w:rsidRPr="00137BDB">
        <w:rPr>
          <w:lang w:val="en-IE"/>
        </w:rPr>
        <w:t>,</w:t>
      </w:r>
      <w:r w:rsidRPr="00137BDB">
        <w:rPr>
          <w:lang w:val="en-IE"/>
        </w:rPr>
        <w:t xml:space="preserve"> an immunoassay designed to detect an antibody response in a serum sample from an infected animal might use an antigen bound to the solid phase that is bound by pathogen-specific antibody in a test serum and this in turn </w:t>
      </w:r>
      <w:r w:rsidR="00657E00" w:rsidRPr="00137BDB">
        <w:rPr>
          <w:lang w:val="en-IE"/>
        </w:rPr>
        <w:t xml:space="preserve">is </w:t>
      </w:r>
      <w:r w:rsidRPr="00137BDB">
        <w:rPr>
          <w:lang w:val="en-IE"/>
        </w:rPr>
        <w:t>detected using a labelled secondary antibody. Where the target in a test sample is an antigen, an antibody on a solid phase is used to capture the antigen via a specific epitope and a second (often labelled) antibody directed towards an alternative epitope sandwiches the antigen and is used for detection. There are many variations on these assay formats but in all cases the specificity of antibodies for a given antigen forms the basis of the immunoassay.</w:t>
      </w:r>
      <w:r w:rsidR="00B34ED4" w:rsidRPr="00137BDB">
        <w:rPr>
          <w:lang w:val="en-IE"/>
        </w:rPr>
        <w:t xml:space="preserve"> </w:t>
      </w:r>
      <w:r w:rsidR="001368C2" w:rsidRPr="00137BDB">
        <w:rPr>
          <w:lang w:val="en-IE"/>
        </w:rPr>
        <w:t xml:space="preserve">A wide range of useful </w:t>
      </w:r>
      <w:r w:rsidR="001368C2" w:rsidRPr="00137BDB">
        <w:rPr>
          <w:lang w:val="en-IE"/>
        </w:rPr>
        <w:lastRenderedPageBreak/>
        <w:t xml:space="preserve">reports is </w:t>
      </w:r>
      <w:r w:rsidR="00EE133A" w:rsidRPr="00137BDB">
        <w:rPr>
          <w:lang w:val="en-IE"/>
        </w:rPr>
        <w:t>available</w:t>
      </w:r>
      <w:r w:rsidR="001368C2" w:rsidRPr="00137BDB">
        <w:rPr>
          <w:lang w:val="en-IE"/>
        </w:rPr>
        <w:t xml:space="preserve"> in the literature, where various diagnostic systems were compared and recommendations were given for diagnostic laboratories concerning the specificity, sensitivity and usefulness of the various immunodiagnostic assays (</w:t>
      </w:r>
      <w:proofErr w:type="spellStart"/>
      <w:r w:rsidR="001368C2" w:rsidRPr="00137BDB">
        <w:rPr>
          <w:color w:val="000000"/>
          <w:shd w:val="clear" w:color="auto" w:fill="FFFFFF"/>
          <w:lang w:val="en-IE"/>
        </w:rPr>
        <w:t>Kittelberger</w:t>
      </w:r>
      <w:proofErr w:type="spellEnd"/>
      <w:r w:rsidR="001368C2" w:rsidRPr="00137BDB">
        <w:rPr>
          <w:color w:val="000000"/>
          <w:shd w:val="clear" w:color="auto" w:fill="FFFFFF"/>
          <w:lang w:val="en-IE"/>
        </w:rPr>
        <w:t xml:space="preserve"> </w:t>
      </w:r>
      <w:r w:rsidR="001368C2" w:rsidRPr="00137BDB">
        <w:rPr>
          <w:i/>
          <w:color w:val="000000"/>
          <w:shd w:val="clear" w:color="auto" w:fill="FFFFFF"/>
          <w:lang w:val="en-IE"/>
        </w:rPr>
        <w:t>et al</w:t>
      </w:r>
      <w:r w:rsidR="00F05C62" w:rsidRPr="00137BDB">
        <w:rPr>
          <w:i/>
          <w:color w:val="000000"/>
          <w:shd w:val="clear" w:color="auto" w:fill="FFFFFF"/>
          <w:lang w:val="en-IE"/>
        </w:rPr>
        <w:t>.</w:t>
      </w:r>
      <w:r w:rsidR="001368C2" w:rsidRPr="00137BDB">
        <w:rPr>
          <w:color w:val="000000"/>
          <w:shd w:val="clear" w:color="auto" w:fill="FFFFFF"/>
          <w:lang w:val="en-IE"/>
        </w:rPr>
        <w:t>, 2011)</w:t>
      </w:r>
      <w:r w:rsidR="000B1B1E" w:rsidRPr="00137BDB">
        <w:rPr>
          <w:color w:val="000000"/>
          <w:shd w:val="clear" w:color="auto" w:fill="FFFFFF"/>
          <w:lang w:val="en-IE"/>
        </w:rPr>
        <w:t>.</w:t>
      </w:r>
      <w:r w:rsidR="001368C2" w:rsidRPr="00137BDB">
        <w:rPr>
          <w:color w:val="000000"/>
          <w:shd w:val="clear" w:color="auto" w:fill="FFFFFF"/>
          <w:lang w:val="en-IE"/>
        </w:rPr>
        <w:t xml:space="preserve"> </w:t>
      </w:r>
    </w:p>
    <w:p w14:paraId="3C5CC238" w14:textId="73BCFD9F" w:rsidR="005E591B" w:rsidRPr="00137BDB" w:rsidRDefault="00352A6B" w:rsidP="002E671B">
      <w:pPr>
        <w:pStyle w:val="1"/>
        <w:rPr>
          <w:lang w:val="en-IE"/>
        </w:rPr>
      </w:pPr>
      <w:r w:rsidRPr="00137BDB">
        <w:rPr>
          <w:lang w:val="en-IE"/>
        </w:rPr>
        <w:t>1</w:t>
      </w:r>
      <w:r w:rsidR="001F2C3B" w:rsidRPr="00137BDB">
        <w:rPr>
          <w:lang w:val="en-IE"/>
        </w:rPr>
        <w:t>.</w:t>
      </w:r>
      <w:r w:rsidR="00F830F7" w:rsidRPr="00137BDB">
        <w:rPr>
          <w:lang w:val="en-IE"/>
        </w:rPr>
        <w:tab/>
      </w:r>
      <w:r w:rsidR="00732841" w:rsidRPr="00137BDB">
        <w:rPr>
          <w:lang w:val="en-IE"/>
        </w:rPr>
        <w:t>E</w:t>
      </w:r>
      <w:r w:rsidR="005E591B" w:rsidRPr="00137BDB">
        <w:rPr>
          <w:lang w:val="en-IE"/>
        </w:rPr>
        <w:t>nzyme-linked immunosorbent assay (ELISA)</w:t>
      </w:r>
    </w:p>
    <w:p w14:paraId="7A74CBC8" w14:textId="642CD85F" w:rsidR="00CB4674" w:rsidRPr="00137BDB" w:rsidRDefault="00E45D2F" w:rsidP="002E671B">
      <w:pPr>
        <w:pStyle w:val="para1"/>
        <w:rPr>
          <w:lang w:val="en-IE"/>
        </w:rPr>
      </w:pPr>
      <w:r w:rsidRPr="00137BDB">
        <w:rPr>
          <w:lang w:val="en-IE"/>
        </w:rPr>
        <w:t>ELISAs</w:t>
      </w:r>
      <w:r w:rsidR="00CB4674" w:rsidRPr="00137BDB">
        <w:rPr>
          <w:lang w:val="en-IE"/>
        </w:rPr>
        <w:t xml:space="preserve"> are the predominant immunodiagnostic tool used in veterinary diagnostic laboratories around the world. ELISAs exploit specific antigen-antibody interactions to detect specific antibodies to a pathogen, or a specific antigen of the pathogen. The conventional design of the ELISA has been extensively modified to meet a range of diagnostic requirements.</w:t>
      </w:r>
    </w:p>
    <w:p w14:paraId="3713AB3B" w14:textId="784A4122" w:rsidR="00D5045F" w:rsidRDefault="00D5045F" w:rsidP="00D5045F">
      <w:pPr>
        <w:pStyle w:val="11"/>
      </w:pPr>
      <w:r>
        <w:t>1.1.</w:t>
      </w:r>
      <w:r>
        <w:tab/>
      </w:r>
      <w:r w:rsidR="00CB4674" w:rsidRPr="00137BDB">
        <w:t xml:space="preserve">Principles of </w:t>
      </w:r>
      <w:r w:rsidR="00345F07" w:rsidRPr="00137BDB">
        <w:t>operation</w:t>
      </w:r>
    </w:p>
    <w:p w14:paraId="2BAB6D05" w14:textId="655BBAE8" w:rsidR="00CB4674" w:rsidRPr="00137BDB" w:rsidRDefault="00CB4674" w:rsidP="00D5045F">
      <w:pPr>
        <w:pStyle w:val="11Para"/>
      </w:pPr>
      <w:r w:rsidRPr="00137BDB">
        <w:t xml:space="preserve">The basic principle that underpins all ELISAs is the specific binding </w:t>
      </w:r>
      <w:r w:rsidR="00D5045F">
        <w:t xml:space="preserve">of </w:t>
      </w:r>
      <w:r w:rsidRPr="00137BDB">
        <w:t xml:space="preserve">antigen to antibody. Each type of ELISA exploits this interaction in a different way. </w:t>
      </w:r>
    </w:p>
    <w:p w14:paraId="6A8226AA" w14:textId="1AC421D1" w:rsidR="00CB4674" w:rsidRPr="00137BDB" w:rsidRDefault="00D5045F" w:rsidP="00D5045F">
      <w:pPr>
        <w:pStyle w:val="111"/>
      </w:pPr>
      <w:r>
        <w:t>1.</w:t>
      </w:r>
      <w:r w:rsidR="00634239" w:rsidRPr="00137BDB">
        <w:t>1.1.</w:t>
      </w:r>
      <w:r w:rsidR="00634239" w:rsidRPr="00137BDB">
        <w:tab/>
      </w:r>
      <w:r w:rsidR="00CB4674" w:rsidRPr="00137BDB">
        <w:t>Indirect ELISA</w:t>
      </w:r>
    </w:p>
    <w:p w14:paraId="1E123D66" w14:textId="5CC42B5B" w:rsidR="00CB4674" w:rsidRPr="00137BDB" w:rsidRDefault="00CB4674" w:rsidP="00D5045F">
      <w:pPr>
        <w:pStyle w:val="111Para"/>
      </w:pPr>
      <w:r w:rsidRPr="00137BDB">
        <w:t>Indirect ELISAs (I-ELISA) are used for the detection of antibodies in a serum sample</w:t>
      </w:r>
      <w:r w:rsidR="004654B7" w:rsidRPr="004654B7">
        <w:t xml:space="preserve"> </w:t>
      </w:r>
      <w:r w:rsidR="004654B7" w:rsidRPr="00137BDB">
        <w:t>to an antigen</w:t>
      </w:r>
      <w:r w:rsidRPr="00137BDB">
        <w:t>. In I-ELISA</w:t>
      </w:r>
      <w:r w:rsidR="00E45D2F" w:rsidRPr="00137BDB">
        <w:t>,</w:t>
      </w:r>
      <w:r w:rsidRPr="00137BDB">
        <w:t xml:space="preserve"> the target antigen (whole or purified) is bound to the solid surface of the wells of an ELISA plate (solid phase). To perform the test, the following steps are performed:</w:t>
      </w:r>
    </w:p>
    <w:p w14:paraId="3CCA2C46" w14:textId="43111382" w:rsidR="00CB4674" w:rsidRPr="00137BDB" w:rsidRDefault="00634239" w:rsidP="00D5045F">
      <w:pPr>
        <w:pStyle w:val="111ilist"/>
      </w:pPr>
      <w:r w:rsidRPr="00137BDB">
        <w:t>i)</w:t>
      </w:r>
      <w:r w:rsidRPr="00137BDB">
        <w:tab/>
      </w:r>
      <w:r w:rsidR="00CB4674" w:rsidRPr="00137BDB">
        <w:t xml:space="preserve">Serum samples at an appropriate specified dilution are added to the wells. If specific antibodies against the coated antigen are present in the serum, they will bind to the antigen. </w:t>
      </w:r>
    </w:p>
    <w:p w14:paraId="33115871" w14:textId="00B72764" w:rsidR="00CB4674" w:rsidRPr="00137BDB" w:rsidRDefault="00634239" w:rsidP="00D5045F">
      <w:pPr>
        <w:pStyle w:val="111ilist"/>
      </w:pPr>
      <w:r w:rsidRPr="00137BDB">
        <w:t>ii)</w:t>
      </w:r>
      <w:r w:rsidRPr="00137BDB">
        <w:tab/>
      </w:r>
      <w:r w:rsidR="00CB4674" w:rsidRPr="00137BDB">
        <w:t xml:space="preserve">The ELISA plates are then washed to remove any unbound antibodies. </w:t>
      </w:r>
    </w:p>
    <w:p w14:paraId="3B7AA6D1" w14:textId="763EB2E4" w:rsidR="00CB4674" w:rsidRPr="00137BDB" w:rsidRDefault="00634239" w:rsidP="00D5045F">
      <w:pPr>
        <w:pStyle w:val="111ilist"/>
      </w:pPr>
      <w:r w:rsidRPr="00137BDB">
        <w:t>iii)</w:t>
      </w:r>
      <w:r w:rsidRPr="00137BDB">
        <w:tab/>
      </w:r>
      <w:r w:rsidR="00CB4674" w:rsidRPr="00137BDB">
        <w:t>Antibodies</w:t>
      </w:r>
      <w:r w:rsidR="00E408A9" w:rsidRPr="00137BDB">
        <w:t xml:space="preserve"> raised</w:t>
      </w:r>
      <w:r w:rsidR="00CB4674" w:rsidRPr="00137BDB">
        <w:t xml:space="preserve"> against the immunoglobulins of the animal species being examined, </w:t>
      </w:r>
      <w:r w:rsidR="00ED7D80" w:rsidRPr="00137BDB">
        <w:t>are</w:t>
      </w:r>
      <w:r w:rsidR="00CB4674" w:rsidRPr="00137BDB">
        <w:t xml:space="preserve"> then added to the wells.</w:t>
      </w:r>
      <w:r w:rsidR="00B34ED4" w:rsidRPr="00137BDB">
        <w:t xml:space="preserve"> </w:t>
      </w:r>
      <w:r w:rsidR="00BA236E">
        <w:t>These ant</w:t>
      </w:r>
      <w:r w:rsidR="00334099">
        <w:t xml:space="preserve">i-species antibodies (or sometimes </w:t>
      </w:r>
      <w:r w:rsidR="00E408A9" w:rsidRPr="00137BDB">
        <w:t>Protein A</w:t>
      </w:r>
      <w:r w:rsidR="00334099">
        <w:t xml:space="preserve"> or </w:t>
      </w:r>
      <w:r w:rsidR="00E408A9" w:rsidRPr="00137BDB">
        <w:t>G</w:t>
      </w:r>
      <w:r w:rsidR="00334099">
        <w:t>)</w:t>
      </w:r>
      <w:r w:rsidR="00E408A9" w:rsidRPr="00137BDB">
        <w:t xml:space="preserve"> </w:t>
      </w:r>
      <w:r w:rsidR="00370B69">
        <w:t>are</w:t>
      </w:r>
      <w:r w:rsidR="00CB4674" w:rsidRPr="00137BDB">
        <w:t xml:space="preserve"> conjugated with an enzyme (usually a peroxidase). </w:t>
      </w:r>
    </w:p>
    <w:p w14:paraId="6B5E6981" w14:textId="39D9903E" w:rsidR="00CB4674" w:rsidRPr="00137BDB" w:rsidRDefault="00634239" w:rsidP="00D5045F">
      <w:pPr>
        <w:pStyle w:val="111ilist"/>
      </w:pPr>
      <w:r w:rsidRPr="00137BDB">
        <w:t>iv)</w:t>
      </w:r>
      <w:r w:rsidRPr="00137BDB">
        <w:tab/>
      </w:r>
      <w:r w:rsidR="00CB4674" w:rsidRPr="00137BDB">
        <w:t xml:space="preserve">As all unbound </w:t>
      </w:r>
      <w:r w:rsidR="00657E00" w:rsidRPr="00137BDB">
        <w:t>antibodies</w:t>
      </w:r>
      <w:r w:rsidR="00CB4674" w:rsidRPr="00137BDB">
        <w:t xml:space="preserve"> from the serum sample are removed during the initial washing step, </w:t>
      </w:r>
      <w:r w:rsidR="00657E00" w:rsidRPr="00137BDB">
        <w:t>conjugated</w:t>
      </w:r>
      <w:r w:rsidR="00CB4674" w:rsidRPr="00137BDB">
        <w:t xml:space="preserve"> antibodies added at step </w:t>
      </w:r>
      <w:r w:rsidR="00A316B5">
        <w:t>(iii)</w:t>
      </w:r>
      <w:r w:rsidR="00A316B5" w:rsidRPr="00137BDB">
        <w:t xml:space="preserve"> </w:t>
      </w:r>
      <w:r w:rsidR="00CB4674" w:rsidRPr="00137BDB">
        <w:t xml:space="preserve">can only bind to those antibodies already bound to the solid phase of the ELISA during step </w:t>
      </w:r>
      <w:r w:rsidR="00EA7F44">
        <w:t>(i)</w:t>
      </w:r>
      <w:r w:rsidR="00EA7F44" w:rsidRPr="00137BDB">
        <w:t xml:space="preserve"> </w:t>
      </w:r>
      <w:r w:rsidR="00CB4674" w:rsidRPr="00137BDB">
        <w:t xml:space="preserve">(i.e. antibodies that are specific to the antigen of interest). </w:t>
      </w:r>
    </w:p>
    <w:p w14:paraId="200261F1" w14:textId="6ABD045F" w:rsidR="00CB4674" w:rsidRPr="00137BDB" w:rsidRDefault="00634239" w:rsidP="00D5045F">
      <w:pPr>
        <w:pStyle w:val="111ilist"/>
      </w:pPr>
      <w:r w:rsidRPr="00137BDB">
        <w:t>v)</w:t>
      </w:r>
      <w:r w:rsidRPr="00137BDB">
        <w:tab/>
      </w:r>
      <w:r w:rsidR="00CB4674" w:rsidRPr="00137BDB">
        <w:t xml:space="preserve">A second washing step is performed to remove any unbound conjugated antibodies. </w:t>
      </w:r>
    </w:p>
    <w:p w14:paraId="16741991" w14:textId="3D76841B" w:rsidR="00CB4674" w:rsidRPr="00137BDB" w:rsidRDefault="00634239" w:rsidP="00D5045F">
      <w:pPr>
        <w:pStyle w:val="111ilist"/>
      </w:pPr>
      <w:r w:rsidRPr="00137BDB">
        <w:t>vi)</w:t>
      </w:r>
      <w:r w:rsidRPr="00137BDB">
        <w:tab/>
      </w:r>
      <w:r w:rsidR="00CB4674" w:rsidRPr="00137BDB">
        <w:t xml:space="preserve">The enzyme substrate </w:t>
      </w:r>
      <w:r w:rsidR="00913246">
        <w:t xml:space="preserve">with a suitable </w:t>
      </w:r>
      <w:r w:rsidR="0039070C">
        <w:t>chromogen</w:t>
      </w:r>
      <w:r w:rsidR="00913246">
        <w:t>, in</w:t>
      </w:r>
      <w:r w:rsidR="00CB4674" w:rsidRPr="00137BDB">
        <w:t xml:space="preserve"> substrate buffer</w:t>
      </w:r>
      <w:r w:rsidR="0039070C">
        <w:t>,</w:t>
      </w:r>
      <w:r w:rsidR="00CB4674" w:rsidRPr="00137BDB">
        <w:t xml:space="preserve"> </w:t>
      </w:r>
      <w:r w:rsidR="00A70710" w:rsidRPr="00137BDB">
        <w:t xml:space="preserve">are </w:t>
      </w:r>
      <w:r w:rsidR="00CB4674" w:rsidRPr="00137BDB">
        <w:t xml:space="preserve">then added. If any bound conjugated antibodies are present in the well (i.e. wells containing the antibodies of interest), the presence of the </w:t>
      </w:r>
      <w:r w:rsidR="00657E00" w:rsidRPr="00137BDB">
        <w:t>conjugated</w:t>
      </w:r>
      <w:r w:rsidR="00CB4674" w:rsidRPr="00137BDB">
        <w:t xml:space="preserve"> enzyme will cause the colour of the substrate buffer to change.</w:t>
      </w:r>
    </w:p>
    <w:p w14:paraId="15E36E89" w14:textId="1E5CCC57" w:rsidR="00CB4674" w:rsidRPr="00137BDB" w:rsidRDefault="00634239" w:rsidP="00D5045F">
      <w:pPr>
        <w:pStyle w:val="111ilist"/>
        <w:spacing w:after="240"/>
      </w:pPr>
      <w:r w:rsidRPr="00137BDB">
        <w:t>vii)</w:t>
      </w:r>
      <w:r w:rsidRPr="00137BDB">
        <w:tab/>
      </w:r>
      <w:r w:rsidR="00CB4674" w:rsidRPr="00137BDB">
        <w:t>This colour development is measured at a defined wavelength using a spectrophotometer.</w:t>
      </w:r>
      <w:r w:rsidR="00947325" w:rsidRPr="00137BDB">
        <w:t xml:space="preserve"> Higher quantities of antibodies in the sample result in increases in optical density.</w:t>
      </w:r>
    </w:p>
    <w:p w14:paraId="51143909" w14:textId="3A6F0D33" w:rsidR="00CB4674" w:rsidRPr="00137BDB" w:rsidRDefault="00CB4674" w:rsidP="00D5045F">
      <w:pPr>
        <w:pStyle w:val="111Para"/>
      </w:pPr>
      <w:r w:rsidRPr="00137BDB">
        <w:t>I-ELISA is very sensitive for antibody detection</w:t>
      </w:r>
      <w:r w:rsidR="00E45D2F" w:rsidRPr="00137BDB">
        <w:t xml:space="preserve">, because </w:t>
      </w:r>
      <w:r w:rsidRPr="00137BDB">
        <w:t xml:space="preserve">reagents </w:t>
      </w:r>
      <w:r w:rsidR="00E45D2F" w:rsidRPr="00137BDB">
        <w:t xml:space="preserve">are added </w:t>
      </w:r>
      <w:r w:rsidRPr="00137BDB">
        <w:t>in excess (excess reagent is washed away)</w:t>
      </w:r>
      <w:r w:rsidR="00E45D2F" w:rsidRPr="00137BDB">
        <w:t xml:space="preserve"> and this</w:t>
      </w:r>
      <w:r w:rsidRPr="00137BDB">
        <w:t xml:space="preserve"> promotes rapid reactions and the ampli</w:t>
      </w:r>
      <w:r w:rsidR="00657E00" w:rsidRPr="00137BDB">
        <w:t>fi</w:t>
      </w:r>
      <w:r w:rsidRPr="00137BDB">
        <w:t>cation of signal due to the continu</w:t>
      </w:r>
      <w:r w:rsidR="00D5045F">
        <w:t>al</w:t>
      </w:r>
      <w:r w:rsidRPr="00137BDB">
        <w:t xml:space="preserve"> action of the enzyme </w:t>
      </w:r>
      <w:r w:rsidR="00E45D2F" w:rsidRPr="00137BDB">
        <w:t xml:space="preserve">that </w:t>
      </w:r>
      <w:r w:rsidRPr="00137BDB">
        <w:t>generat</w:t>
      </w:r>
      <w:r w:rsidR="00E45D2F" w:rsidRPr="00137BDB">
        <w:t>es</w:t>
      </w:r>
      <w:r w:rsidRPr="00137BDB">
        <w:t xml:space="preserve"> the colour change in the final step of the assay. The format can be made even more sensitive by adding more enzyme per molecule of conjugate. This may be done by biotiny</w:t>
      </w:r>
      <w:r w:rsidR="00E45D2F" w:rsidRPr="00137BDB">
        <w:t>l</w:t>
      </w:r>
      <w:r w:rsidRPr="00137BDB">
        <w:t>ating antibodies and then adding streptavidin</w:t>
      </w:r>
      <w:r w:rsidR="00E45D2F" w:rsidRPr="00137BDB">
        <w:t>-</w:t>
      </w:r>
      <w:r w:rsidRPr="00137BDB">
        <w:t>conjugated enzymes</w:t>
      </w:r>
      <w:r w:rsidR="00E45D2F" w:rsidRPr="00137BDB">
        <w:t>,</w:t>
      </w:r>
      <w:r w:rsidRPr="00137BDB">
        <w:t xml:space="preserve"> or </w:t>
      </w:r>
      <w:r w:rsidR="007B0942" w:rsidRPr="009F238C">
        <w:rPr>
          <w:highlight w:val="yellow"/>
          <w:u w:val="double"/>
        </w:rPr>
        <w:t>by</w:t>
      </w:r>
      <w:r w:rsidR="007B0942">
        <w:t xml:space="preserve"> </w:t>
      </w:r>
      <w:r w:rsidRPr="00137BDB">
        <w:t xml:space="preserve">using detection reagents that have scaffolds to which many more molecules of enzyme are attached, e.g. poly-HRP </w:t>
      </w:r>
      <w:r w:rsidR="00D5045F">
        <w:t>(</w:t>
      </w:r>
      <w:r w:rsidR="00D5045F">
        <w:rPr>
          <w:rStyle w:val="st"/>
        </w:rPr>
        <w:t>horseradish peroxidase</w:t>
      </w:r>
      <w:r w:rsidR="00D5045F">
        <w:t xml:space="preserve">) </w:t>
      </w:r>
      <w:r w:rsidRPr="00137BDB">
        <w:t xml:space="preserve">streptavidin. </w:t>
      </w:r>
    </w:p>
    <w:p w14:paraId="0FDD021D" w14:textId="1EE8CE94" w:rsidR="00CB4674" w:rsidRPr="00137BDB" w:rsidRDefault="00D5045F" w:rsidP="00D5045F">
      <w:pPr>
        <w:pStyle w:val="111"/>
      </w:pPr>
      <w:r>
        <w:t>1.</w:t>
      </w:r>
      <w:r w:rsidR="00634239" w:rsidRPr="00137BDB">
        <w:t>1.2.</w:t>
      </w:r>
      <w:r w:rsidR="00634239" w:rsidRPr="00137BDB">
        <w:tab/>
      </w:r>
      <w:r w:rsidR="00CB4674" w:rsidRPr="00137BDB">
        <w:t>Antigen-capture ELISA</w:t>
      </w:r>
    </w:p>
    <w:p w14:paraId="2CA6BEF8" w14:textId="7EF69E70" w:rsidR="00CB4674" w:rsidRPr="00137BDB" w:rsidRDefault="00CB4674" w:rsidP="00D5045F">
      <w:pPr>
        <w:pStyle w:val="111Para"/>
      </w:pPr>
      <w:r w:rsidRPr="00137BDB">
        <w:t>Antigen-capture ELISA</w:t>
      </w:r>
      <w:r w:rsidR="00E45D2F" w:rsidRPr="00137BDB">
        <w:t>s</w:t>
      </w:r>
      <w:r w:rsidRPr="00137BDB">
        <w:t xml:space="preserve"> (Ag</w:t>
      </w:r>
      <w:r w:rsidR="00856060">
        <w:t>-</w:t>
      </w:r>
      <w:r w:rsidRPr="00137BDB">
        <w:t xml:space="preserve">ELISA) </w:t>
      </w:r>
      <w:r w:rsidR="00E45D2F" w:rsidRPr="00137BDB">
        <w:t xml:space="preserve">are </w:t>
      </w:r>
      <w:r w:rsidRPr="00137BDB">
        <w:t>used to detect the presence of pathogen-specific antigens in a sample</w:t>
      </w:r>
      <w:r w:rsidR="00E45D2F" w:rsidRPr="00137BDB">
        <w:t xml:space="preserve"> and </w:t>
      </w:r>
      <w:r w:rsidRPr="00137BDB">
        <w:t xml:space="preserve">are useful for diagnosis prior to or during clinical disease. </w:t>
      </w:r>
    </w:p>
    <w:p w14:paraId="13F8FEEC" w14:textId="0AFCA6BD" w:rsidR="00CB4674" w:rsidRPr="00137BDB" w:rsidRDefault="00CB4674" w:rsidP="00D5045F">
      <w:pPr>
        <w:pStyle w:val="111Para"/>
      </w:pPr>
      <w:r w:rsidRPr="00137BDB">
        <w:t>The</w:t>
      </w:r>
      <w:r w:rsidR="00B34ED4" w:rsidRPr="00137BDB">
        <w:t xml:space="preserve"> </w:t>
      </w:r>
      <w:r w:rsidRPr="00137BDB">
        <w:t>Ag</w:t>
      </w:r>
      <w:r w:rsidR="00856060">
        <w:t>-</w:t>
      </w:r>
      <w:r w:rsidRPr="00137BDB">
        <w:t xml:space="preserve">ELISA commonly follows a sandwich assay format. </w:t>
      </w:r>
      <w:proofErr w:type="spellStart"/>
      <w:r w:rsidRPr="00137BDB">
        <w:t>MAb</w:t>
      </w:r>
      <w:proofErr w:type="spellEnd"/>
      <w:r w:rsidRPr="00137BDB">
        <w:t xml:space="preserve"> or </w:t>
      </w:r>
      <w:proofErr w:type="spellStart"/>
      <w:r w:rsidR="00E45D2F" w:rsidRPr="00137BDB">
        <w:t>PAb</w:t>
      </w:r>
      <w:proofErr w:type="spellEnd"/>
      <w:r w:rsidRPr="00137BDB">
        <w:t xml:space="preserve"> specific to the antigens of interest are bound to the solid surface of the wells of an ELISA plate. The sample is then added to the well and any target antigens are captured by the bound antibodies. Captured antigens are subsequently detected through the addition of a second, </w:t>
      </w:r>
      <w:proofErr w:type="gramStart"/>
      <w:r w:rsidRPr="00137BDB">
        <w:t>enzyme-labelled</w:t>
      </w:r>
      <w:proofErr w:type="gramEnd"/>
      <w:r w:rsidR="00E45D2F" w:rsidRPr="00137BDB">
        <w:t xml:space="preserve"> </w:t>
      </w:r>
      <w:proofErr w:type="spellStart"/>
      <w:r w:rsidR="00E45D2F" w:rsidRPr="00137BDB">
        <w:t>MAb</w:t>
      </w:r>
      <w:proofErr w:type="spellEnd"/>
      <w:r w:rsidR="00E45D2F" w:rsidRPr="00137BDB">
        <w:t xml:space="preserve"> or </w:t>
      </w:r>
      <w:proofErr w:type="spellStart"/>
      <w:r w:rsidR="00E45D2F" w:rsidRPr="00137BDB">
        <w:t>PAb</w:t>
      </w:r>
      <w:proofErr w:type="spellEnd"/>
      <w:r w:rsidRPr="00137BDB">
        <w:t>. The wells are then washed to remove any unbound conjugated antibodies before enzyme substrates and buffers are added. As for I-ELISAs, this will result in a detectable colour change in positive wells. Note that if the detectin</w:t>
      </w:r>
      <w:r w:rsidR="00094520">
        <w:t>g</w:t>
      </w:r>
      <w:r w:rsidRPr="00137BDB">
        <w:t xml:space="preserve"> antibody is not labelled, then an </w:t>
      </w:r>
      <w:r w:rsidR="00E45D2F" w:rsidRPr="00137BDB">
        <w:t xml:space="preserve">enzyme conjugated </w:t>
      </w:r>
      <w:r w:rsidRPr="009F238C">
        <w:rPr>
          <w:strike/>
          <w:highlight w:val="yellow"/>
        </w:rPr>
        <w:t>anti-</w:t>
      </w:r>
      <w:r w:rsidRPr="00137BDB">
        <w:t xml:space="preserve">antibody </w:t>
      </w:r>
      <w:r w:rsidRPr="009F238C">
        <w:rPr>
          <w:strike/>
        </w:rPr>
        <w:t>(</w:t>
      </w:r>
      <w:r w:rsidRPr="009F238C">
        <w:rPr>
          <w:strike/>
          <w:highlight w:val="yellow"/>
        </w:rPr>
        <w:t>reactive to</w:t>
      </w:r>
      <w:r w:rsidRPr="009F238C">
        <w:rPr>
          <w:highlight w:val="yellow"/>
        </w:rPr>
        <w:t xml:space="preserve"> </w:t>
      </w:r>
      <w:r w:rsidR="00FF576A" w:rsidRPr="009F238C">
        <w:rPr>
          <w:highlight w:val="yellow"/>
          <w:u w:val="double"/>
        </w:rPr>
        <w:t>t</w:t>
      </w:r>
      <w:r w:rsidR="00EA1343" w:rsidRPr="009F238C">
        <w:rPr>
          <w:highlight w:val="yellow"/>
          <w:u w:val="double"/>
        </w:rPr>
        <w:t>hat targets</w:t>
      </w:r>
      <w:r w:rsidR="00EA1343">
        <w:t xml:space="preserve"> </w:t>
      </w:r>
      <w:r w:rsidRPr="00137BDB">
        <w:t>the detect</w:t>
      </w:r>
      <w:r w:rsidR="00EA1343">
        <w:t>ing</w:t>
      </w:r>
      <w:r w:rsidRPr="00137BDB">
        <w:t xml:space="preserve"> antibody</w:t>
      </w:r>
      <w:r w:rsidRPr="009F238C">
        <w:rPr>
          <w:strike/>
          <w:highlight w:val="yellow"/>
        </w:rPr>
        <w:t>)</w:t>
      </w:r>
      <w:r w:rsidRPr="00137BDB">
        <w:t xml:space="preserve"> </w:t>
      </w:r>
      <w:r w:rsidR="00E45D2F" w:rsidRPr="00137BDB">
        <w:t>is</w:t>
      </w:r>
      <w:r w:rsidRPr="00137BDB">
        <w:t xml:space="preserve"> used. </w:t>
      </w:r>
    </w:p>
    <w:p w14:paraId="52585A82" w14:textId="4CFD375F" w:rsidR="00CB4674" w:rsidRPr="00137BDB" w:rsidRDefault="00CB4674" w:rsidP="00D5045F">
      <w:pPr>
        <w:pStyle w:val="111Para"/>
      </w:pPr>
      <w:r w:rsidRPr="00137BDB">
        <w:lastRenderedPageBreak/>
        <w:t>The desired characteristics of the capture antibodies are strong binding to the pathogen, recognition of a conserved epitope highly specific for the target agent, and the ability to attach to an ELISA plate without loss of reactivity. The detection antibody should recognise an epitope other than that recognised by the capture antibody that is bound to the ELISA plate.</w:t>
      </w:r>
      <w:r w:rsidR="00B34ED4" w:rsidRPr="00137BDB">
        <w:t xml:space="preserve"> </w:t>
      </w:r>
      <w:r w:rsidRPr="00137BDB">
        <w:t xml:space="preserve">It may be difficult to identify </w:t>
      </w:r>
      <w:proofErr w:type="spellStart"/>
      <w:r w:rsidRPr="00137BDB">
        <w:t>MAbs</w:t>
      </w:r>
      <w:proofErr w:type="spellEnd"/>
      <w:r w:rsidRPr="00137BDB">
        <w:t xml:space="preserve"> of comprehensive intra-type reactivity and polyclonal antisera may be preferred to increase the likelihood of reaction against all antigenic variants. </w:t>
      </w:r>
    </w:p>
    <w:p w14:paraId="2294FE9A" w14:textId="2654BE4D" w:rsidR="00CB4674" w:rsidRPr="00137BDB" w:rsidRDefault="00CB4674" w:rsidP="00D5045F">
      <w:pPr>
        <w:pStyle w:val="111Para"/>
      </w:pPr>
      <w:r w:rsidRPr="00137BDB">
        <w:t>Ag</w:t>
      </w:r>
      <w:r w:rsidR="00856060">
        <w:t>-</w:t>
      </w:r>
      <w:r w:rsidRPr="00137BDB">
        <w:t>ELISAs</w:t>
      </w:r>
      <w:r w:rsidR="00F9778F" w:rsidRPr="00137BDB">
        <w:t xml:space="preserve"> </w:t>
      </w:r>
      <w:r w:rsidRPr="00137BDB">
        <w:t xml:space="preserve">have been developed </w:t>
      </w:r>
      <w:r w:rsidR="00E45D2F" w:rsidRPr="00137BDB">
        <w:t xml:space="preserve">to </w:t>
      </w:r>
      <w:r w:rsidRPr="00137BDB">
        <w:t xml:space="preserve">detect </w:t>
      </w:r>
      <w:r w:rsidR="00190AC9" w:rsidRPr="00137BDB">
        <w:t>many infectious agents, e.g.</w:t>
      </w:r>
      <w:r w:rsidRPr="00137BDB">
        <w:t xml:space="preserve"> </w:t>
      </w:r>
      <w:r w:rsidR="00EE133A" w:rsidRPr="00137BDB">
        <w:t>bovine viral diarrhoea virus (</w:t>
      </w:r>
      <w:r w:rsidRPr="00137BDB">
        <w:t>BVDV</w:t>
      </w:r>
      <w:r w:rsidR="00EE133A" w:rsidRPr="00137BDB">
        <w:t xml:space="preserve">, see </w:t>
      </w:r>
      <w:r w:rsidRPr="00137BDB">
        <w:t xml:space="preserve">Mignon </w:t>
      </w:r>
      <w:r w:rsidRPr="00137BDB">
        <w:rPr>
          <w:i/>
        </w:rPr>
        <w:t>et al.,</w:t>
      </w:r>
      <w:r w:rsidRPr="00137BDB">
        <w:t xml:space="preserve"> 1991), rinderpest and </w:t>
      </w:r>
      <w:proofErr w:type="spellStart"/>
      <w:r w:rsidR="00856060">
        <w:t>peste</w:t>
      </w:r>
      <w:proofErr w:type="spellEnd"/>
      <w:r w:rsidR="00856060">
        <w:t xml:space="preserve"> des petits </w:t>
      </w:r>
      <w:proofErr w:type="gramStart"/>
      <w:r w:rsidR="00856060">
        <w:t>ruminants</w:t>
      </w:r>
      <w:proofErr w:type="gramEnd"/>
      <w:r w:rsidR="00856060">
        <w:t xml:space="preserve"> virus (</w:t>
      </w:r>
      <w:r w:rsidRPr="00137BDB">
        <w:t>PPR</w:t>
      </w:r>
      <w:r w:rsidR="00E45D2F" w:rsidRPr="00137BDB">
        <w:t>V</w:t>
      </w:r>
      <w:r w:rsidR="00856060">
        <w:t>)</w:t>
      </w:r>
      <w:r w:rsidRPr="00137BDB">
        <w:t xml:space="preserve"> (</w:t>
      </w:r>
      <w:proofErr w:type="spellStart"/>
      <w:r w:rsidRPr="00137BDB">
        <w:t>Libeau</w:t>
      </w:r>
      <w:proofErr w:type="spellEnd"/>
      <w:r w:rsidRPr="00137BDB">
        <w:t xml:space="preserve"> </w:t>
      </w:r>
      <w:r w:rsidRPr="00137BDB">
        <w:rPr>
          <w:i/>
        </w:rPr>
        <w:t>et al.,</w:t>
      </w:r>
      <w:r w:rsidRPr="00137BDB">
        <w:t xml:space="preserve"> 1994). Related antigen-capture methods using </w:t>
      </w:r>
      <w:r w:rsidR="00F9778F" w:rsidRPr="00137BDB">
        <w:t>antibody-</w:t>
      </w:r>
      <w:r w:rsidRPr="00137BDB">
        <w:t xml:space="preserve">coated immunomagnetic beads are now important and </w:t>
      </w:r>
      <w:r w:rsidR="00F9778F" w:rsidRPr="00137BDB">
        <w:t>well</w:t>
      </w:r>
      <w:r w:rsidR="00856060">
        <w:t xml:space="preserve"> </w:t>
      </w:r>
      <w:r w:rsidRPr="00137BDB">
        <w:t xml:space="preserve">accepted methods for detecting certain bacterial infections, including </w:t>
      </w:r>
      <w:r w:rsidRPr="00137BDB">
        <w:rPr>
          <w:i/>
        </w:rPr>
        <w:t>Listeria, Salmonella</w:t>
      </w:r>
      <w:r w:rsidRPr="00137BDB">
        <w:t xml:space="preserve"> and </w:t>
      </w:r>
      <w:r w:rsidRPr="00137BDB">
        <w:rPr>
          <w:i/>
        </w:rPr>
        <w:t>E</w:t>
      </w:r>
      <w:r w:rsidR="001A61E5">
        <w:rPr>
          <w:i/>
        </w:rPr>
        <w:t>.</w:t>
      </w:r>
      <w:r w:rsidRPr="00137BDB">
        <w:rPr>
          <w:i/>
        </w:rPr>
        <w:t xml:space="preserve"> coli.</w:t>
      </w:r>
      <w:r w:rsidRPr="00137BDB">
        <w:t xml:space="preserve"> The principle of this technology relies on immunomagnetic separation, i.e. using small super-paramagnetic particles or beads coated with antibodies against </w:t>
      </w:r>
      <w:r w:rsidR="00B24837" w:rsidRPr="00137BDB">
        <w:t xml:space="preserve">bacterial </w:t>
      </w:r>
      <w:r w:rsidRPr="00137BDB">
        <w:t xml:space="preserve">surface antigens. The magnetic properties of the beads </w:t>
      </w:r>
      <w:r w:rsidR="00B24837" w:rsidRPr="00137BDB">
        <w:t>allow them to</w:t>
      </w:r>
      <w:r w:rsidRPr="00137BDB">
        <w:t xml:space="preserve"> be retained whilst the beads are washed and moved to different buffers in a manner analogous to the methods described above for ELISA. </w:t>
      </w:r>
      <w:r w:rsidR="00237473" w:rsidRPr="00137BDB">
        <w:t xml:space="preserve">Antigens such as </w:t>
      </w:r>
      <w:r w:rsidRPr="00137BDB">
        <w:t xml:space="preserve">intact bacteria </w:t>
      </w:r>
      <w:r w:rsidR="00237473" w:rsidRPr="00137BDB">
        <w:t xml:space="preserve">or </w:t>
      </w:r>
      <w:r w:rsidRPr="00137BDB">
        <w:t xml:space="preserve">their soluble antigenic determinants can be detected after magnetic extraction from the test sample using a second antibody </w:t>
      </w:r>
      <w:r w:rsidR="00286632" w:rsidRPr="00137BDB">
        <w:t xml:space="preserve">in </w:t>
      </w:r>
      <w:r w:rsidRPr="00137BDB">
        <w:t xml:space="preserve">a sandwich format. </w:t>
      </w:r>
      <w:r w:rsidR="004B4386">
        <w:t>A</w:t>
      </w:r>
      <w:r w:rsidRPr="00137BDB">
        <w:t xml:space="preserve">ntigen-capture assays using immunomagnetic beads can enhance the kinetics of </w:t>
      </w:r>
      <w:r w:rsidR="00B24837" w:rsidRPr="00137BDB">
        <w:t xml:space="preserve">the </w:t>
      </w:r>
      <w:r w:rsidRPr="00137BDB">
        <w:t>antigen</w:t>
      </w:r>
      <w:r w:rsidR="00856060">
        <w:t>–</w:t>
      </w:r>
      <w:r w:rsidRPr="00137BDB">
        <w:t>antibody reaction as the beads mix within the sample</w:t>
      </w:r>
      <w:r w:rsidR="00237473" w:rsidRPr="00137BDB">
        <w:t xml:space="preserve"> reducing the incubation time</w:t>
      </w:r>
      <w:r w:rsidRPr="00137BDB">
        <w:t xml:space="preserve">. </w:t>
      </w:r>
    </w:p>
    <w:p w14:paraId="48F81776" w14:textId="5A8B12D9" w:rsidR="00CB4674" w:rsidRPr="00137BDB" w:rsidRDefault="00D5045F" w:rsidP="00D5045F">
      <w:pPr>
        <w:pStyle w:val="111"/>
      </w:pPr>
      <w:r>
        <w:t>1.</w:t>
      </w:r>
      <w:r w:rsidR="00634239" w:rsidRPr="00137BDB">
        <w:t>1.3.</w:t>
      </w:r>
      <w:r w:rsidR="00634239" w:rsidRPr="00137BDB">
        <w:tab/>
      </w:r>
      <w:r w:rsidR="00CB4674" w:rsidRPr="00137BDB">
        <w:t>Blocking ELISA</w:t>
      </w:r>
    </w:p>
    <w:p w14:paraId="70A8E893" w14:textId="44B2E094" w:rsidR="00CB4674" w:rsidRPr="00137BDB" w:rsidRDefault="00CB4674" w:rsidP="00D5045F">
      <w:pPr>
        <w:pStyle w:val="111Para"/>
      </w:pPr>
      <w:r w:rsidRPr="00137BDB">
        <w:t>Blocking ELISA (B-ELISA)</w:t>
      </w:r>
      <w:r w:rsidR="00E11CE3" w:rsidRPr="00137BDB">
        <w:t xml:space="preserve">, used for detection </w:t>
      </w:r>
      <w:r w:rsidR="00856060">
        <w:t>of</w:t>
      </w:r>
      <w:r w:rsidR="00E11CE3" w:rsidRPr="00137BDB">
        <w:t xml:space="preserve"> serum antibodies,</w:t>
      </w:r>
      <w:r w:rsidRPr="00137BDB">
        <w:t xml:space="preserve"> shares some similarities with Ag</w:t>
      </w:r>
      <w:r w:rsidR="00856060">
        <w:t>-</w:t>
      </w:r>
      <w:r w:rsidRPr="00137BDB">
        <w:t>ELISA. Antibodies specific to the target antigen are bound to the solid phase of the ELISA plate. The antigen, prior to adding to the antibody-coated plate, is incubated with the samples. If the samples contain antibodies against that antigen, they will bind (block) to the antigen. When added to the wells, the blocked antigen will be unable to bind to the coating antibodies. Consequently, when the detecting antibody is added to the wells it will not recognise any bound antigen (no colour development). In contrast, if the sample is derived from a negative case, binding will occur and there will be colour development.</w:t>
      </w:r>
    </w:p>
    <w:p w14:paraId="1AEF4006" w14:textId="65430647" w:rsidR="00CB4674" w:rsidRPr="00137BDB" w:rsidRDefault="00D5045F" w:rsidP="00D5045F">
      <w:pPr>
        <w:pStyle w:val="111"/>
      </w:pPr>
      <w:r>
        <w:t>1.</w:t>
      </w:r>
      <w:r w:rsidR="00634239" w:rsidRPr="00137BDB">
        <w:t>1.4.</w:t>
      </w:r>
      <w:r w:rsidR="00634239" w:rsidRPr="00137BDB">
        <w:tab/>
      </w:r>
      <w:r w:rsidR="00CB4674" w:rsidRPr="00137BDB">
        <w:t>Competitive ELISA</w:t>
      </w:r>
    </w:p>
    <w:p w14:paraId="6777D9F4" w14:textId="6D6ECB68" w:rsidR="00CB4674" w:rsidRPr="00137BDB" w:rsidRDefault="00E11CE3" w:rsidP="00D5045F">
      <w:pPr>
        <w:pStyle w:val="111Para"/>
      </w:pPr>
      <w:r w:rsidRPr="00137BDB">
        <w:t>Competitive ELISA (C-ELISA) is a variant of ELISA used to detect or quantify antibody or antigen using a competitive method. The principle of a competitive assay for the detection of antibodies is competition between antibodies that may be present in the test serum and the detecting antibody (which in this case binds directly to the antigen). Specific binding of the detecting antibody is detected using an appropriate anti-species conjugate or the antibody itself may be labelled. A reduction in the expected colour obtained is caused by binding of antibodies present in the test serum that are specific to</w:t>
      </w:r>
      <w:r w:rsidR="00B34ED4" w:rsidRPr="00137BDB">
        <w:t xml:space="preserve"> </w:t>
      </w:r>
      <w:r w:rsidRPr="00137BDB">
        <w:t xml:space="preserve">the antigen, which therefore </w:t>
      </w:r>
      <w:r w:rsidRPr="009F238C">
        <w:rPr>
          <w:strike/>
          <w:highlight w:val="yellow"/>
        </w:rPr>
        <w:t>prevents binding of</w:t>
      </w:r>
      <w:r w:rsidR="009F238C" w:rsidRPr="009F238C">
        <w:rPr>
          <w:strike/>
          <w:highlight w:val="yellow"/>
        </w:rPr>
        <w:t xml:space="preserve"> </w:t>
      </w:r>
      <w:r w:rsidR="009E0E49" w:rsidRPr="009F238C">
        <w:rPr>
          <w:highlight w:val="yellow"/>
          <w:u w:val="double"/>
        </w:rPr>
        <w:t>competes</w:t>
      </w:r>
      <w:r w:rsidR="0004627E" w:rsidRPr="009F238C">
        <w:rPr>
          <w:highlight w:val="yellow"/>
          <w:u w:val="double"/>
        </w:rPr>
        <w:t xml:space="preserve"> with</w:t>
      </w:r>
      <w:r w:rsidRPr="00137BDB">
        <w:t xml:space="preserve"> the specific detecting antibody</w:t>
      </w:r>
      <w:r w:rsidR="00323F9E">
        <w:t xml:space="preserve"> </w:t>
      </w:r>
      <w:r w:rsidR="00725C3B" w:rsidRPr="009F238C">
        <w:rPr>
          <w:highlight w:val="yellow"/>
          <w:u w:val="double"/>
        </w:rPr>
        <w:t>fo</w:t>
      </w:r>
      <w:r w:rsidR="00323F9E" w:rsidRPr="009F238C">
        <w:rPr>
          <w:highlight w:val="yellow"/>
          <w:u w:val="double"/>
        </w:rPr>
        <w:t>r antige</w:t>
      </w:r>
      <w:r w:rsidR="00E025FA" w:rsidRPr="009F238C">
        <w:rPr>
          <w:highlight w:val="yellow"/>
          <w:u w:val="double"/>
        </w:rPr>
        <w:t>n-binding sites</w:t>
      </w:r>
      <w:r w:rsidRPr="00137BDB">
        <w:t xml:space="preserve">. </w:t>
      </w:r>
      <w:r w:rsidR="00CB4674" w:rsidRPr="00137BDB">
        <w:t>The C-ELISA offers significant advantages over I-ELISA</w:t>
      </w:r>
      <w:r w:rsidR="00020CC8">
        <w:t>;</w:t>
      </w:r>
      <w:r w:rsidR="00CB4674" w:rsidRPr="00137BDB">
        <w:t xml:space="preserve"> </w:t>
      </w:r>
      <w:r w:rsidR="004009E5" w:rsidRPr="009F238C">
        <w:rPr>
          <w:highlight w:val="yellow"/>
          <w:u w:val="double"/>
        </w:rPr>
        <w:t>for example</w:t>
      </w:r>
      <w:r w:rsidR="00675FC9" w:rsidRPr="009F238C">
        <w:rPr>
          <w:highlight w:val="yellow"/>
          <w:u w:val="double"/>
        </w:rPr>
        <w:t>,</w:t>
      </w:r>
      <w:r w:rsidR="009F238C" w:rsidRPr="009F238C">
        <w:rPr>
          <w:highlight w:val="yellow"/>
        </w:rPr>
        <w:t xml:space="preserve"> </w:t>
      </w:r>
      <w:r w:rsidR="00CB4674" w:rsidRPr="009F238C">
        <w:rPr>
          <w:strike/>
          <w:highlight w:val="yellow"/>
        </w:rPr>
        <w:t>as</w:t>
      </w:r>
      <w:r w:rsidR="00CB4674" w:rsidRPr="009F238C">
        <w:rPr>
          <w:strike/>
        </w:rPr>
        <w:t xml:space="preserve"> </w:t>
      </w:r>
      <w:r w:rsidR="00CB4674" w:rsidRPr="00137BDB">
        <w:t>samples from many species may be tested without the need for species-specific enzyme-labelled conjugates for each species under test</w:t>
      </w:r>
      <w:r w:rsidR="004C0FAE" w:rsidRPr="00137BDB">
        <w:t xml:space="preserve">, </w:t>
      </w:r>
      <w:r w:rsidR="009663D5" w:rsidRPr="009F238C">
        <w:rPr>
          <w:highlight w:val="yellow"/>
          <w:u w:val="double"/>
        </w:rPr>
        <w:t>assays</w:t>
      </w:r>
      <w:r w:rsidR="009663D5">
        <w:t xml:space="preserve"> </w:t>
      </w:r>
      <w:r w:rsidR="004C0FAE" w:rsidRPr="00137BDB">
        <w:t xml:space="preserve">may be </w:t>
      </w:r>
      <w:r w:rsidR="004C0FAE" w:rsidRPr="009F238C">
        <w:rPr>
          <w:strike/>
          <w:u w:val="single"/>
        </w:rPr>
        <w:t>used</w:t>
      </w:r>
      <w:r w:rsidR="009F238C" w:rsidRPr="009F238C">
        <w:rPr>
          <w:strike/>
          <w:u w:val="single"/>
        </w:rPr>
        <w:t xml:space="preserve"> with </w:t>
      </w:r>
      <w:r w:rsidR="00BE5306" w:rsidRPr="009F238C">
        <w:rPr>
          <w:u w:val="single"/>
        </w:rPr>
        <w:t>performed</w:t>
      </w:r>
      <w:r w:rsidR="004C0FAE" w:rsidRPr="009F238C">
        <w:rPr>
          <w:u w:val="single"/>
        </w:rPr>
        <w:t xml:space="preserve"> </w:t>
      </w:r>
      <w:r w:rsidR="00E71303" w:rsidRPr="009F238C">
        <w:rPr>
          <w:u w:val="single"/>
        </w:rPr>
        <w:t>using</w:t>
      </w:r>
      <w:r w:rsidR="004C0FAE" w:rsidRPr="00137BDB">
        <w:t xml:space="preserve"> less purified antigens, and may be faster to perform as they require less incubation time</w:t>
      </w:r>
      <w:r w:rsidR="00CB4674" w:rsidRPr="00137BDB">
        <w:t>.</w:t>
      </w:r>
      <w:r w:rsidR="00B34ED4" w:rsidRPr="00137BDB">
        <w:t xml:space="preserve"> </w:t>
      </w:r>
      <w:r w:rsidR="004C0FAE" w:rsidRPr="00137BDB">
        <w:t>In some cases, C-ELISAs may have lower analytical sensitivity than indirect ELISAs.</w:t>
      </w:r>
      <w:r w:rsidR="00CB4674" w:rsidRPr="00137BDB">
        <w:t xml:space="preserve"> </w:t>
      </w:r>
      <w:r w:rsidR="00131038" w:rsidRPr="00137BDB">
        <w:t>Where the C-ELISA relies on competition between antibodies in the test serum and a</w:t>
      </w:r>
      <w:r w:rsidR="00856060">
        <w:t xml:space="preserve">n </w:t>
      </w:r>
      <w:proofErr w:type="spellStart"/>
      <w:r w:rsidR="00856060">
        <w:t>M</w:t>
      </w:r>
      <w:r w:rsidR="007104BC">
        <w:t>A</w:t>
      </w:r>
      <w:r w:rsidR="00856060">
        <w:t>b</w:t>
      </w:r>
      <w:proofErr w:type="spellEnd"/>
      <w:r w:rsidR="00856060">
        <w:t xml:space="preserve"> </w:t>
      </w:r>
      <w:r w:rsidR="00131038" w:rsidRPr="00137BDB">
        <w:t>(detecting antibody) for binding to a single epitope on the antigen, false negatives may occur where the humoral response of the host to the pathogen has targeted distinct epitopes on the antigen</w:t>
      </w:r>
      <w:r w:rsidR="00397E79">
        <w:t xml:space="preserve"> </w:t>
      </w:r>
      <w:r w:rsidR="00397E79" w:rsidRPr="009F238C">
        <w:rPr>
          <w:highlight w:val="yellow"/>
          <w:u w:val="double"/>
        </w:rPr>
        <w:t xml:space="preserve">that differ from the </w:t>
      </w:r>
      <w:proofErr w:type="spellStart"/>
      <w:r w:rsidR="00397E79" w:rsidRPr="009F238C">
        <w:rPr>
          <w:highlight w:val="yellow"/>
          <w:u w:val="double"/>
        </w:rPr>
        <w:t>M</w:t>
      </w:r>
      <w:r w:rsidR="009F238C" w:rsidRPr="009F238C">
        <w:rPr>
          <w:highlight w:val="yellow"/>
          <w:u w:val="double"/>
        </w:rPr>
        <w:t>A</w:t>
      </w:r>
      <w:r w:rsidR="00397E79" w:rsidRPr="009F238C">
        <w:rPr>
          <w:highlight w:val="yellow"/>
          <w:u w:val="double"/>
        </w:rPr>
        <w:t>b</w:t>
      </w:r>
      <w:proofErr w:type="spellEnd"/>
      <w:r w:rsidR="00397E79" w:rsidRPr="009F238C">
        <w:rPr>
          <w:highlight w:val="yellow"/>
          <w:u w:val="double"/>
        </w:rPr>
        <w:t xml:space="preserve"> target</w:t>
      </w:r>
      <w:r w:rsidR="00AB7FA7" w:rsidRPr="009F238C">
        <w:rPr>
          <w:highlight w:val="yellow"/>
          <w:u w:val="double"/>
        </w:rPr>
        <w:t xml:space="preserve"> epitope</w:t>
      </w:r>
      <w:r w:rsidR="00131038" w:rsidRPr="00137BDB">
        <w:t>.</w:t>
      </w:r>
    </w:p>
    <w:p w14:paraId="108A79FC" w14:textId="254EB0A5" w:rsidR="00394564" w:rsidRPr="00137BDB" w:rsidRDefault="00A66C83" w:rsidP="00835F66">
      <w:pPr>
        <w:pStyle w:val="1"/>
        <w:rPr>
          <w:u w:val="single"/>
          <w:lang w:val="en-IE"/>
        </w:rPr>
      </w:pPr>
      <w:r w:rsidRPr="00137BDB">
        <w:rPr>
          <w:lang w:val="en-IE"/>
        </w:rPr>
        <w:t>2</w:t>
      </w:r>
      <w:r w:rsidR="00394564" w:rsidRPr="00137BDB">
        <w:rPr>
          <w:lang w:val="en-IE"/>
        </w:rPr>
        <w:t>.</w:t>
      </w:r>
      <w:r w:rsidR="00394564" w:rsidRPr="00137BDB">
        <w:rPr>
          <w:lang w:val="en-IE"/>
        </w:rPr>
        <w:tab/>
        <w:t>Immunoblotting</w:t>
      </w:r>
    </w:p>
    <w:p w14:paraId="792F12F1" w14:textId="5BC6C487" w:rsidR="00394564" w:rsidRPr="00137BDB" w:rsidRDefault="00394564" w:rsidP="00634239">
      <w:pPr>
        <w:pStyle w:val="para1"/>
        <w:rPr>
          <w:lang w:val="en-IE"/>
        </w:rPr>
      </w:pPr>
      <w:r w:rsidRPr="00137BDB">
        <w:rPr>
          <w:lang w:val="en-IE"/>
        </w:rPr>
        <w:t>Immunoblotting is performed in diagnostic laboratories to identify and/or characterise infectious agents based on antigen specificity or using known antigens to detect a specific serological response. Immunoblotting combines the high resolution of gel electrophoresis with the specificity of immun</w:t>
      </w:r>
      <w:r w:rsidR="0050454E">
        <w:rPr>
          <w:lang w:val="en-IE"/>
        </w:rPr>
        <w:t>o</w:t>
      </w:r>
      <w:r w:rsidRPr="00137BDB">
        <w:rPr>
          <w:lang w:val="en-IE"/>
        </w:rPr>
        <w:t xml:space="preserve">-detection and offers a means of identifying immunodominant proteins recognised by antibodies from infected animals or </w:t>
      </w:r>
      <w:proofErr w:type="spellStart"/>
      <w:r w:rsidRPr="009F238C">
        <w:rPr>
          <w:strike/>
          <w:highlight w:val="yellow"/>
          <w:lang w:val="en-IE"/>
        </w:rPr>
        <w:t>MAbs</w:t>
      </w:r>
      <w:proofErr w:type="spellEnd"/>
      <w:r w:rsidRPr="009F238C">
        <w:rPr>
          <w:strike/>
          <w:highlight w:val="yellow"/>
          <w:lang w:val="en-IE"/>
        </w:rPr>
        <w:t xml:space="preserve"> </w:t>
      </w:r>
      <w:r w:rsidR="00DA17DF" w:rsidRPr="009F238C">
        <w:rPr>
          <w:highlight w:val="yellow"/>
          <w:u w:val="double"/>
          <w:lang w:val="en-IE"/>
        </w:rPr>
        <w:t>anti</w:t>
      </w:r>
      <w:r w:rsidR="00611530" w:rsidRPr="009F238C">
        <w:rPr>
          <w:highlight w:val="yellow"/>
          <w:u w:val="double"/>
          <w:lang w:val="en-IE"/>
        </w:rPr>
        <w:t>bodies</w:t>
      </w:r>
      <w:r w:rsidR="00611530">
        <w:rPr>
          <w:lang w:val="en-IE"/>
        </w:rPr>
        <w:t xml:space="preserve"> </w:t>
      </w:r>
      <w:r w:rsidRPr="00137BDB">
        <w:rPr>
          <w:lang w:val="en-IE"/>
        </w:rPr>
        <w:t>directed against the target agent.</w:t>
      </w:r>
      <w:r w:rsidR="00B34ED4" w:rsidRPr="00137BDB">
        <w:rPr>
          <w:lang w:val="en-IE"/>
        </w:rPr>
        <w:t xml:space="preserve"> </w:t>
      </w:r>
      <w:r w:rsidRPr="00137BDB">
        <w:rPr>
          <w:lang w:val="en-IE"/>
        </w:rPr>
        <w:t xml:space="preserve">As an example of antigen detection, immunoblotting has been used on a large scale as a major screening method for bovine spongiform encephalopathy (BSE) and scrapie; it has been used on millions of brain stem samples in Europe and elsewhere for the detection of prion protein (Schaller </w:t>
      </w:r>
      <w:r w:rsidRPr="00FB628D">
        <w:rPr>
          <w:i/>
          <w:lang w:val="en-IE"/>
        </w:rPr>
        <w:t>et al.,</w:t>
      </w:r>
      <w:r w:rsidRPr="00137BDB">
        <w:rPr>
          <w:lang w:val="en-IE"/>
        </w:rPr>
        <w:t xml:space="preserve"> 1999). It has now largely been replaced as a screening test by</w:t>
      </w:r>
      <w:r w:rsidR="00376FC6" w:rsidRPr="00137BDB">
        <w:rPr>
          <w:lang w:val="en-IE"/>
        </w:rPr>
        <w:t xml:space="preserve"> Ag</w:t>
      </w:r>
      <w:r w:rsidR="00856060">
        <w:rPr>
          <w:lang w:val="en-IE"/>
        </w:rPr>
        <w:t>-</w:t>
      </w:r>
      <w:r w:rsidR="00376FC6" w:rsidRPr="00137BDB">
        <w:rPr>
          <w:lang w:val="en-IE"/>
        </w:rPr>
        <w:t>ELISA or lateral flow device-</w:t>
      </w:r>
      <w:r w:rsidRPr="00137BDB">
        <w:rPr>
          <w:lang w:val="en-IE"/>
        </w:rPr>
        <w:t>based methods but is still an important confirmatory test and</w:t>
      </w:r>
      <w:r w:rsidR="00B24837" w:rsidRPr="00137BDB">
        <w:rPr>
          <w:lang w:val="en-IE"/>
        </w:rPr>
        <w:t xml:space="preserve"> is</w:t>
      </w:r>
      <w:r w:rsidRPr="00137BDB">
        <w:rPr>
          <w:lang w:val="en-IE"/>
        </w:rPr>
        <w:t xml:space="preserve"> integral to the differentiation of transmissible spongiform encephalopathies strains into typical and atypical </w:t>
      </w:r>
      <w:r w:rsidR="00B24837" w:rsidRPr="00137BDB">
        <w:rPr>
          <w:lang w:val="en-IE"/>
        </w:rPr>
        <w:t>BSE</w:t>
      </w:r>
      <w:r w:rsidRPr="00137BDB">
        <w:rPr>
          <w:lang w:val="en-IE"/>
        </w:rPr>
        <w:t xml:space="preserve"> and scrapie. </w:t>
      </w:r>
    </w:p>
    <w:p w14:paraId="70FF2CDC" w14:textId="23591788" w:rsidR="00394564" w:rsidRPr="00137BDB" w:rsidRDefault="00394564" w:rsidP="00634239">
      <w:pPr>
        <w:pStyle w:val="para1"/>
        <w:rPr>
          <w:lang w:val="en-IE"/>
        </w:rPr>
      </w:pPr>
      <w:r w:rsidRPr="00137BDB">
        <w:rPr>
          <w:lang w:val="en-IE"/>
        </w:rPr>
        <w:t xml:space="preserve">False-positive and false-negative results in other diagnostic assays can often be resolved by immunoblotting (Molina Caballero </w:t>
      </w:r>
      <w:r w:rsidRPr="00FB628D">
        <w:rPr>
          <w:i/>
          <w:lang w:val="en-IE"/>
        </w:rPr>
        <w:t>et al.,</w:t>
      </w:r>
      <w:r w:rsidRPr="00137BDB">
        <w:rPr>
          <w:lang w:val="en-IE"/>
        </w:rPr>
        <w:t xml:space="preserve">1993). Immunoblotting can also be used to determine the specificity of individual </w:t>
      </w:r>
      <w:proofErr w:type="spellStart"/>
      <w:r w:rsidRPr="00137BDB">
        <w:rPr>
          <w:lang w:val="en-IE"/>
        </w:rPr>
        <w:t>MAbs</w:t>
      </w:r>
      <w:proofErr w:type="spellEnd"/>
      <w:r w:rsidRPr="00137BDB">
        <w:rPr>
          <w:lang w:val="en-IE"/>
        </w:rPr>
        <w:t xml:space="preserve">. </w:t>
      </w:r>
      <w:r w:rsidRPr="00137BDB">
        <w:rPr>
          <w:lang w:val="en-IE"/>
        </w:rPr>
        <w:lastRenderedPageBreak/>
        <w:t xml:space="preserve">Individual purified polypeptides (or recombinant </w:t>
      </w:r>
      <w:r w:rsidRPr="002403AC">
        <w:rPr>
          <w:strike/>
          <w:highlight w:val="yellow"/>
          <w:lang w:val="en-IE"/>
        </w:rPr>
        <w:t>expressed</w:t>
      </w:r>
      <w:r w:rsidRPr="002403AC">
        <w:rPr>
          <w:strike/>
          <w:lang w:val="en-IE"/>
        </w:rPr>
        <w:t xml:space="preserve"> </w:t>
      </w:r>
      <w:r w:rsidRPr="00137BDB">
        <w:rPr>
          <w:lang w:val="en-IE"/>
        </w:rPr>
        <w:t xml:space="preserve">proteins) may also be transferred to nitrocellulose or </w:t>
      </w:r>
      <w:r w:rsidR="00856060" w:rsidRPr="00CA5AB0">
        <w:rPr>
          <w:rStyle w:val="st"/>
          <w:lang w:val="en-US"/>
          <w:rPrChange w:id="46" w:author="Sandor Belak" w:date="2020-03-11T17:56:00Z">
            <w:rPr>
              <w:rStyle w:val="st"/>
            </w:rPr>
          </w:rPrChange>
        </w:rPr>
        <w:t>polyvinylidene difluoride</w:t>
      </w:r>
      <w:r w:rsidR="00856060" w:rsidRPr="00137BDB">
        <w:rPr>
          <w:lang w:val="en-IE"/>
        </w:rPr>
        <w:t xml:space="preserve"> </w:t>
      </w:r>
      <w:r w:rsidRPr="00137BDB">
        <w:rPr>
          <w:lang w:val="en-IE"/>
        </w:rPr>
        <w:t xml:space="preserve">membranes by immunoblotting to examine the reactivity of test sera to individual proteins. This characteristic profile of reactivity may be used to help distinguish between animals that have been vaccinated or infected, such as the enzyme-linked </w:t>
      </w:r>
      <w:proofErr w:type="spellStart"/>
      <w:r w:rsidRPr="00137BDB">
        <w:rPr>
          <w:lang w:val="en-IE"/>
        </w:rPr>
        <w:t>immunoelectrotransfer</w:t>
      </w:r>
      <w:proofErr w:type="spellEnd"/>
      <w:r w:rsidRPr="00137BDB">
        <w:rPr>
          <w:lang w:val="en-IE"/>
        </w:rPr>
        <w:t xml:space="preserve"> blot (EITB), a western blot for foot and mouth disease (FMD) that is widely used in South America (Bergmann </w:t>
      </w:r>
      <w:r w:rsidRPr="00FB628D">
        <w:rPr>
          <w:i/>
          <w:lang w:val="en-IE"/>
        </w:rPr>
        <w:t>et al.,</w:t>
      </w:r>
      <w:r w:rsidRPr="00137BDB">
        <w:rPr>
          <w:lang w:val="en-IE"/>
        </w:rPr>
        <w:t>1993).</w:t>
      </w:r>
    </w:p>
    <w:p w14:paraId="39E3A9FB" w14:textId="2A448323" w:rsidR="00394564" w:rsidRPr="00137BDB" w:rsidRDefault="00394564" w:rsidP="00634239">
      <w:pPr>
        <w:pStyle w:val="para1"/>
        <w:rPr>
          <w:lang w:val="en-IE"/>
        </w:rPr>
      </w:pPr>
      <w:r w:rsidRPr="00137BDB">
        <w:rPr>
          <w:lang w:val="en-IE"/>
        </w:rPr>
        <w:t>The major factor affecting the success of an immunoblotting technique is the nature of the epitopes recognised by the antibodies. Most high-resolution gel techniques involve some form of denaturation of the antigen</w:t>
      </w:r>
      <w:r w:rsidR="00B24837" w:rsidRPr="00137BDB">
        <w:rPr>
          <w:lang w:val="en-IE"/>
        </w:rPr>
        <w:t>, which</w:t>
      </w:r>
      <w:r w:rsidRPr="00137BDB">
        <w:rPr>
          <w:lang w:val="en-IE"/>
        </w:rPr>
        <w:t xml:space="preserve"> destroys conformational determinants and allows only the detection of linear or non-conformational epitopes. Most polyclonal antisera contain antibodies to both linear and conformational epitopes, but </w:t>
      </w:r>
      <w:proofErr w:type="spellStart"/>
      <w:r w:rsidRPr="00137BDB">
        <w:rPr>
          <w:lang w:val="en-IE"/>
        </w:rPr>
        <w:t>MAbs</w:t>
      </w:r>
      <w:proofErr w:type="spellEnd"/>
      <w:r w:rsidRPr="00137BDB">
        <w:rPr>
          <w:lang w:val="en-IE"/>
        </w:rPr>
        <w:t xml:space="preserve"> </w:t>
      </w:r>
      <w:r w:rsidR="00B24837" w:rsidRPr="00137BDB">
        <w:rPr>
          <w:lang w:val="en-IE"/>
        </w:rPr>
        <w:t>recognise</w:t>
      </w:r>
      <w:r w:rsidRPr="00137BDB">
        <w:rPr>
          <w:lang w:val="en-IE"/>
        </w:rPr>
        <w:t xml:space="preserve"> single epitopes; thus, if they target conformational epitopes, they will not react with denatured protein.</w:t>
      </w:r>
    </w:p>
    <w:p w14:paraId="6DFCD833" w14:textId="041F44B2" w:rsidR="00394564" w:rsidRPr="00137BDB" w:rsidRDefault="00A66C83" w:rsidP="002E671B">
      <w:pPr>
        <w:pStyle w:val="1"/>
        <w:rPr>
          <w:lang w:val="en-IE"/>
        </w:rPr>
      </w:pPr>
      <w:r w:rsidRPr="00137BDB">
        <w:rPr>
          <w:lang w:val="en-IE"/>
        </w:rPr>
        <w:t>3</w:t>
      </w:r>
      <w:r w:rsidR="00394564" w:rsidRPr="00137BDB">
        <w:rPr>
          <w:lang w:val="en-IE"/>
        </w:rPr>
        <w:t>.</w:t>
      </w:r>
      <w:r w:rsidR="00394564" w:rsidRPr="00137BDB">
        <w:rPr>
          <w:lang w:val="en-IE"/>
        </w:rPr>
        <w:tab/>
        <w:t>Immunochromatography (lateral flow devices)</w:t>
      </w:r>
    </w:p>
    <w:p w14:paraId="521AD721" w14:textId="5EE039A9" w:rsidR="00FC770B" w:rsidRPr="00137BDB" w:rsidRDefault="00394564" w:rsidP="00634239">
      <w:pPr>
        <w:pStyle w:val="para1"/>
        <w:rPr>
          <w:lang w:val="en-IE"/>
        </w:rPr>
      </w:pPr>
      <w:r w:rsidRPr="00137BDB">
        <w:rPr>
          <w:lang w:val="en-IE"/>
        </w:rPr>
        <w:t>Immunochromatogra</w:t>
      </w:r>
      <w:r w:rsidR="00F9778F" w:rsidRPr="00137BDB">
        <w:rPr>
          <w:lang w:val="en-IE"/>
        </w:rPr>
        <w:t>p</w:t>
      </w:r>
      <w:r w:rsidRPr="00137BDB">
        <w:rPr>
          <w:lang w:val="en-IE"/>
        </w:rPr>
        <w:t xml:space="preserve">hy provides a convenient method </w:t>
      </w:r>
      <w:r w:rsidR="00B24837" w:rsidRPr="00137BDB">
        <w:rPr>
          <w:lang w:val="en-IE"/>
        </w:rPr>
        <w:t xml:space="preserve">to </w:t>
      </w:r>
      <w:r w:rsidRPr="00137BDB">
        <w:rPr>
          <w:lang w:val="en-IE"/>
        </w:rPr>
        <w:t xml:space="preserve">detect antigens, antibodies (or any labelled molecule for which a ligand has been coated </w:t>
      </w:r>
      <w:r w:rsidR="000C20F5" w:rsidRPr="002403AC">
        <w:rPr>
          <w:highlight w:val="yellow"/>
          <w:u w:val="double"/>
          <w:lang w:val="en-IE"/>
        </w:rPr>
        <w:t>on</w:t>
      </w:r>
      <w:r w:rsidRPr="00137BDB">
        <w:rPr>
          <w:lang w:val="en-IE"/>
        </w:rPr>
        <w:t xml:space="preserve">to the </w:t>
      </w:r>
      <w:r w:rsidR="008A3A3C" w:rsidRPr="002403AC">
        <w:rPr>
          <w:highlight w:val="yellow"/>
          <w:u w:val="double"/>
          <w:lang w:val="en-IE"/>
        </w:rPr>
        <w:t>chromatographic</w:t>
      </w:r>
      <w:r w:rsidR="008A3A3C">
        <w:rPr>
          <w:lang w:val="en-IE"/>
        </w:rPr>
        <w:t xml:space="preserve"> </w:t>
      </w:r>
      <w:r w:rsidRPr="00137BDB">
        <w:rPr>
          <w:lang w:val="en-IE"/>
        </w:rPr>
        <w:t xml:space="preserve">membrane, e.g. biotinylated LAMP products [see </w:t>
      </w:r>
      <w:r w:rsidR="00A035FC">
        <w:rPr>
          <w:lang w:val="en-IE"/>
        </w:rPr>
        <w:t>Section A.3</w:t>
      </w:r>
      <w:r w:rsidR="00820B75">
        <w:rPr>
          <w:lang w:val="en-IE"/>
        </w:rPr>
        <w:t xml:space="preserve"> Isothermal amplification</w:t>
      </w:r>
      <w:r w:rsidRPr="00137BDB">
        <w:rPr>
          <w:lang w:val="en-IE"/>
        </w:rPr>
        <w:t>]) in several minutes without special apparatus</w:t>
      </w:r>
      <w:r w:rsidR="00FC770B" w:rsidRPr="00137BDB">
        <w:rPr>
          <w:lang w:val="en-IE"/>
        </w:rPr>
        <w:t xml:space="preserve"> (Fowler </w:t>
      </w:r>
      <w:r w:rsidR="00FC770B" w:rsidRPr="0087245A">
        <w:rPr>
          <w:i/>
          <w:lang w:val="en-IE"/>
        </w:rPr>
        <w:t>et al.,</w:t>
      </w:r>
      <w:r w:rsidR="00FC770B" w:rsidRPr="00137BDB">
        <w:rPr>
          <w:lang w:val="en-IE"/>
        </w:rPr>
        <w:t xml:space="preserve"> 2014</w:t>
      </w:r>
      <w:r w:rsidR="00F17E49" w:rsidRPr="00137BDB">
        <w:rPr>
          <w:lang w:val="en-IE"/>
        </w:rPr>
        <w:t xml:space="preserve">; </w:t>
      </w:r>
      <w:r w:rsidR="00FB628D" w:rsidRPr="00137BDB">
        <w:rPr>
          <w:lang w:val="en-IE"/>
        </w:rPr>
        <w:t xml:space="preserve">Hanon </w:t>
      </w:r>
      <w:r w:rsidR="00FB628D" w:rsidRPr="0087245A">
        <w:rPr>
          <w:i/>
          <w:lang w:val="en-IE"/>
        </w:rPr>
        <w:t>et al.,</w:t>
      </w:r>
      <w:r w:rsidR="00FB628D" w:rsidRPr="00137BDB">
        <w:rPr>
          <w:lang w:val="en-IE"/>
        </w:rPr>
        <w:t xml:space="preserve"> 2016</w:t>
      </w:r>
      <w:r w:rsidR="00FB628D">
        <w:rPr>
          <w:lang w:val="en-IE"/>
        </w:rPr>
        <w:t xml:space="preserve">; </w:t>
      </w:r>
      <w:r w:rsidR="00F17E49" w:rsidRPr="00137BDB">
        <w:rPr>
          <w:lang w:val="en-IE"/>
        </w:rPr>
        <w:t xml:space="preserve">Waters </w:t>
      </w:r>
      <w:r w:rsidR="00F17E49" w:rsidRPr="0087245A">
        <w:rPr>
          <w:i/>
          <w:lang w:val="en-IE"/>
        </w:rPr>
        <w:t>et al</w:t>
      </w:r>
      <w:r w:rsidR="00DD66A9" w:rsidRPr="0087245A">
        <w:rPr>
          <w:i/>
          <w:lang w:val="en-IE"/>
        </w:rPr>
        <w:t>.</w:t>
      </w:r>
      <w:r w:rsidR="001C4D8D" w:rsidRPr="0087245A">
        <w:rPr>
          <w:i/>
          <w:lang w:val="en-IE"/>
        </w:rPr>
        <w:t>,</w:t>
      </w:r>
      <w:r w:rsidR="00F17E49" w:rsidRPr="00137BDB">
        <w:rPr>
          <w:lang w:val="en-IE"/>
        </w:rPr>
        <w:t xml:space="preserve"> 2014)</w:t>
      </w:r>
      <w:r w:rsidRPr="00137BDB">
        <w:rPr>
          <w:lang w:val="en-IE"/>
        </w:rPr>
        <w:t>.</w:t>
      </w:r>
      <w:r w:rsidR="00285F27" w:rsidRPr="00137BDB">
        <w:rPr>
          <w:lang w:val="en-IE"/>
        </w:rPr>
        <w:t xml:space="preserve"> </w:t>
      </w:r>
    </w:p>
    <w:p w14:paraId="74E5FFC9" w14:textId="35413236" w:rsidR="00394564" w:rsidRPr="00137BDB" w:rsidRDefault="00394564" w:rsidP="00634239">
      <w:pPr>
        <w:pStyle w:val="para1"/>
        <w:rPr>
          <w:lang w:val="en-IE"/>
        </w:rPr>
      </w:pPr>
      <w:r w:rsidRPr="00137BDB">
        <w:rPr>
          <w:lang w:val="en-IE"/>
        </w:rPr>
        <w:t xml:space="preserve">The sample is applied (usually with buffer) </w:t>
      </w:r>
      <w:r w:rsidR="00F9778F" w:rsidRPr="00137BDB">
        <w:rPr>
          <w:lang w:val="en-IE"/>
        </w:rPr>
        <w:t xml:space="preserve">to </w:t>
      </w:r>
      <w:r w:rsidRPr="00137BDB">
        <w:rPr>
          <w:lang w:val="en-IE"/>
        </w:rPr>
        <w:t>one end of a membrane where there is a pad containing antibody</w:t>
      </w:r>
      <w:r w:rsidR="00C97141" w:rsidRPr="002403AC">
        <w:rPr>
          <w:highlight w:val="yellow"/>
          <w:u w:val="double"/>
          <w:lang w:val="en-IE"/>
        </w:rPr>
        <w:t>-</w:t>
      </w:r>
      <w:r w:rsidRPr="002403AC">
        <w:rPr>
          <w:highlight w:val="yellow"/>
          <w:u w:val="double"/>
          <w:lang w:val="en-IE"/>
        </w:rPr>
        <w:t xml:space="preserve"> </w:t>
      </w:r>
      <w:r w:rsidR="00C97141" w:rsidRPr="002403AC">
        <w:rPr>
          <w:highlight w:val="yellow"/>
          <w:u w:val="double"/>
          <w:lang w:val="en-IE"/>
        </w:rPr>
        <w:t>or</w:t>
      </w:r>
      <w:r w:rsidR="00C97141" w:rsidRPr="002403AC">
        <w:rPr>
          <w:u w:val="double"/>
          <w:lang w:val="en-IE"/>
        </w:rPr>
        <w:t xml:space="preserve"> </w:t>
      </w:r>
      <w:r w:rsidR="00C97141" w:rsidRPr="002403AC">
        <w:rPr>
          <w:highlight w:val="yellow"/>
          <w:u w:val="double"/>
          <w:lang w:val="en-IE"/>
        </w:rPr>
        <w:t>antigen</w:t>
      </w:r>
      <w:r w:rsidR="00C97141">
        <w:rPr>
          <w:lang w:val="en-IE"/>
        </w:rPr>
        <w:t>-</w:t>
      </w:r>
      <w:r w:rsidRPr="00137BDB">
        <w:rPr>
          <w:lang w:val="en-IE"/>
        </w:rPr>
        <w:t xml:space="preserve">conjugated microbeads (beads such as latex or colloidal gold). The antigen or antibody (dependent on format) in the sample forms an immunocomplex with the </w:t>
      </w:r>
      <w:r w:rsidRPr="002403AC">
        <w:rPr>
          <w:strike/>
          <w:highlight w:val="yellow"/>
          <w:lang w:val="en-IE"/>
        </w:rPr>
        <w:t>antibody</w:t>
      </w:r>
      <w:r w:rsidRPr="002403AC">
        <w:rPr>
          <w:strike/>
          <w:lang w:val="en-IE"/>
        </w:rPr>
        <w:t xml:space="preserve"> </w:t>
      </w:r>
      <w:r w:rsidRPr="00137BDB">
        <w:rPr>
          <w:lang w:val="en-IE"/>
        </w:rPr>
        <w:t>labelled microbeads.</w:t>
      </w:r>
      <w:r w:rsidR="00D522B5" w:rsidRPr="00137BDB">
        <w:rPr>
          <w:lang w:val="en-IE"/>
        </w:rPr>
        <w:t xml:space="preserve"> </w:t>
      </w:r>
      <w:r w:rsidRPr="00137BDB">
        <w:rPr>
          <w:lang w:val="en-IE"/>
        </w:rPr>
        <w:t xml:space="preserve">This complex moves along the membrane due to capillary action, </w:t>
      </w:r>
      <w:r w:rsidRPr="002403AC">
        <w:rPr>
          <w:strike/>
          <w:highlight w:val="yellow"/>
          <w:lang w:val="en-IE"/>
        </w:rPr>
        <w:t xml:space="preserve">and </w:t>
      </w:r>
      <w:r w:rsidR="00B44A01" w:rsidRPr="002403AC">
        <w:rPr>
          <w:highlight w:val="yellow"/>
          <w:u w:val="double"/>
          <w:lang w:val="en-IE"/>
        </w:rPr>
        <w:t>until it</w:t>
      </w:r>
      <w:r w:rsidR="00B44A01" w:rsidRPr="00137BDB">
        <w:rPr>
          <w:lang w:val="en-IE"/>
        </w:rPr>
        <w:t xml:space="preserve"> </w:t>
      </w:r>
      <w:r w:rsidRPr="00137BDB">
        <w:rPr>
          <w:lang w:val="en-IE"/>
        </w:rPr>
        <w:t xml:space="preserve">makes contact with </w:t>
      </w:r>
      <w:r w:rsidR="00B24837" w:rsidRPr="00137BDB">
        <w:rPr>
          <w:lang w:val="en-IE"/>
        </w:rPr>
        <w:t xml:space="preserve">a </w:t>
      </w:r>
      <w:r w:rsidRPr="00137BDB">
        <w:rPr>
          <w:lang w:val="en-IE"/>
        </w:rPr>
        <w:t xml:space="preserve">corresponding antibody, antigen or ligand immobilised on the membrane, where it forms an immuno-complex </w:t>
      </w:r>
      <w:r w:rsidR="00B24837" w:rsidRPr="00137BDB">
        <w:rPr>
          <w:lang w:val="en-IE"/>
        </w:rPr>
        <w:t xml:space="preserve">and </w:t>
      </w:r>
      <w:r w:rsidRPr="00137BDB">
        <w:rPr>
          <w:lang w:val="en-IE"/>
        </w:rPr>
        <w:t>generat</w:t>
      </w:r>
      <w:r w:rsidR="00B24837" w:rsidRPr="00137BDB">
        <w:rPr>
          <w:lang w:val="en-IE"/>
        </w:rPr>
        <w:t>es</w:t>
      </w:r>
      <w:r w:rsidRPr="00137BDB">
        <w:rPr>
          <w:lang w:val="en-IE"/>
        </w:rPr>
        <w:t xml:space="preserve"> a colo</w:t>
      </w:r>
      <w:r w:rsidR="00F9778F" w:rsidRPr="00137BDB">
        <w:rPr>
          <w:lang w:val="en-IE"/>
        </w:rPr>
        <w:t>u</w:t>
      </w:r>
      <w:r w:rsidRPr="00137BDB">
        <w:rPr>
          <w:lang w:val="en-IE"/>
        </w:rPr>
        <w:t>red product that can be visualised by eye or read with a portable hand</w:t>
      </w:r>
      <w:r w:rsidR="00B247BF" w:rsidRPr="00137BDB">
        <w:rPr>
          <w:lang w:val="en-IE"/>
        </w:rPr>
        <w:t>-</w:t>
      </w:r>
      <w:r w:rsidRPr="00137BDB">
        <w:rPr>
          <w:lang w:val="en-IE"/>
        </w:rPr>
        <w:t>held reader.</w:t>
      </w:r>
      <w:r w:rsidR="002F4AC3" w:rsidRPr="00137BDB">
        <w:rPr>
          <w:lang w:val="en-IE"/>
        </w:rPr>
        <w:t xml:space="preserve"> </w:t>
      </w:r>
      <w:r w:rsidR="00820B75">
        <w:rPr>
          <w:lang w:val="en-IE"/>
        </w:rPr>
        <w:t>L</w:t>
      </w:r>
      <w:r w:rsidR="00820B75" w:rsidRPr="00137BDB">
        <w:rPr>
          <w:lang w:val="en-IE"/>
        </w:rPr>
        <w:t xml:space="preserve">ateral flow devices </w:t>
      </w:r>
      <w:r w:rsidR="00820B75">
        <w:rPr>
          <w:lang w:val="en-IE"/>
        </w:rPr>
        <w:t>(</w:t>
      </w:r>
      <w:r w:rsidRPr="00137BDB">
        <w:rPr>
          <w:lang w:val="en-IE"/>
        </w:rPr>
        <w:t>LFDs</w:t>
      </w:r>
      <w:r w:rsidR="00820B75">
        <w:rPr>
          <w:lang w:val="en-IE"/>
        </w:rPr>
        <w:t>)</w:t>
      </w:r>
      <w:r w:rsidRPr="00137BDB">
        <w:rPr>
          <w:lang w:val="en-IE"/>
        </w:rPr>
        <w:t xml:space="preserve"> show great potential for development into portable, pen-side diagnostic tests. Microbeads incorporating flu</w:t>
      </w:r>
      <w:r w:rsidR="00F9778F" w:rsidRPr="00137BDB">
        <w:rPr>
          <w:lang w:val="en-IE"/>
        </w:rPr>
        <w:t>o</w:t>
      </w:r>
      <w:r w:rsidRPr="00137BDB">
        <w:rPr>
          <w:lang w:val="en-IE"/>
        </w:rPr>
        <w:t>rophores</w:t>
      </w:r>
      <w:r w:rsidR="00376FC6" w:rsidRPr="00137BDB">
        <w:rPr>
          <w:lang w:val="en-IE"/>
        </w:rPr>
        <w:t xml:space="preserve"> </w:t>
      </w:r>
      <w:r w:rsidRPr="00137BDB">
        <w:rPr>
          <w:lang w:val="en-IE"/>
        </w:rPr>
        <w:t xml:space="preserve">can be used to produce LFDs with greater analytical sensitivity when applied with specific portable detectors (Liang </w:t>
      </w:r>
      <w:r w:rsidRPr="0087245A">
        <w:rPr>
          <w:i/>
          <w:lang w:val="en-IE"/>
        </w:rPr>
        <w:t>et al.</w:t>
      </w:r>
      <w:r w:rsidR="001C4D8D" w:rsidRPr="0087245A">
        <w:rPr>
          <w:i/>
          <w:lang w:val="en-IE"/>
        </w:rPr>
        <w:t>,</w:t>
      </w:r>
      <w:r w:rsidR="00B247BF" w:rsidRPr="00137BDB">
        <w:rPr>
          <w:lang w:val="en-IE"/>
        </w:rPr>
        <w:t xml:space="preserve"> 2017).</w:t>
      </w:r>
      <w:r w:rsidRPr="00137BDB">
        <w:rPr>
          <w:lang w:val="en-IE"/>
        </w:rPr>
        <w:t xml:space="preserve"> Low cost, paper</w:t>
      </w:r>
      <w:r w:rsidR="007C05EE" w:rsidRPr="00137BDB">
        <w:rPr>
          <w:lang w:val="en-IE"/>
        </w:rPr>
        <w:t>-</w:t>
      </w:r>
      <w:r w:rsidRPr="00137BDB">
        <w:rPr>
          <w:lang w:val="en-IE"/>
        </w:rPr>
        <w:t xml:space="preserve">based fluidics, </w:t>
      </w:r>
      <w:r w:rsidRPr="002403AC">
        <w:rPr>
          <w:strike/>
          <w:highlight w:val="yellow"/>
          <w:lang w:val="en-IE"/>
        </w:rPr>
        <w:t xml:space="preserve">will </w:t>
      </w:r>
      <w:r w:rsidR="00AA4968" w:rsidRPr="002403AC">
        <w:rPr>
          <w:highlight w:val="yellow"/>
          <w:u w:val="double"/>
          <w:lang w:val="en-IE"/>
        </w:rPr>
        <w:t>may</w:t>
      </w:r>
      <w:r w:rsidR="00AA4968" w:rsidRPr="00137BDB">
        <w:rPr>
          <w:lang w:val="en-IE"/>
        </w:rPr>
        <w:t xml:space="preserve"> </w:t>
      </w:r>
      <w:r w:rsidRPr="00137BDB">
        <w:rPr>
          <w:lang w:val="en-IE"/>
        </w:rPr>
        <w:t xml:space="preserve">also have a greater role in the future, especially in the pen-side context (e.g. Yang </w:t>
      </w:r>
      <w:r w:rsidRPr="0087245A">
        <w:rPr>
          <w:i/>
          <w:lang w:val="en-IE"/>
        </w:rPr>
        <w:t>et al</w:t>
      </w:r>
      <w:r w:rsidR="00DD66A9" w:rsidRPr="0087245A">
        <w:rPr>
          <w:i/>
          <w:lang w:val="en-IE"/>
        </w:rPr>
        <w:t>.,</w:t>
      </w:r>
      <w:r w:rsidRPr="00137BDB">
        <w:rPr>
          <w:lang w:val="en-IE"/>
        </w:rPr>
        <w:t xml:space="preserve"> 2018</w:t>
      </w:r>
      <w:r w:rsidR="005D57E8" w:rsidRPr="00137BDB">
        <w:rPr>
          <w:lang w:val="en-IE"/>
        </w:rPr>
        <w:t xml:space="preserve">). </w:t>
      </w:r>
    </w:p>
    <w:p w14:paraId="34747603" w14:textId="2DE58C81" w:rsidR="00394564" w:rsidRPr="00137BDB" w:rsidRDefault="00B34E3A" w:rsidP="00B34E3A">
      <w:pPr>
        <w:pStyle w:val="1"/>
        <w:rPr>
          <w:lang w:val="en-IE"/>
        </w:rPr>
      </w:pPr>
      <w:r w:rsidRPr="00137BDB">
        <w:rPr>
          <w:lang w:val="en-IE"/>
        </w:rPr>
        <w:t>4</w:t>
      </w:r>
      <w:r w:rsidR="00634239" w:rsidRPr="00137BDB">
        <w:rPr>
          <w:lang w:val="en-IE"/>
        </w:rPr>
        <w:t>.</w:t>
      </w:r>
      <w:r w:rsidR="00634239" w:rsidRPr="00137BDB">
        <w:rPr>
          <w:lang w:val="en-IE"/>
        </w:rPr>
        <w:tab/>
      </w:r>
      <w:r w:rsidR="00394564" w:rsidRPr="00137BDB">
        <w:rPr>
          <w:lang w:val="en-IE"/>
        </w:rPr>
        <w:t>Reporter vir</w:t>
      </w:r>
      <w:r w:rsidR="00B4392D">
        <w:rPr>
          <w:lang w:val="en-IE"/>
        </w:rPr>
        <w:t>us</w:t>
      </w:r>
      <w:r w:rsidR="00394564" w:rsidRPr="00137BDB">
        <w:rPr>
          <w:lang w:val="en-IE"/>
        </w:rPr>
        <w:t xml:space="preserve"> neutralisation tests</w:t>
      </w:r>
    </w:p>
    <w:p w14:paraId="6ABC42B5" w14:textId="6F8703E6" w:rsidR="007D5F37" w:rsidRPr="00137BDB" w:rsidRDefault="007D5F37" w:rsidP="00B34E3A">
      <w:pPr>
        <w:pStyle w:val="para1"/>
        <w:rPr>
          <w:lang w:val="en-IE"/>
        </w:rPr>
      </w:pPr>
      <w:r w:rsidRPr="00137BDB">
        <w:rPr>
          <w:lang w:val="en-IE"/>
        </w:rPr>
        <w:t>Reporter viruses may be derived from genetically</w:t>
      </w:r>
      <w:r w:rsidR="00820B75">
        <w:rPr>
          <w:lang w:val="en-IE"/>
        </w:rPr>
        <w:t xml:space="preserve"> </w:t>
      </w:r>
      <w:r w:rsidRPr="00137BDB">
        <w:rPr>
          <w:lang w:val="en-IE"/>
        </w:rPr>
        <w:t xml:space="preserve">manipulated viruses that are fully attenuated and </w:t>
      </w:r>
      <w:r w:rsidR="00820B75">
        <w:rPr>
          <w:lang w:val="en-IE"/>
        </w:rPr>
        <w:t>that</w:t>
      </w:r>
      <w:r w:rsidRPr="00137BDB">
        <w:rPr>
          <w:lang w:val="en-IE"/>
        </w:rPr>
        <w:t xml:space="preserve"> bear a marker gene encoding, for example, green fluorescent protein, or the </w:t>
      </w:r>
      <w:proofErr w:type="spellStart"/>
      <w:r w:rsidRPr="00820B75">
        <w:rPr>
          <w:i/>
          <w:lang w:val="en-IE"/>
        </w:rPr>
        <w:t>Renilla</w:t>
      </w:r>
      <w:proofErr w:type="spellEnd"/>
      <w:r w:rsidRPr="00137BDB">
        <w:rPr>
          <w:lang w:val="en-IE"/>
        </w:rPr>
        <w:t xml:space="preserve"> or firefly luciferases. Alternatively, the envelope glycoproteins of the virus to be studied are expressed on a replication-deficient particle of a heterologous viral species </w:t>
      </w:r>
      <w:r w:rsidR="00312506" w:rsidRPr="00137BDB">
        <w:rPr>
          <w:lang w:val="en-IE"/>
        </w:rPr>
        <w:t>that</w:t>
      </w:r>
      <w:r w:rsidRPr="00137BDB">
        <w:rPr>
          <w:lang w:val="en-IE"/>
        </w:rPr>
        <w:t xml:space="preserve"> carries a marker gene, for example </w:t>
      </w:r>
      <w:proofErr w:type="spellStart"/>
      <w:r w:rsidRPr="00137BDB">
        <w:rPr>
          <w:lang w:val="en-IE"/>
        </w:rPr>
        <w:t>lyssaviral</w:t>
      </w:r>
      <w:proofErr w:type="spellEnd"/>
      <w:r w:rsidRPr="00137BDB">
        <w:rPr>
          <w:lang w:val="en-IE"/>
        </w:rPr>
        <w:t xml:space="preserve"> glycoproteins expressed on retroviral particles (viral </w:t>
      </w:r>
      <w:proofErr w:type="spellStart"/>
      <w:r w:rsidRPr="00137BDB">
        <w:rPr>
          <w:lang w:val="en-IE"/>
        </w:rPr>
        <w:t>pseudotypes</w:t>
      </w:r>
      <w:proofErr w:type="spellEnd"/>
      <w:r w:rsidRPr="00137BDB">
        <w:rPr>
          <w:lang w:val="en-IE"/>
        </w:rPr>
        <w:t xml:space="preserve">). These innovative approaches, which reduce the bio-risk for the veterinary diagnostician and increase the sensitivity of </w:t>
      </w:r>
      <w:r w:rsidR="00820B75">
        <w:rPr>
          <w:lang w:val="en-IE"/>
        </w:rPr>
        <w:t>virus neutralisation tests (</w:t>
      </w:r>
      <w:r w:rsidRPr="00137BDB">
        <w:rPr>
          <w:lang w:val="en-IE"/>
        </w:rPr>
        <w:t>VNT</w:t>
      </w:r>
      <w:r w:rsidR="00820B75">
        <w:rPr>
          <w:lang w:val="en-IE"/>
        </w:rPr>
        <w:t>)</w:t>
      </w:r>
      <w:r w:rsidRPr="00137BDB">
        <w:rPr>
          <w:lang w:val="en-IE"/>
        </w:rPr>
        <w:t xml:space="preserve">, have been developed for a range of viral pathogens, including rabies virus (Wright </w:t>
      </w:r>
      <w:r w:rsidRPr="00137BDB">
        <w:rPr>
          <w:i/>
          <w:lang w:val="en-IE"/>
        </w:rPr>
        <w:t>et al</w:t>
      </w:r>
      <w:r w:rsidRPr="00137BDB">
        <w:rPr>
          <w:lang w:val="en-IE"/>
        </w:rPr>
        <w:t xml:space="preserve">., 2008), influenza A virus (Carnell </w:t>
      </w:r>
      <w:r w:rsidRPr="00137BDB">
        <w:rPr>
          <w:i/>
          <w:lang w:val="en-IE"/>
        </w:rPr>
        <w:t>et al.,</w:t>
      </w:r>
      <w:r w:rsidRPr="00137BDB">
        <w:rPr>
          <w:lang w:val="en-IE"/>
        </w:rPr>
        <w:t xml:space="preserve"> 2015), </w:t>
      </w:r>
      <w:r w:rsidR="001E5C4A" w:rsidRPr="00137BDB">
        <w:rPr>
          <w:lang w:val="en-IE"/>
        </w:rPr>
        <w:t>PPR</w:t>
      </w:r>
      <w:r w:rsidRPr="00137BDB">
        <w:rPr>
          <w:lang w:val="en-IE"/>
        </w:rPr>
        <w:t>, rinderpest and canine distemper virus</w:t>
      </w:r>
      <w:r w:rsidR="00EA1FE8" w:rsidRPr="003829C6">
        <w:rPr>
          <w:highlight w:val="yellow"/>
          <w:u w:val="double"/>
          <w:lang w:val="en-IE"/>
        </w:rPr>
        <w:t>es</w:t>
      </w:r>
      <w:r w:rsidRPr="00137BDB">
        <w:rPr>
          <w:lang w:val="en-IE"/>
        </w:rPr>
        <w:t xml:space="preserve"> (Logan </w:t>
      </w:r>
      <w:r w:rsidRPr="00137BDB">
        <w:rPr>
          <w:i/>
          <w:lang w:val="en-IE"/>
        </w:rPr>
        <w:t>et al.</w:t>
      </w:r>
      <w:r w:rsidRPr="00137BDB">
        <w:rPr>
          <w:lang w:val="en-IE"/>
        </w:rPr>
        <w:t>, 2016a</w:t>
      </w:r>
      <w:r w:rsidR="00FB628D">
        <w:rPr>
          <w:lang w:val="en-IE"/>
        </w:rPr>
        <w:t>;</w:t>
      </w:r>
      <w:r w:rsidRPr="00137BDB">
        <w:rPr>
          <w:lang w:val="en-IE"/>
        </w:rPr>
        <w:t xml:space="preserve"> 2016b), and Rift Valley fever virus (</w:t>
      </w:r>
      <w:proofErr w:type="spellStart"/>
      <w:r w:rsidRPr="00137BDB">
        <w:rPr>
          <w:lang w:val="en-IE"/>
        </w:rPr>
        <w:t>Schreur</w:t>
      </w:r>
      <w:proofErr w:type="spellEnd"/>
      <w:r w:rsidRPr="00137BDB">
        <w:rPr>
          <w:lang w:val="en-IE"/>
        </w:rPr>
        <w:t xml:space="preserve"> </w:t>
      </w:r>
      <w:r w:rsidRPr="00137BDB">
        <w:rPr>
          <w:i/>
          <w:lang w:val="en-IE"/>
        </w:rPr>
        <w:t>et al.,</w:t>
      </w:r>
      <w:r w:rsidRPr="00137BDB">
        <w:rPr>
          <w:lang w:val="en-IE"/>
        </w:rPr>
        <w:t xml:space="preserve"> 2017). These technologies </w:t>
      </w:r>
      <w:r w:rsidR="00767896">
        <w:rPr>
          <w:lang w:val="en-IE"/>
        </w:rPr>
        <w:t xml:space="preserve">allow rapid quantification of neutralising antibodies as they obviate the need to wait for the development of plaques or other cytopathic effects. They </w:t>
      </w:r>
      <w:r w:rsidRPr="00137BDB">
        <w:rPr>
          <w:lang w:val="en-IE"/>
        </w:rPr>
        <w:t>can potentially be multiplexed to develop VNT assays capable of detecting neutralising antibod</w:t>
      </w:r>
      <w:r w:rsidR="00312506" w:rsidRPr="00137BDB">
        <w:rPr>
          <w:lang w:val="en-IE"/>
        </w:rPr>
        <w:t>ies against</w:t>
      </w:r>
      <w:r w:rsidRPr="00137BDB">
        <w:rPr>
          <w:lang w:val="en-IE"/>
        </w:rPr>
        <w:t xml:space="preserve"> distinct antigens (</w:t>
      </w:r>
      <w:proofErr w:type="spellStart"/>
      <w:r w:rsidRPr="00137BDB">
        <w:rPr>
          <w:lang w:val="en-IE"/>
        </w:rPr>
        <w:t>Molesti</w:t>
      </w:r>
      <w:proofErr w:type="spellEnd"/>
      <w:r w:rsidRPr="00137BDB">
        <w:rPr>
          <w:lang w:val="en-IE"/>
        </w:rPr>
        <w:t xml:space="preserve"> </w:t>
      </w:r>
      <w:r w:rsidRPr="00137BDB">
        <w:rPr>
          <w:i/>
          <w:lang w:val="en-IE"/>
        </w:rPr>
        <w:t>et al.,</w:t>
      </w:r>
      <w:r w:rsidRPr="00137BDB">
        <w:rPr>
          <w:lang w:val="en-IE"/>
        </w:rPr>
        <w:t xml:space="preserve"> 2014).</w:t>
      </w:r>
    </w:p>
    <w:p w14:paraId="2AC591D8" w14:textId="3E2E6310" w:rsidR="00394564" w:rsidRPr="00137BDB" w:rsidRDefault="00B34E3A" w:rsidP="00634239">
      <w:pPr>
        <w:pStyle w:val="1"/>
        <w:rPr>
          <w:lang w:val="en-IE"/>
        </w:rPr>
      </w:pPr>
      <w:r w:rsidRPr="00137BDB">
        <w:rPr>
          <w:lang w:val="en-IE"/>
        </w:rPr>
        <w:t>5</w:t>
      </w:r>
      <w:r w:rsidR="00634239" w:rsidRPr="00137BDB">
        <w:rPr>
          <w:lang w:val="en-IE"/>
        </w:rPr>
        <w:t>.</w:t>
      </w:r>
      <w:r w:rsidR="00634239" w:rsidRPr="00137BDB">
        <w:rPr>
          <w:lang w:val="en-IE"/>
        </w:rPr>
        <w:tab/>
      </w:r>
      <w:r w:rsidR="00394564" w:rsidRPr="00137BDB">
        <w:rPr>
          <w:lang w:val="en-IE"/>
        </w:rPr>
        <w:t>Luciferase immunoprecipitation system</w:t>
      </w:r>
    </w:p>
    <w:p w14:paraId="1E293277" w14:textId="76432087" w:rsidR="00394564" w:rsidRPr="00137BDB" w:rsidRDefault="00394564" w:rsidP="00835F66">
      <w:pPr>
        <w:pStyle w:val="para1"/>
        <w:rPr>
          <w:lang w:val="en-IE"/>
        </w:rPr>
      </w:pPr>
      <w:r w:rsidRPr="00137BDB">
        <w:rPr>
          <w:lang w:val="en-IE"/>
        </w:rPr>
        <w:t>The luciferase immunoprecipitation system (LIPS) can also be used for pathogen-specific antibody detection. A recent application of this approach was described for the detection of PPR</w:t>
      </w:r>
      <w:r w:rsidR="00856060">
        <w:rPr>
          <w:lang w:val="en-IE"/>
        </w:rPr>
        <w:t>V</w:t>
      </w:r>
      <w:r w:rsidRPr="00137BDB">
        <w:rPr>
          <w:lang w:val="en-IE"/>
        </w:rPr>
        <w:t>-specific antibodies (</w:t>
      </w:r>
      <w:proofErr w:type="spellStart"/>
      <w:r w:rsidRPr="00137BDB">
        <w:rPr>
          <w:lang w:val="en-IE"/>
        </w:rPr>
        <w:t>Berguido</w:t>
      </w:r>
      <w:proofErr w:type="spellEnd"/>
      <w:r w:rsidRPr="00137BDB">
        <w:rPr>
          <w:lang w:val="en-IE"/>
        </w:rPr>
        <w:t xml:space="preserve"> </w:t>
      </w:r>
      <w:r w:rsidRPr="00FB628D">
        <w:rPr>
          <w:i/>
          <w:lang w:val="en-IE"/>
        </w:rPr>
        <w:t>et al.,</w:t>
      </w:r>
      <w:r w:rsidRPr="00137BDB">
        <w:rPr>
          <w:lang w:val="en-IE"/>
        </w:rPr>
        <w:t xml:space="preserve"> 2016).</w:t>
      </w:r>
      <w:r w:rsidR="00F9778F" w:rsidRPr="00137BDB">
        <w:rPr>
          <w:lang w:val="en-IE"/>
        </w:rPr>
        <w:t xml:space="preserve"> </w:t>
      </w:r>
      <w:r w:rsidRPr="00137BDB">
        <w:rPr>
          <w:lang w:val="en-IE"/>
        </w:rPr>
        <w:t xml:space="preserve">In this assay, a reporter enzyme, </w:t>
      </w:r>
      <w:proofErr w:type="spellStart"/>
      <w:r w:rsidRPr="00820B75">
        <w:rPr>
          <w:i/>
          <w:lang w:val="en-IE"/>
        </w:rPr>
        <w:t>Renilla</w:t>
      </w:r>
      <w:proofErr w:type="spellEnd"/>
      <w:r w:rsidRPr="00137BDB">
        <w:rPr>
          <w:lang w:val="en-IE"/>
        </w:rPr>
        <w:t xml:space="preserve"> luciferase (</w:t>
      </w:r>
      <w:proofErr w:type="spellStart"/>
      <w:r w:rsidRPr="00137BDB">
        <w:rPr>
          <w:lang w:val="en-IE"/>
        </w:rPr>
        <w:t>Ruc</w:t>
      </w:r>
      <w:proofErr w:type="spellEnd"/>
      <w:r w:rsidRPr="00137BDB">
        <w:rPr>
          <w:lang w:val="en-IE"/>
        </w:rPr>
        <w:t xml:space="preserve">), is fused to an antigen of interest and expressed in </w:t>
      </w:r>
      <w:r w:rsidR="00514C57">
        <w:fldChar w:fldCharType="begin"/>
      </w:r>
      <w:r w:rsidR="00514C57" w:rsidRPr="00CA5AB0">
        <w:rPr>
          <w:lang w:val="en-US"/>
          <w:rPrChange w:id="47" w:author="Sandor Belak" w:date="2020-03-11T17:56:00Z">
            <w:rPr/>
          </w:rPrChange>
        </w:rPr>
        <w:instrText xml:space="preserve"> HYPERLINK "https://www.sciencedirect.com/topics/medicine-and-dentistry/mammalian-cell" \o "Learn more about Mammalian Cell" </w:instrText>
      </w:r>
      <w:r w:rsidR="00514C57">
        <w:fldChar w:fldCharType="separate"/>
      </w:r>
      <w:r w:rsidRPr="00137BDB">
        <w:rPr>
          <w:lang w:val="en-IE"/>
        </w:rPr>
        <w:t>mammalian cells</w:t>
      </w:r>
      <w:r w:rsidR="00514C57">
        <w:rPr>
          <w:lang w:val="en-IE"/>
        </w:rPr>
        <w:fldChar w:fldCharType="end"/>
      </w:r>
      <w:r w:rsidRPr="00137BDB">
        <w:rPr>
          <w:lang w:val="en-IE"/>
        </w:rPr>
        <w:t xml:space="preserve">. Subsequently, the </w:t>
      </w:r>
      <w:proofErr w:type="spellStart"/>
      <w:r w:rsidRPr="00137BDB">
        <w:rPr>
          <w:lang w:val="en-IE"/>
        </w:rPr>
        <w:t>Ruc</w:t>
      </w:r>
      <w:proofErr w:type="spellEnd"/>
      <w:r w:rsidRPr="00137BDB">
        <w:rPr>
          <w:lang w:val="en-IE"/>
        </w:rPr>
        <w:t xml:space="preserve">-antigen </w:t>
      </w:r>
      <w:r w:rsidR="00514C57">
        <w:fldChar w:fldCharType="begin"/>
      </w:r>
      <w:r w:rsidR="00514C57" w:rsidRPr="00CA5AB0">
        <w:rPr>
          <w:lang w:val="en-US"/>
          <w:rPrChange w:id="48" w:author="Sandor Belak" w:date="2020-03-11T17:56:00Z">
            <w:rPr/>
          </w:rPrChange>
        </w:rPr>
        <w:instrText xml:space="preserve"> HYPERLINK "https://www.sciencedirect.com/topics/medicine-and-dentistry/fusion-protein" \o "Learn more about Fusion Protein" </w:instrText>
      </w:r>
      <w:r w:rsidR="00514C57">
        <w:fldChar w:fldCharType="separate"/>
      </w:r>
      <w:r w:rsidRPr="00137BDB">
        <w:rPr>
          <w:lang w:val="en-IE"/>
        </w:rPr>
        <w:t>fusion protein</w:t>
      </w:r>
      <w:r w:rsidR="00514C57">
        <w:rPr>
          <w:lang w:val="en-IE"/>
        </w:rPr>
        <w:fldChar w:fldCharType="end"/>
      </w:r>
      <w:r w:rsidRPr="00137BDB">
        <w:rPr>
          <w:lang w:val="en-IE"/>
        </w:rPr>
        <w:t xml:space="preserve"> is recognised by antigen-specific antibodies, and </w:t>
      </w:r>
      <w:r w:rsidR="00514C57">
        <w:fldChar w:fldCharType="begin"/>
      </w:r>
      <w:r w:rsidR="00514C57" w:rsidRPr="00CA5AB0">
        <w:rPr>
          <w:lang w:val="en-US"/>
          <w:rPrChange w:id="49" w:author="Sandor Belak" w:date="2020-03-11T17:56:00Z">
            <w:rPr/>
          </w:rPrChange>
        </w:rPr>
        <w:instrText xml:space="preserve"> HYPERLINK "https://www.sciencedirect.com/topics/immunology-and-microbiology/immune-complex" \o "Learn more about Immune complex" </w:instrText>
      </w:r>
      <w:r w:rsidR="00514C57">
        <w:fldChar w:fldCharType="separate"/>
      </w:r>
      <w:r w:rsidRPr="00137BDB">
        <w:rPr>
          <w:lang w:val="en-IE"/>
        </w:rPr>
        <w:t>antigen–antibody complexes</w:t>
      </w:r>
      <w:r w:rsidR="00514C57">
        <w:rPr>
          <w:lang w:val="en-IE"/>
        </w:rPr>
        <w:fldChar w:fldCharType="end"/>
      </w:r>
      <w:r w:rsidRPr="00137BDB">
        <w:rPr>
          <w:lang w:val="en-IE"/>
        </w:rPr>
        <w:t xml:space="preserve"> are captured by protein A/G beads, which recognise the </w:t>
      </w:r>
      <w:r w:rsidR="00514C57">
        <w:fldChar w:fldCharType="begin"/>
      </w:r>
      <w:r w:rsidR="00514C57" w:rsidRPr="00CA5AB0">
        <w:rPr>
          <w:lang w:val="en-US"/>
          <w:rPrChange w:id="50" w:author="Sandor Belak" w:date="2020-03-11T17:56:00Z">
            <w:rPr/>
          </w:rPrChange>
        </w:rPr>
        <w:instrText xml:space="preserve"> HYPERLINK "https://www.sciencedirect.com/topics/immunology-and-microbiology/fragment-crystallizable-region" \o "Learn more about Fragment crystallizable region" </w:instrText>
      </w:r>
      <w:r w:rsidR="00514C57">
        <w:fldChar w:fldCharType="separate"/>
      </w:r>
      <w:r w:rsidRPr="00137BDB">
        <w:rPr>
          <w:lang w:val="en-IE"/>
        </w:rPr>
        <w:t>Fc region</w:t>
      </w:r>
      <w:r w:rsidR="00514C57">
        <w:rPr>
          <w:lang w:val="en-IE"/>
        </w:rPr>
        <w:fldChar w:fldCharType="end"/>
      </w:r>
      <w:r w:rsidRPr="00137BDB">
        <w:rPr>
          <w:lang w:val="en-IE"/>
        </w:rPr>
        <w:t xml:space="preserve"> of the </w:t>
      </w:r>
      <w:r w:rsidR="00514C57">
        <w:fldChar w:fldCharType="begin"/>
      </w:r>
      <w:r w:rsidR="00514C57" w:rsidRPr="00CA5AB0">
        <w:rPr>
          <w:lang w:val="en-US"/>
          <w:rPrChange w:id="51" w:author="Sandor Belak" w:date="2020-03-11T17:56:00Z">
            <w:rPr/>
          </w:rPrChange>
        </w:rPr>
        <w:instrText xml:space="preserve"> HYPERLINK "https://www.sciencedirect.com/topics/immunology-and-microbiology/immunoglobulin-g" \o "Learn more about Immunoglobulin G" </w:instrText>
      </w:r>
      <w:r w:rsidR="00514C57">
        <w:fldChar w:fldCharType="separate"/>
      </w:r>
      <w:r w:rsidRPr="00137BDB">
        <w:rPr>
          <w:lang w:val="en-IE"/>
        </w:rPr>
        <w:t>IgG antibody</w:t>
      </w:r>
      <w:r w:rsidR="00514C57">
        <w:rPr>
          <w:lang w:val="en-IE"/>
        </w:rPr>
        <w:fldChar w:fldCharType="end"/>
      </w:r>
      <w:r w:rsidRPr="00137BDB">
        <w:rPr>
          <w:lang w:val="en-IE"/>
        </w:rPr>
        <w:t xml:space="preserve">. The relative amount of antibody bound to the </w:t>
      </w:r>
      <w:proofErr w:type="spellStart"/>
      <w:r w:rsidRPr="00137BDB">
        <w:rPr>
          <w:lang w:val="en-IE"/>
        </w:rPr>
        <w:t>Ruc</w:t>
      </w:r>
      <w:proofErr w:type="spellEnd"/>
      <w:r w:rsidRPr="00137BDB">
        <w:rPr>
          <w:lang w:val="en-IE"/>
        </w:rPr>
        <w:t xml:space="preserve">-tagged antigen is determined using a luminometer to measure the light produced when adding coelenterazine, the substrate for </w:t>
      </w:r>
      <w:proofErr w:type="spellStart"/>
      <w:r w:rsidRPr="00137BDB">
        <w:rPr>
          <w:lang w:val="en-IE"/>
        </w:rPr>
        <w:t>Ruc</w:t>
      </w:r>
      <w:proofErr w:type="spellEnd"/>
      <w:r w:rsidRPr="00137BDB">
        <w:rPr>
          <w:lang w:val="en-IE"/>
        </w:rPr>
        <w:t>.</w:t>
      </w:r>
      <w:r w:rsidR="00121868" w:rsidRPr="00137BDB">
        <w:rPr>
          <w:lang w:val="en-IE"/>
        </w:rPr>
        <w:t xml:space="preserve"> </w:t>
      </w:r>
      <w:r w:rsidRPr="00137BDB">
        <w:rPr>
          <w:lang w:val="en-IE"/>
        </w:rPr>
        <w:t>This approach is species</w:t>
      </w:r>
      <w:r w:rsidR="00820B75">
        <w:rPr>
          <w:lang w:val="en-IE"/>
        </w:rPr>
        <w:t xml:space="preserve"> </w:t>
      </w:r>
      <w:r w:rsidRPr="00137BDB">
        <w:rPr>
          <w:lang w:val="en-IE"/>
        </w:rPr>
        <w:t>independent, provides a very specific and sensitive detection and requires very low volume of test serum.</w:t>
      </w:r>
    </w:p>
    <w:p w14:paraId="15CC47E4" w14:textId="126F6885" w:rsidR="00124578" w:rsidRPr="003829C6" w:rsidRDefault="00B34E3A" w:rsidP="00835F66">
      <w:pPr>
        <w:pStyle w:val="1"/>
        <w:rPr>
          <w:strike/>
          <w:highlight w:val="yellow"/>
          <w:lang w:val="en-IE"/>
        </w:rPr>
      </w:pPr>
      <w:r w:rsidRPr="003829C6">
        <w:rPr>
          <w:strike/>
          <w:highlight w:val="yellow"/>
          <w:lang w:val="en-IE"/>
        </w:rPr>
        <w:t>6</w:t>
      </w:r>
      <w:r w:rsidR="00835F66" w:rsidRPr="003829C6">
        <w:rPr>
          <w:strike/>
          <w:highlight w:val="yellow"/>
          <w:lang w:val="en-IE"/>
        </w:rPr>
        <w:t>.</w:t>
      </w:r>
      <w:r w:rsidR="00835F66" w:rsidRPr="003829C6">
        <w:rPr>
          <w:strike/>
          <w:highlight w:val="yellow"/>
          <w:lang w:val="en-IE"/>
        </w:rPr>
        <w:tab/>
      </w:r>
      <w:r w:rsidR="00124578" w:rsidRPr="003829C6">
        <w:rPr>
          <w:strike/>
          <w:highlight w:val="yellow"/>
          <w:lang w:val="en-IE"/>
        </w:rPr>
        <w:t>Recombinant DNA technology</w:t>
      </w:r>
      <w:r w:rsidR="00061316" w:rsidRPr="003829C6">
        <w:rPr>
          <w:strike/>
          <w:highlight w:val="yellow"/>
          <w:lang w:val="en-IE"/>
        </w:rPr>
        <w:t xml:space="preserve"> to </w:t>
      </w:r>
      <w:r w:rsidR="00FA7E26" w:rsidRPr="003829C6">
        <w:rPr>
          <w:strike/>
          <w:highlight w:val="yellow"/>
          <w:lang w:val="en-IE"/>
        </w:rPr>
        <w:t>produce diagnostic reagents</w:t>
      </w:r>
    </w:p>
    <w:p w14:paraId="1873AEDD" w14:textId="1473D990" w:rsidR="00124578" w:rsidRPr="003829C6" w:rsidRDefault="009F7A12" w:rsidP="00835F66">
      <w:pPr>
        <w:pStyle w:val="para1"/>
        <w:rPr>
          <w:strike/>
          <w:highlight w:val="yellow"/>
          <w:lang w:val="en-IE"/>
        </w:rPr>
      </w:pPr>
      <w:r w:rsidRPr="003829C6">
        <w:rPr>
          <w:strike/>
          <w:highlight w:val="yellow"/>
          <w:lang w:val="en-IE"/>
        </w:rPr>
        <w:t>These technologies are</w:t>
      </w:r>
      <w:r w:rsidR="00124578" w:rsidRPr="003829C6">
        <w:rPr>
          <w:strike/>
          <w:highlight w:val="yellow"/>
          <w:lang w:val="en-IE"/>
        </w:rPr>
        <w:t xml:space="preserve"> now also being used to produce protein</w:t>
      </w:r>
      <w:r w:rsidR="00E560DB" w:rsidRPr="003829C6">
        <w:rPr>
          <w:strike/>
          <w:highlight w:val="yellow"/>
          <w:lang w:val="en-IE"/>
        </w:rPr>
        <w:t>-</w:t>
      </w:r>
      <w:r w:rsidR="00124578" w:rsidRPr="003829C6">
        <w:rPr>
          <w:strike/>
          <w:highlight w:val="yellow"/>
          <w:lang w:val="en-IE"/>
        </w:rPr>
        <w:t>conjugated polysaccharides (</w:t>
      </w:r>
      <w:proofErr w:type="spellStart"/>
      <w:r w:rsidR="00124578" w:rsidRPr="003829C6">
        <w:rPr>
          <w:strike/>
          <w:highlight w:val="yellow"/>
          <w:lang w:val="en-IE"/>
        </w:rPr>
        <w:t>Cuccui</w:t>
      </w:r>
      <w:proofErr w:type="spellEnd"/>
      <w:r w:rsidR="00124578" w:rsidRPr="003829C6">
        <w:rPr>
          <w:strike/>
          <w:highlight w:val="yellow"/>
          <w:lang w:val="en-IE"/>
        </w:rPr>
        <w:t xml:space="preserve"> </w:t>
      </w:r>
      <w:r w:rsidR="00121868" w:rsidRPr="003829C6">
        <w:rPr>
          <w:strike/>
          <w:highlight w:val="yellow"/>
          <w:lang w:val="en-IE"/>
        </w:rPr>
        <w:t xml:space="preserve">&amp; </w:t>
      </w:r>
      <w:r w:rsidR="00124578" w:rsidRPr="003829C6">
        <w:rPr>
          <w:strike/>
          <w:highlight w:val="yellow"/>
          <w:lang w:val="en-IE"/>
        </w:rPr>
        <w:t>Wren</w:t>
      </w:r>
      <w:r w:rsidR="00121868" w:rsidRPr="003829C6">
        <w:rPr>
          <w:strike/>
          <w:highlight w:val="yellow"/>
          <w:lang w:val="en-IE"/>
        </w:rPr>
        <w:t>,</w:t>
      </w:r>
      <w:r w:rsidR="00124578" w:rsidRPr="003829C6">
        <w:rPr>
          <w:strike/>
          <w:highlight w:val="yellow"/>
          <w:lang w:val="en-IE"/>
        </w:rPr>
        <w:t xml:space="preserve"> 201</w:t>
      </w:r>
      <w:r w:rsidR="002072C1" w:rsidRPr="003829C6">
        <w:rPr>
          <w:strike/>
          <w:highlight w:val="yellow"/>
          <w:lang w:val="en-IE"/>
        </w:rPr>
        <w:t>5</w:t>
      </w:r>
      <w:r w:rsidR="00124578" w:rsidRPr="003829C6">
        <w:rPr>
          <w:strike/>
          <w:highlight w:val="yellow"/>
          <w:lang w:val="en-IE"/>
        </w:rPr>
        <w:t>) as the genetic code for the protein carrier, the proteins required for the synthesis of the glycans and the code for the proteins require</w:t>
      </w:r>
      <w:r w:rsidR="00E560DB" w:rsidRPr="003829C6">
        <w:rPr>
          <w:strike/>
          <w:highlight w:val="yellow"/>
          <w:lang w:val="en-IE"/>
        </w:rPr>
        <w:t>d</w:t>
      </w:r>
      <w:r w:rsidR="00124578" w:rsidRPr="003829C6">
        <w:rPr>
          <w:strike/>
          <w:highlight w:val="yellow"/>
          <w:lang w:val="en-IE"/>
        </w:rPr>
        <w:t xml:space="preserve"> to conjugate the glycans to the carrier can all be inserted into host bacterial cells (such as </w:t>
      </w:r>
      <w:r w:rsidR="009945E1" w:rsidRPr="003829C6">
        <w:rPr>
          <w:i/>
          <w:strike/>
          <w:highlight w:val="yellow"/>
          <w:lang w:val="en-IE"/>
        </w:rPr>
        <w:t>E. </w:t>
      </w:r>
      <w:r w:rsidR="00124578" w:rsidRPr="003829C6">
        <w:rPr>
          <w:i/>
          <w:strike/>
          <w:highlight w:val="yellow"/>
          <w:lang w:val="en-IE"/>
        </w:rPr>
        <w:t>coli</w:t>
      </w:r>
      <w:r w:rsidR="00124578" w:rsidRPr="003829C6">
        <w:rPr>
          <w:strike/>
          <w:highlight w:val="yellow"/>
          <w:lang w:val="en-IE"/>
        </w:rPr>
        <w:t xml:space="preserve">). Although directed primarily towards the generation of vaccines, such recombinant </w:t>
      </w:r>
      <w:r w:rsidR="007C726E" w:rsidRPr="003829C6">
        <w:rPr>
          <w:strike/>
          <w:highlight w:val="yellow"/>
          <w:lang w:val="en-IE"/>
        </w:rPr>
        <w:t>glycoproteins</w:t>
      </w:r>
      <w:r w:rsidR="00124578" w:rsidRPr="003829C6">
        <w:rPr>
          <w:strike/>
          <w:highlight w:val="yellow"/>
          <w:lang w:val="en-IE"/>
        </w:rPr>
        <w:t xml:space="preserve"> can also be used for serodiagnosis, for example the detection of anti-</w:t>
      </w:r>
      <w:r w:rsidR="00124578" w:rsidRPr="003829C6">
        <w:rPr>
          <w:i/>
          <w:strike/>
          <w:highlight w:val="yellow"/>
          <w:lang w:val="en-IE"/>
        </w:rPr>
        <w:t>Brucella</w:t>
      </w:r>
      <w:r w:rsidR="00124578" w:rsidRPr="003829C6">
        <w:rPr>
          <w:strike/>
          <w:highlight w:val="yellow"/>
          <w:lang w:val="en-IE"/>
        </w:rPr>
        <w:t xml:space="preserve"> antibodies in</w:t>
      </w:r>
      <w:r w:rsidR="007C726E" w:rsidRPr="003829C6">
        <w:rPr>
          <w:strike/>
          <w:highlight w:val="yellow"/>
          <w:lang w:val="en-IE"/>
        </w:rPr>
        <w:t xml:space="preserve"> cattle and pigs</w:t>
      </w:r>
      <w:r w:rsidR="00124578" w:rsidRPr="003829C6">
        <w:rPr>
          <w:strike/>
          <w:highlight w:val="yellow"/>
          <w:lang w:val="en-IE"/>
        </w:rPr>
        <w:t xml:space="preserve">. </w:t>
      </w:r>
      <w:r w:rsidR="007C726E" w:rsidRPr="003829C6">
        <w:rPr>
          <w:strike/>
          <w:highlight w:val="yellow"/>
          <w:lang w:val="en-IE"/>
        </w:rPr>
        <w:t>(</w:t>
      </w:r>
      <w:proofErr w:type="spellStart"/>
      <w:r w:rsidR="007C726E" w:rsidRPr="003829C6">
        <w:rPr>
          <w:strike/>
          <w:highlight w:val="yellow"/>
          <w:lang w:val="en-IE"/>
        </w:rPr>
        <w:t>Ciocchini</w:t>
      </w:r>
      <w:proofErr w:type="spellEnd"/>
      <w:r w:rsidR="007C726E" w:rsidRPr="003829C6">
        <w:rPr>
          <w:strike/>
          <w:highlight w:val="yellow"/>
          <w:lang w:val="en-IE"/>
        </w:rPr>
        <w:t xml:space="preserve"> </w:t>
      </w:r>
      <w:r w:rsidR="007C726E" w:rsidRPr="003829C6">
        <w:rPr>
          <w:i/>
          <w:strike/>
          <w:highlight w:val="yellow"/>
          <w:lang w:val="en-IE"/>
        </w:rPr>
        <w:t>et al</w:t>
      </w:r>
      <w:r w:rsidR="007C726E" w:rsidRPr="003829C6">
        <w:rPr>
          <w:strike/>
          <w:highlight w:val="yellow"/>
          <w:lang w:val="en-IE"/>
        </w:rPr>
        <w:t>.</w:t>
      </w:r>
      <w:r w:rsidR="001C4D8D" w:rsidRPr="003829C6">
        <w:rPr>
          <w:strike/>
          <w:highlight w:val="yellow"/>
          <w:lang w:val="en-IE"/>
        </w:rPr>
        <w:t>,</w:t>
      </w:r>
      <w:r w:rsidR="007C726E" w:rsidRPr="003829C6">
        <w:rPr>
          <w:strike/>
          <w:highlight w:val="yellow"/>
          <w:lang w:val="en-IE"/>
        </w:rPr>
        <w:t xml:space="preserve"> 2014</w:t>
      </w:r>
      <w:r w:rsidR="000071F6" w:rsidRPr="003829C6">
        <w:rPr>
          <w:strike/>
          <w:highlight w:val="yellow"/>
          <w:lang w:val="en-IE"/>
        </w:rPr>
        <w:t xml:space="preserve">; </w:t>
      </w:r>
      <w:r w:rsidR="007C726E" w:rsidRPr="003829C6">
        <w:rPr>
          <w:strike/>
          <w:highlight w:val="yellow"/>
          <w:lang w:val="en-IE"/>
        </w:rPr>
        <w:t xml:space="preserve">Cortina </w:t>
      </w:r>
      <w:r w:rsidR="007C726E" w:rsidRPr="003829C6">
        <w:rPr>
          <w:i/>
          <w:strike/>
          <w:highlight w:val="yellow"/>
          <w:lang w:val="en-IE"/>
        </w:rPr>
        <w:t>et al.</w:t>
      </w:r>
      <w:r w:rsidR="001C4D8D" w:rsidRPr="003829C6">
        <w:rPr>
          <w:i/>
          <w:strike/>
          <w:highlight w:val="yellow"/>
          <w:lang w:val="en-IE"/>
        </w:rPr>
        <w:t>,</w:t>
      </w:r>
      <w:r w:rsidR="007C726E" w:rsidRPr="003829C6">
        <w:rPr>
          <w:strike/>
          <w:highlight w:val="yellow"/>
          <w:lang w:val="en-IE"/>
        </w:rPr>
        <w:t xml:space="preserve"> 2016). </w:t>
      </w:r>
      <w:r w:rsidR="00124578" w:rsidRPr="003829C6">
        <w:rPr>
          <w:strike/>
          <w:highlight w:val="yellow"/>
          <w:lang w:val="en-IE"/>
        </w:rPr>
        <w:t>These antigens offer the traditional advantages of recombina</w:t>
      </w:r>
      <w:r w:rsidR="00E26270" w:rsidRPr="003829C6">
        <w:rPr>
          <w:strike/>
          <w:highlight w:val="yellow"/>
          <w:lang w:val="en-IE"/>
        </w:rPr>
        <w:t>n</w:t>
      </w:r>
      <w:r w:rsidR="00124578" w:rsidRPr="003829C6">
        <w:rPr>
          <w:strike/>
          <w:highlight w:val="yellow"/>
          <w:lang w:val="en-IE"/>
        </w:rPr>
        <w:t>t proteins, such as purity of product and avoiding the need to culture the native organism (in this case a highly infectious zoono</w:t>
      </w:r>
      <w:r w:rsidR="00E26270" w:rsidRPr="003829C6">
        <w:rPr>
          <w:strike/>
          <w:highlight w:val="yellow"/>
          <w:lang w:val="en-IE"/>
        </w:rPr>
        <w:t>tic agent</w:t>
      </w:r>
      <w:r w:rsidR="00124578" w:rsidRPr="003829C6">
        <w:rPr>
          <w:strike/>
          <w:highlight w:val="yellow"/>
          <w:lang w:val="en-IE"/>
        </w:rPr>
        <w:t xml:space="preserve">) but </w:t>
      </w:r>
      <w:r w:rsidR="00124578" w:rsidRPr="003829C6">
        <w:rPr>
          <w:strike/>
          <w:highlight w:val="yellow"/>
          <w:lang w:val="en-IE"/>
        </w:rPr>
        <w:lastRenderedPageBreak/>
        <w:t xml:space="preserve">also enable the production of highly important non-protein diagnostic antigens such as glycans in a form (conjugated) that facilitates their use as diagnostics and vaccines. </w:t>
      </w:r>
    </w:p>
    <w:p w14:paraId="29081B78" w14:textId="4004230B" w:rsidR="00124578" w:rsidRPr="003829C6" w:rsidRDefault="00124578" w:rsidP="00835F66">
      <w:pPr>
        <w:pStyle w:val="para1"/>
        <w:rPr>
          <w:strike/>
          <w:highlight w:val="yellow"/>
          <w:lang w:val="en-IE"/>
        </w:rPr>
      </w:pPr>
      <w:r w:rsidRPr="003829C6">
        <w:rPr>
          <w:strike/>
          <w:highlight w:val="yellow"/>
          <w:lang w:val="en-IE"/>
        </w:rPr>
        <w:t xml:space="preserve">Recombinant DNA technology enables the production of antigens for various diagnostic applications such as ELISA, </w:t>
      </w:r>
      <w:r w:rsidRPr="003829C6">
        <w:rPr>
          <w:bCs/>
          <w:strike/>
          <w:highlight w:val="yellow"/>
          <w:lang w:val="en-IE"/>
        </w:rPr>
        <w:t xml:space="preserve">agglutination, </w:t>
      </w:r>
      <w:proofErr w:type="spellStart"/>
      <w:r w:rsidRPr="003829C6">
        <w:rPr>
          <w:strike/>
          <w:highlight w:val="yellow"/>
          <w:lang w:val="en-IE"/>
        </w:rPr>
        <w:t>haemagglutination</w:t>
      </w:r>
      <w:proofErr w:type="spellEnd"/>
      <w:r w:rsidRPr="003829C6">
        <w:rPr>
          <w:strike/>
          <w:highlight w:val="yellow"/>
          <w:lang w:val="en-IE"/>
        </w:rPr>
        <w:t xml:space="preserve"> inhibition (HI) test</w:t>
      </w:r>
      <w:r w:rsidR="00E560DB" w:rsidRPr="003829C6">
        <w:rPr>
          <w:strike/>
          <w:highlight w:val="yellow"/>
          <w:lang w:val="en-IE"/>
        </w:rPr>
        <w:t>s</w:t>
      </w:r>
      <w:r w:rsidRPr="003829C6">
        <w:rPr>
          <w:bCs/>
          <w:strike/>
          <w:highlight w:val="yellow"/>
          <w:lang w:val="en-IE"/>
        </w:rPr>
        <w:t xml:space="preserve">, </w:t>
      </w:r>
      <w:r w:rsidRPr="003829C6">
        <w:rPr>
          <w:strike/>
          <w:highlight w:val="yellow"/>
          <w:lang w:val="en-IE"/>
        </w:rPr>
        <w:t>agar gel immunodiffusion (AGID) test</w:t>
      </w:r>
      <w:r w:rsidR="00E560DB" w:rsidRPr="003829C6">
        <w:rPr>
          <w:strike/>
          <w:highlight w:val="yellow"/>
          <w:lang w:val="en-IE"/>
        </w:rPr>
        <w:t>s</w:t>
      </w:r>
      <w:r w:rsidRPr="003829C6">
        <w:rPr>
          <w:bCs/>
          <w:strike/>
          <w:highlight w:val="yellow"/>
          <w:lang w:val="en-IE"/>
        </w:rPr>
        <w:t xml:space="preserve">, </w:t>
      </w:r>
      <w:r w:rsidRPr="003829C6">
        <w:rPr>
          <w:strike/>
          <w:highlight w:val="yellow"/>
          <w:lang w:val="en-IE"/>
        </w:rPr>
        <w:t>complement fixation test</w:t>
      </w:r>
      <w:r w:rsidR="00E560DB" w:rsidRPr="003829C6">
        <w:rPr>
          <w:strike/>
          <w:highlight w:val="yellow"/>
          <w:lang w:val="en-IE"/>
        </w:rPr>
        <w:t>s</w:t>
      </w:r>
      <w:r w:rsidRPr="003829C6">
        <w:rPr>
          <w:bCs/>
          <w:strike/>
          <w:highlight w:val="yellow"/>
          <w:lang w:val="en-IE"/>
        </w:rPr>
        <w:t xml:space="preserve"> (CFT), as well as microarray and bead-based technologies.</w:t>
      </w:r>
    </w:p>
    <w:p w14:paraId="37129380" w14:textId="77777777" w:rsidR="00124578" w:rsidRPr="003829C6" w:rsidRDefault="00124578" w:rsidP="00835F66">
      <w:pPr>
        <w:pStyle w:val="para1"/>
        <w:rPr>
          <w:strike/>
          <w:highlight w:val="yellow"/>
          <w:lang w:val="en-IE"/>
        </w:rPr>
      </w:pPr>
      <w:r w:rsidRPr="003829C6">
        <w:rPr>
          <w:strike/>
          <w:highlight w:val="yellow"/>
          <w:lang w:val="en-IE"/>
        </w:rPr>
        <w:t xml:space="preserve">For antibody production, recombinant antibodies are used as an alternative to the traditional hybridoma-based technology in generating high quality antibodies. Phage display, yeast display and ribosomal display are some of the approaches used to produce antibodies in prokaryotic, eukaryotic and </w:t>
      </w:r>
      <w:r w:rsidRPr="003829C6">
        <w:rPr>
          <w:i/>
          <w:strike/>
          <w:highlight w:val="yellow"/>
          <w:lang w:val="en-IE"/>
        </w:rPr>
        <w:t>in-vitro</w:t>
      </w:r>
      <w:r w:rsidRPr="003829C6">
        <w:rPr>
          <w:strike/>
          <w:highlight w:val="yellow"/>
          <w:lang w:val="en-IE"/>
        </w:rPr>
        <w:t xml:space="preserve"> systems, respectively (</w:t>
      </w:r>
      <w:proofErr w:type="spellStart"/>
      <w:r w:rsidRPr="003829C6">
        <w:rPr>
          <w:strike/>
          <w:highlight w:val="yellow"/>
          <w:lang w:val="en-IE"/>
        </w:rPr>
        <w:t>Sutandy</w:t>
      </w:r>
      <w:proofErr w:type="spellEnd"/>
      <w:r w:rsidRPr="003829C6">
        <w:rPr>
          <w:strike/>
          <w:highlight w:val="yellow"/>
          <w:lang w:val="en-IE"/>
        </w:rPr>
        <w:t xml:space="preserve"> </w:t>
      </w:r>
      <w:r w:rsidRPr="003829C6">
        <w:rPr>
          <w:i/>
          <w:strike/>
          <w:highlight w:val="yellow"/>
          <w:lang w:val="en-IE"/>
        </w:rPr>
        <w:t>et al.,</w:t>
      </w:r>
      <w:r w:rsidRPr="003829C6">
        <w:rPr>
          <w:strike/>
          <w:highlight w:val="yellow"/>
          <w:lang w:val="en-IE"/>
        </w:rPr>
        <w:t xml:space="preserve"> 2013). </w:t>
      </w:r>
    </w:p>
    <w:p w14:paraId="56851FBC" w14:textId="60EC318C" w:rsidR="00124578" w:rsidRPr="003829C6" w:rsidRDefault="00B34E3A" w:rsidP="00835F66">
      <w:pPr>
        <w:pStyle w:val="1"/>
        <w:rPr>
          <w:strike/>
          <w:highlight w:val="yellow"/>
          <w:lang w:val="en-IE"/>
        </w:rPr>
      </w:pPr>
      <w:r w:rsidRPr="003829C6">
        <w:rPr>
          <w:strike/>
          <w:highlight w:val="yellow"/>
          <w:lang w:val="en-IE"/>
        </w:rPr>
        <w:t>7</w:t>
      </w:r>
      <w:r w:rsidR="00835F66" w:rsidRPr="003829C6">
        <w:rPr>
          <w:strike/>
          <w:highlight w:val="yellow"/>
          <w:lang w:val="en-IE"/>
        </w:rPr>
        <w:t>.</w:t>
      </w:r>
      <w:r w:rsidR="00835F66" w:rsidRPr="003829C6">
        <w:rPr>
          <w:strike/>
          <w:highlight w:val="yellow"/>
          <w:lang w:val="en-IE"/>
        </w:rPr>
        <w:tab/>
      </w:r>
      <w:r w:rsidR="00124578" w:rsidRPr="003829C6">
        <w:rPr>
          <w:strike/>
          <w:highlight w:val="yellow"/>
          <w:lang w:val="en-IE"/>
        </w:rPr>
        <w:t xml:space="preserve">Synthetic antigen </w:t>
      </w:r>
      <w:r w:rsidR="00AA2955" w:rsidRPr="003829C6">
        <w:rPr>
          <w:strike/>
          <w:highlight w:val="yellow"/>
          <w:lang w:val="en-IE"/>
        </w:rPr>
        <w:t>biology</w:t>
      </w:r>
    </w:p>
    <w:p w14:paraId="4C1F5BF1" w14:textId="54F4F0DD" w:rsidR="00124578" w:rsidRPr="003829C6" w:rsidRDefault="00124578" w:rsidP="00835F66">
      <w:pPr>
        <w:pStyle w:val="para1"/>
        <w:rPr>
          <w:strike/>
          <w:highlight w:val="yellow"/>
          <w:lang w:val="en-IE"/>
        </w:rPr>
      </w:pPr>
      <w:r w:rsidRPr="003829C6">
        <w:rPr>
          <w:strike/>
          <w:highlight w:val="yellow"/>
          <w:lang w:val="en-IE"/>
        </w:rPr>
        <w:t xml:space="preserve">By circumventing biological systems completely, the recreation of antigen structure via synthesis also offers many advantages over native antigen extraction. This includes high levels of purity and reproducibility, simple scale up capability and bespoke antigen design. </w:t>
      </w:r>
    </w:p>
    <w:p w14:paraId="128AA2EA" w14:textId="165863B6" w:rsidR="00124578" w:rsidRPr="003829C6" w:rsidRDefault="00124578" w:rsidP="00835F66">
      <w:pPr>
        <w:pStyle w:val="para1"/>
        <w:rPr>
          <w:strike/>
          <w:highlight w:val="yellow"/>
          <w:lang w:val="en-IE"/>
        </w:rPr>
      </w:pPr>
      <w:r w:rsidRPr="003829C6">
        <w:rPr>
          <w:strike/>
          <w:highlight w:val="yellow"/>
          <w:lang w:val="en-IE"/>
        </w:rPr>
        <w:t>An upcoming trend in the production of antigens for use in assays is the development of synthetic peptide antigens. This allows antigens to be tested as diagnostic reagents based on the gene sequence</w:t>
      </w:r>
      <w:r w:rsidR="00E560DB" w:rsidRPr="003829C6">
        <w:rPr>
          <w:strike/>
          <w:highlight w:val="yellow"/>
          <w:lang w:val="en-IE"/>
        </w:rPr>
        <w:t xml:space="preserve">; </w:t>
      </w:r>
      <w:r w:rsidRPr="003829C6">
        <w:rPr>
          <w:strike/>
          <w:highlight w:val="yellow"/>
          <w:lang w:val="en-IE"/>
        </w:rPr>
        <w:t xml:space="preserve">expression of the whole protein </w:t>
      </w:r>
      <w:r w:rsidR="00E560DB" w:rsidRPr="003829C6">
        <w:rPr>
          <w:strike/>
          <w:highlight w:val="yellow"/>
          <w:lang w:val="en-IE"/>
        </w:rPr>
        <w:t>is</w:t>
      </w:r>
      <w:r w:rsidRPr="003829C6">
        <w:rPr>
          <w:strike/>
          <w:highlight w:val="yellow"/>
          <w:lang w:val="en-IE"/>
        </w:rPr>
        <w:t xml:space="preserve"> unnecessary, thus shortening the process. Glycosylated peptides can also be synthesised</w:t>
      </w:r>
      <w:r w:rsidR="009911C7" w:rsidRPr="003829C6">
        <w:rPr>
          <w:strike/>
          <w:highlight w:val="yellow"/>
          <w:lang w:val="en-IE"/>
        </w:rPr>
        <w:t xml:space="preserve"> (</w:t>
      </w:r>
      <w:proofErr w:type="spellStart"/>
      <w:r w:rsidR="009911C7" w:rsidRPr="003829C6">
        <w:rPr>
          <w:strike/>
          <w:highlight w:val="yellow"/>
          <w:lang w:val="en-IE"/>
        </w:rPr>
        <w:t>Bednarska</w:t>
      </w:r>
      <w:proofErr w:type="spellEnd"/>
      <w:r w:rsidR="009911C7" w:rsidRPr="003829C6">
        <w:rPr>
          <w:strike/>
          <w:highlight w:val="yellow"/>
          <w:lang w:val="en-IE"/>
        </w:rPr>
        <w:t xml:space="preserve"> </w:t>
      </w:r>
      <w:r w:rsidR="009911C7" w:rsidRPr="003829C6">
        <w:rPr>
          <w:i/>
          <w:strike/>
          <w:highlight w:val="yellow"/>
          <w:lang w:val="en-IE"/>
        </w:rPr>
        <w:t>et al</w:t>
      </w:r>
      <w:r w:rsidR="001C4D8D" w:rsidRPr="003829C6">
        <w:rPr>
          <w:i/>
          <w:strike/>
          <w:highlight w:val="yellow"/>
          <w:lang w:val="en-IE"/>
        </w:rPr>
        <w:t>.,</w:t>
      </w:r>
      <w:r w:rsidR="009911C7" w:rsidRPr="003829C6">
        <w:rPr>
          <w:strike/>
          <w:highlight w:val="yellow"/>
          <w:lang w:val="en-IE"/>
        </w:rPr>
        <w:t xml:space="preserve"> 2017).</w:t>
      </w:r>
      <w:r w:rsidR="00B34ED4" w:rsidRPr="003829C6">
        <w:rPr>
          <w:strike/>
          <w:highlight w:val="yellow"/>
          <w:lang w:val="en-IE"/>
        </w:rPr>
        <w:t xml:space="preserve"> </w:t>
      </w:r>
      <w:r w:rsidRPr="003829C6">
        <w:rPr>
          <w:strike/>
          <w:highlight w:val="yellow"/>
          <w:lang w:val="en-IE"/>
        </w:rPr>
        <w:t xml:space="preserve">The cost and benefits are such that recombinant production systems still dominate </w:t>
      </w:r>
      <w:proofErr w:type="gramStart"/>
      <w:r w:rsidRPr="003829C6">
        <w:rPr>
          <w:strike/>
          <w:highlight w:val="yellow"/>
          <w:lang w:val="en-IE"/>
        </w:rPr>
        <w:t xml:space="preserve">for </w:t>
      </w:r>
      <w:r w:rsidR="00E560DB" w:rsidRPr="003829C6">
        <w:rPr>
          <w:strike/>
          <w:highlight w:val="yellow"/>
          <w:lang w:val="en-IE"/>
        </w:rPr>
        <w:t>the</w:t>
      </w:r>
      <w:r w:rsidR="00B34ED4" w:rsidRPr="003829C6">
        <w:rPr>
          <w:strike/>
          <w:highlight w:val="yellow"/>
          <w:lang w:val="en-IE"/>
        </w:rPr>
        <w:t xml:space="preserve"> </w:t>
      </w:r>
      <w:r w:rsidRPr="003829C6">
        <w:rPr>
          <w:strike/>
          <w:highlight w:val="yellow"/>
          <w:lang w:val="en-IE"/>
        </w:rPr>
        <w:t>production of</w:t>
      </w:r>
      <w:proofErr w:type="gramEnd"/>
      <w:r w:rsidRPr="003829C6">
        <w:rPr>
          <w:strike/>
          <w:highlight w:val="yellow"/>
          <w:lang w:val="en-IE"/>
        </w:rPr>
        <w:t xml:space="preserve"> large proteins. However, for non-protein antigens where the underlying genetic basis for production is unclear and thus recombinant production is not possible</w:t>
      </w:r>
      <w:r w:rsidR="00820B75" w:rsidRPr="003829C6">
        <w:rPr>
          <w:strike/>
          <w:highlight w:val="yellow"/>
          <w:lang w:val="en-IE"/>
        </w:rPr>
        <w:t>,</w:t>
      </w:r>
      <w:r w:rsidRPr="003829C6">
        <w:rPr>
          <w:strike/>
          <w:highlight w:val="yellow"/>
          <w:lang w:val="en-IE"/>
        </w:rPr>
        <w:t xml:space="preserve"> synthesis is a very viable and successful option for diagnostic antigen production. This has been shown for brucellosis where the epitopes that exist in the native structure of the O-polysaccharide from </w:t>
      </w:r>
      <w:r w:rsidRPr="003829C6">
        <w:rPr>
          <w:i/>
          <w:strike/>
          <w:highlight w:val="yellow"/>
          <w:lang w:val="en-IE"/>
        </w:rPr>
        <w:t>B. abortus</w:t>
      </w:r>
      <w:r w:rsidRPr="003829C6">
        <w:rPr>
          <w:strike/>
          <w:highlight w:val="yellow"/>
          <w:lang w:val="en-IE"/>
        </w:rPr>
        <w:t xml:space="preserve"> S99 and </w:t>
      </w:r>
      <w:r w:rsidRPr="003829C6">
        <w:rPr>
          <w:i/>
          <w:strike/>
          <w:highlight w:val="yellow"/>
          <w:lang w:val="en-IE"/>
        </w:rPr>
        <w:t xml:space="preserve">B. </w:t>
      </w:r>
      <w:proofErr w:type="spellStart"/>
      <w:r w:rsidRPr="003829C6">
        <w:rPr>
          <w:i/>
          <w:strike/>
          <w:highlight w:val="yellow"/>
          <w:lang w:val="en-IE"/>
        </w:rPr>
        <w:t>melitensis</w:t>
      </w:r>
      <w:proofErr w:type="spellEnd"/>
      <w:r w:rsidRPr="003829C6">
        <w:rPr>
          <w:strike/>
          <w:highlight w:val="yellow"/>
          <w:lang w:val="en-IE"/>
        </w:rPr>
        <w:t xml:space="preserve"> 16M have been synthesis</w:t>
      </w:r>
      <w:r w:rsidR="00E560DB" w:rsidRPr="003829C6">
        <w:rPr>
          <w:strike/>
          <w:highlight w:val="yellow"/>
          <w:lang w:val="en-IE"/>
        </w:rPr>
        <w:t>ed</w:t>
      </w:r>
      <w:r w:rsidRPr="003829C6">
        <w:rPr>
          <w:strike/>
          <w:highlight w:val="yellow"/>
          <w:lang w:val="en-IE"/>
        </w:rPr>
        <w:t xml:space="preserve"> and the synthetic antigens have been shown to be highly effective </w:t>
      </w:r>
      <w:r w:rsidR="00E560DB" w:rsidRPr="003829C6">
        <w:rPr>
          <w:strike/>
          <w:highlight w:val="yellow"/>
          <w:lang w:val="en-IE"/>
        </w:rPr>
        <w:t xml:space="preserve">for </w:t>
      </w:r>
      <w:r w:rsidRPr="003829C6">
        <w:rPr>
          <w:strike/>
          <w:highlight w:val="yellow"/>
          <w:lang w:val="en-IE"/>
        </w:rPr>
        <w:t>serodiagnos</w:t>
      </w:r>
      <w:r w:rsidR="00E560DB" w:rsidRPr="003829C6">
        <w:rPr>
          <w:strike/>
          <w:highlight w:val="yellow"/>
          <w:lang w:val="en-IE"/>
        </w:rPr>
        <w:t>is</w:t>
      </w:r>
      <w:r w:rsidRPr="003829C6">
        <w:rPr>
          <w:strike/>
          <w:highlight w:val="yellow"/>
          <w:lang w:val="en-IE"/>
        </w:rPr>
        <w:t xml:space="preserve"> (</w:t>
      </w:r>
      <w:proofErr w:type="spellStart"/>
      <w:r w:rsidRPr="003829C6">
        <w:rPr>
          <w:strike/>
          <w:highlight w:val="yellow"/>
          <w:lang w:val="en-IE"/>
        </w:rPr>
        <w:t>Guiard</w:t>
      </w:r>
      <w:proofErr w:type="spellEnd"/>
      <w:r w:rsidRPr="003829C6">
        <w:rPr>
          <w:strike/>
          <w:highlight w:val="yellow"/>
          <w:lang w:val="en-IE"/>
        </w:rPr>
        <w:t xml:space="preserve"> </w:t>
      </w:r>
      <w:r w:rsidRPr="003829C6">
        <w:rPr>
          <w:i/>
          <w:strike/>
          <w:highlight w:val="yellow"/>
          <w:lang w:val="en-IE"/>
        </w:rPr>
        <w:t>et al</w:t>
      </w:r>
      <w:r w:rsidR="000B7812" w:rsidRPr="003829C6">
        <w:rPr>
          <w:i/>
          <w:strike/>
          <w:highlight w:val="yellow"/>
          <w:lang w:val="en-IE"/>
        </w:rPr>
        <w:t>.</w:t>
      </w:r>
      <w:r w:rsidR="001C4D8D" w:rsidRPr="003829C6">
        <w:rPr>
          <w:i/>
          <w:strike/>
          <w:highlight w:val="yellow"/>
          <w:lang w:val="en-IE"/>
        </w:rPr>
        <w:t>,</w:t>
      </w:r>
      <w:r w:rsidRPr="003829C6">
        <w:rPr>
          <w:strike/>
          <w:highlight w:val="yellow"/>
          <w:lang w:val="en-IE"/>
        </w:rPr>
        <w:t xml:space="preserve"> 2013</w:t>
      </w:r>
      <w:r w:rsidR="006134F9" w:rsidRPr="003829C6">
        <w:rPr>
          <w:strike/>
          <w:highlight w:val="yellow"/>
          <w:lang w:val="en-IE"/>
        </w:rPr>
        <w:t>;</w:t>
      </w:r>
      <w:r w:rsidRPr="003829C6">
        <w:rPr>
          <w:strike/>
          <w:highlight w:val="yellow"/>
          <w:lang w:val="en-IE"/>
        </w:rPr>
        <w:t xml:space="preserve"> </w:t>
      </w:r>
      <w:proofErr w:type="spellStart"/>
      <w:r w:rsidRPr="003829C6">
        <w:rPr>
          <w:strike/>
          <w:highlight w:val="yellow"/>
          <w:lang w:val="en-IE"/>
        </w:rPr>
        <w:t>McGiven</w:t>
      </w:r>
      <w:proofErr w:type="spellEnd"/>
      <w:r w:rsidRPr="003829C6">
        <w:rPr>
          <w:strike/>
          <w:highlight w:val="yellow"/>
          <w:lang w:val="en-IE"/>
        </w:rPr>
        <w:t xml:space="preserve"> </w:t>
      </w:r>
      <w:r w:rsidRPr="003829C6">
        <w:rPr>
          <w:i/>
          <w:strike/>
          <w:highlight w:val="yellow"/>
          <w:lang w:val="en-IE"/>
        </w:rPr>
        <w:t>et al</w:t>
      </w:r>
      <w:r w:rsidR="00A74826" w:rsidRPr="003829C6">
        <w:rPr>
          <w:i/>
          <w:strike/>
          <w:highlight w:val="yellow"/>
          <w:lang w:val="en-IE"/>
        </w:rPr>
        <w:t>.</w:t>
      </w:r>
      <w:r w:rsidR="001C4D8D" w:rsidRPr="003829C6">
        <w:rPr>
          <w:i/>
          <w:strike/>
          <w:highlight w:val="yellow"/>
          <w:lang w:val="en-IE"/>
        </w:rPr>
        <w:t>,</w:t>
      </w:r>
      <w:r w:rsidRPr="003829C6">
        <w:rPr>
          <w:strike/>
          <w:highlight w:val="yellow"/>
          <w:lang w:val="en-IE"/>
        </w:rPr>
        <w:t xml:space="preserve"> 2015</w:t>
      </w:r>
      <w:r w:rsidR="00A74826" w:rsidRPr="003829C6">
        <w:rPr>
          <w:strike/>
          <w:highlight w:val="yellow"/>
          <w:lang w:val="en-IE"/>
        </w:rPr>
        <w:t>).</w:t>
      </w:r>
      <w:r w:rsidRPr="003829C6">
        <w:rPr>
          <w:strike/>
          <w:highlight w:val="yellow"/>
          <w:lang w:val="en-IE"/>
        </w:rPr>
        <w:t xml:space="preserve"> </w:t>
      </w:r>
    </w:p>
    <w:p w14:paraId="6B98A42D" w14:textId="6964F87E" w:rsidR="00124578" w:rsidRPr="003829C6" w:rsidRDefault="00124578" w:rsidP="00835F66">
      <w:pPr>
        <w:pStyle w:val="para1"/>
        <w:rPr>
          <w:strike/>
          <w:lang w:val="en-IE"/>
        </w:rPr>
      </w:pPr>
      <w:r w:rsidRPr="003829C6">
        <w:rPr>
          <w:strike/>
          <w:highlight w:val="yellow"/>
          <w:lang w:val="en-IE"/>
        </w:rPr>
        <w:t>Synthetic DNA can be generated from sequence data and then used with recombinant technology to generate proteins and even complete viruses for the rapid production of vaccines, such as influenza (</w:t>
      </w:r>
      <w:proofErr w:type="spellStart"/>
      <w:r w:rsidRPr="003829C6">
        <w:rPr>
          <w:strike/>
          <w:highlight w:val="yellow"/>
          <w:lang w:val="en-IE"/>
        </w:rPr>
        <w:t>Dormitzer</w:t>
      </w:r>
      <w:proofErr w:type="spellEnd"/>
      <w:r w:rsidRPr="003829C6">
        <w:rPr>
          <w:strike/>
          <w:highlight w:val="yellow"/>
          <w:lang w:val="en-IE"/>
        </w:rPr>
        <w:t xml:space="preserve"> </w:t>
      </w:r>
      <w:r w:rsidRPr="003829C6">
        <w:rPr>
          <w:i/>
          <w:strike/>
          <w:highlight w:val="yellow"/>
          <w:lang w:val="en-IE"/>
        </w:rPr>
        <w:t xml:space="preserve">et </w:t>
      </w:r>
      <w:r w:rsidR="00BF53A0" w:rsidRPr="003829C6">
        <w:rPr>
          <w:i/>
          <w:strike/>
          <w:highlight w:val="yellow"/>
          <w:lang w:val="en-IE"/>
        </w:rPr>
        <w:t>al.,</w:t>
      </w:r>
      <w:r w:rsidRPr="003829C6">
        <w:rPr>
          <w:i/>
          <w:strike/>
          <w:highlight w:val="yellow"/>
          <w:lang w:val="en-IE"/>
        </w:rPr>
        <w:t xml:space="preserve"> </w:t>
      </w:r>
      <w:r w:rsidRPr="003829C6">
        <w:rPr>
          <w:strike/>
          <w:highlight w:val="yellow"/>
          <w:lang w:val="en-IE"/>
        </w:rPr>
        <w:t>2013</w:t>
      </w:r>
      <w:r w:rsidR="00F67D7A" w:rsidRPr="003829C6">
        <w:rPr>
          <w:strike/>
          <w:highlight w:val="yellow"/>
          <w:lang w:val="en-IE"/>
        </w:rPr>
        <w:t>)</w:t>
      </w:r>
      <w:r w:rsidR="001E5C4A" w:rsidRPr="003829C6">
        <w:rPr>
          <w:strike/>
          <w:highlight w:val="yellow"/>
          <w:lang w:val="en-IE"/>
        </w:rPr>
        <w:t>.</w:t>
      </w:r>
      <w:r w:rsidRPr="003829C6">
        <w:rPr>
          <w:strike/>
          <w:lang w:val="en-IE"/>
        </w:rPr>
        <w:t xml:space="preserve"> </w:t>
      </w:r>
    </w:p>
    <w:p w14:paraId="2D81CA63" w14:textId="3589837F" w:rsidR="00394564" w:rsidRPr="00137BDB" w:rsidRDefault="00B34E3A" w:rsidP="00B34E3A">
      <w:pPr>
        <w:pStyle w:val="1"/>
        <w:rPr>
          <w:lang w:val="en-IE"/>
        </w:rPr>
      </w:pPr>
      <w:r w:rsidRPr="007D131E">
        <w:rPr>
          <w:strike/>
          <w:highlight w:val="yellow"/>
          <w:lang w:val="en-IE"/>
        </w:rPr>
        <w:t>8</w:t>
      </w:r>
      <w:r w:rsidR="007D131E">
        <w:rPr>
          <w:lang w:val="en-IE"/>
        </w:rPr>
        <w:t xml:space="preserve"> </w:t>
      </w:r>
      <w:r w:rsidR="007D131E" w:rsidRPr="007D131E">
        <w:rPr>
          <w:highlight w:val="yellow"/>
          <w:u w:val="double"/>
          <w:lang w:val="en-IE"/>
        </w:rPr>
        <w:t>6</w:t>
      </w:r>
      <w:r w:rsidRPr="007D131E">
        <w:rPr>
          <w:highlight w:val="yellow"/>
          <w:u w:val="double"/>
          <w:lang w:val="en-IE"/>
        </w:rPr>
        <w:t>.</w:t>
      </w:r>
      <w:r w:rsidRPr="00137BDB">
        <w:rPr>
          <w:lang w:val="en-IE"/>
        </w:rPr>
        <w:tab/>
      </w:r>
      <w:r w:rsidR="00394564" w:rsidRPr="00137BDB">
        <w:rPr>
          <w:lang w:val="en-IE"/>
        </w:rPr>
        <w:t xml:space="preserve">Rapid </w:t>
      </w:r>
      <w:r w:rsidR="00124578" w:rsidRPr="00137BDB">
        <w:rPr>
          <w:lang w:val="en-IE"/>
        </w:rPr>
        <w:t>h</w:t>
      </w:r>
      <w:r w:rsidR="00394564" w:rsidRPr="00137BDB">
        <w:rPr>
          <w:lang w:val="en-IE"/>
        </w:rPr>
        <w:t xml:space="preserve">omogeneous </w:t>
      </w:r>
      <w:r w:rsidR="00124578" w:rsidRPr="00137BDB">
        <w:rPr>
          <w:lang w:val="en-IE"/>
        </w:rPr>
        <w:t>a</w:t>
      </w:r>
      <w:r w:rsidR="00394564" w:rsidRPr="00137BDB">
        <w:rPr>
          <w:lang w:val="en-IE"/>
        </w:rPr>
        <w:t>ssays</w:t>
      </w:r>
    </w:p>
    <w:p w14:paraId="5E63D01A" w14:textId="1B2E757B" w:rsidR="00A7634D" w:rsidRPr="00137BDB" w:rsidRDefault="00394564" w:rsidP="00B34E3A">
      <w:pPr>
        <w:pStyle w:val="para1"/>
        <w:spacing w:after="480"/>
        <w:rPr>
          <w:lang w:val="en-IE"/>
        </w:rPr>
      </w:pPr>
      <w:r w:rsidRPr="00137BDB">
        <w:rPr>
          <w:lang w:val="en-IE"/>
        </w:rPr>
        <w:t>Rapid homogen</w:t>
      </w:r>
      <w:r w:rsidR="00620512">
        <w:rPr>
          <w:lang w:val="en-IE"/>
        </w:rPr>
        <w:t>e</w:t>
      </w:r>
      <w:r w:rsidRPr="00137BDB">
        <w:rPr>
          <w:lang w:val="en-IE"/>
        </w:rPr>
        <w:t>ous assays are those where the reagents are mixed together to form a homogen</w:t>
      </w:r>
      <w:r w:rsidR="00620512">
        <w:rPr>
          <w:lang w:val="en-IE"/>
        </w:rPr>
        <w:t>e</w:t>
      </w:r>
      <w:r w:rsidRPr="00137BDB">
        <w:rPr>
          <w:lang w:val="en-IE"/>
        </w:rPr>
        <w:t>ous solution or suspension within which the antibody and antigen re</w:t>
      </w:r>
      <w:r w:rsidR="00E26270" w:rsidRPr="00137BDB">
        <w:rPr>
          <w:lang w:val="en-IE"/>
        </w:rPr>
        <w:t>a</w:t>
      </w:r>
      <w:r w:rsidRPr="00137BDB">
        <w:rPr>
          <w:lang w:val="en-IE"/>
        </w:rPr>
        <w:t>ctions rapidly take place. The assays require no further separations or washing and can be read without further liquid</w:t>
      </w:r>
      <w:r w:rsidR="00820B75">
        <w:rPr>
          <w:lang w:val="en-IE"/>
        </w:rPr>
        <w:t>-</w:t>
      </w:r>
      <w:r w:rsidRPr="00137BDB">
        <w:rPr>
          <w:lang w:val="en-IE"/>
        </w:rPr>
        <w:t xml:space="preserve">handling steps. Examples of such assays include agglutination assays whereby a serum sample </w:t>
      </w:r>
      <w:r w:rsidRPr="004F3299">
        <w:rPr>
          <w:strike/>
          <w:highlight w:val="yellow"/>
          <w:lang w:val="en-IE"/>
        </w:rPr>
        <w:t>may be</w:t>
      </w:r>
      <w:r w:rsidR="004F3299" w:rsidRPr="004F3299">
        <w:rPr>
          <w:strike/>
          <w:highlight w:val="yellow"/>
          <w:lang w:val="en-IE"/>
        </w:rPr>
        <w:t xml:space="preserve"> </w:t>
      </w:r>
      <w:r w:rsidR="00EA3BE1" w:rsidRPr="004F3299">
        <w:rPr>
          <w:highlight w:val="yellow"/>
          <w:u w:val="double"/>
          <w:lang w:val="en-IE"/>
        </w:rPr>
        <w:t>is</w:t>
      </w:r>
      <w:r w:rsidRPr="00137BDB">
        <w:rPr>
          <w:lang w:val="en-IE"/>
        </w:rPr>
        <w:t xml:space="preserve"> mixed with a suspended particulate antigen and where the </w:t>
      </w:r>
      <w:r w:rsidR="00E06A2F" w:rsidRPr="00137BDB">
        <w:rPr>
          <w:lang w:val="en-IE"/>
        </w:rPr>
        <w:t>presence</w:t>
      </w:r>
      <w:r w:rsidRPr="00137BDB">
        <w:rPr>
          <w:lang w:val="en-IE"/>
        </w:rPr>
        <w:t xml:space="preserve"> of serum antibody against the antigen causes the antigen to </w:t>
      </w:r>
      <w:r w:rsidRPr="004F3299">
        <w:rPr>
          <w:strike/>
          <w:highlight w:val="yellow"/>
          <w:lang w:val="en-IE"/>
        </w:rPr>
        <w:t>cross link</w:t>
      </w:r>
      <w:r w:rsidR="004F3299" w:rsidRPr="004F3299">
        <w:rPr>
          <w:strike/>
          <w:highlight w:val="yellow"/>
          <w:lang w:val="en-IE"/>
        </w:rPr>
        <w:t xml:space="preserve"> </w:t>
      </w:r>
      <w:r w:rsidR="003A4E25" w:rsidRPr="004F3299">
        <w:rPr>
          <w:highlight w:val="yellow"/>
          <w:u w:val="double"/>
          <w:lang w:val="en-IE"/>
        </w:rPr>
        <w:t>agglutinate</w:t>
      </w:r>
      <w:r w:rsidRPr="00137BDB">
        <w:rPr>
          <w:lang w:val="en-IE"/>
        </w:rPr>
        <w:t xml:space="preserve"> (due to the multivalent nature of antibodies)</w:t>
      </w:r>
      <w:r w:rsidRPr="004F3299">
        <w:rPr>
          <w:strike/>
          <w:lang w:val="en-IE"/>
        </w:rPr>
        <w:t xml:space="preserve"> </w:t>
      </w:r>
      <w:r w:rsidRPr="004F3299">
        <w:rPr>
          <w:strike/>
          <w:highlight w:val="yellow"/>
          <w:lang w:val="en-IE"/>
        </w:rPr>
        <w:t>and to rapidly agglutinate</w:t>
      </w:r>
      <w:r w:rsidRPr="00137BDB">
        <w:rPr>
          <w:lang w:val="en-IE"/>
        </w:rPr>
        <w:t xml:space="preserve">. More sophisticated methods include the </w:t>
      </w:r>
      <w:r w:rsidR="00E560DB" w:rsidRPr="00137BDB">
        <w:rPr>
          <w:lang w:val="en-IE"/>
        </w:rPr>
        <w:t>f</w:t>
      </w:r>
      <w:r w:rsidRPr="00137BDB">
        <w:rPr>
          <w:lang w:val="en-IE"/>
        </w:rPr>
        <w:t>lu</w:t>
      </w:r>
      <w:r w:rsidR="00E06A2F" w:rsidRPr="00137BDB">
        <w:rPr>
          <w:lang w:val="en-IE"/>
        </w:rPr>
        <w:t>o</w:t>
      </w:r>
      <w:r w:rsidRPr="00137BDB">
        <w:rPr>
          <w:lang w:val="en-IE"/>
        </w:rPr>
        <w:t xml:space="preserve">rescence </w:t>
      </w:r>
      <w:r w:rsidR="00E560DB" w:rsidRPr="00137BDB">
        <w:rPr>
          <w:lang w:val="en-IE"/>
        </w:rPr>
        <w:t>p</w:t>
      </w:r>
      <w:r w:rsidRPr="00137BDB">
        <w:rPr>
          <w:lang w:val="en-IE"/>
        </w:rPr>
        <w:t xml:space="preserve">olarisation </w:t>
      </w:r>
      <w:r w:rsidR="00E560DB" w:rsidRPr="00137BDB">
        <w:rPr>
          <w:lang w:val="en-IE"/>
        </w:rPr>
        <w:t>a</w:t>
      </w:r>
      <w:r w:rsidRPr="00137BDB">
        <w:rPr>
          <w:lang w:val="en-IE"/>
        </w:rPr>
        <w:t>ssay</w:t>
      </w:r>
      <w:r w:rsidR="00B338CA" w:rsidRPr="00137BDB">
        <w:rPr>
          <w:lang w:val="en-IE"/>
        </w:rPr>
        <w:t xml:space="preserve"> (FPA)</w:t>
      </w:r>
      <w:r w:rsidRPr="00137BDB">
        <w:rPr>
          <w:lang w:val="en-IE"/>
        </w:rPr>
        <w:t>. This measures how the rate of spin of a molecule, for example an antigen, changes as it becomes larger due to the binding of antibody</w:t>
      </w:r>
      <w:r w:rsidR="009F7A12" w:rsidRPr="00137BDB">
        <w:rPr>
          <w:lang w:val="en-IE"/>
        </w:rPr>
        <w:t>.</w:t>
      </w:r>
      <w:r w:rsidR="00B34ED4" w:rsidRPr="00137BDB">
        <w:rPr>
          <w:lang w:val="en-IE"/>
        </w:rPr>
        <w:t xml:space="preserve"> </w:t>
      </w:r>
      <w:r w:rsidR="001A4582" w:rsidRPr="00137BDB">
        <w:rPr>
          <w:lang w:val="en-IE"/>
        </w:rPr>
        <w:t xml:space="preserve">An example of this approach is the </w:t>
      </w:r>
      <w:r w:rsidR="001A4582" w:rsidRPr="00820B75">
        <w:rPr>
          <w:i/>
          <w:lang w:val="en-IE"/>
        </w:rPr>
        <w:t>Brucella</w:t>
      </w:r>
      <w:r w:rsidR="001A4582" w:rsidRPr="00137BDB">
        <w:rPr>
          <w:lang w:val="en-IE"/>
        </w:rPr>
        <w:t xml:space="preserve"> FPA using fluorescein conjugated O-polysaccharide (Nielsen </w:t>
      </w:r>
      <w:r w:rsidR="001A4582" w:rsidRPr="00137BDB">
        <w:rPr>
          <w:i/>
          <w:lang w:val="en-IE"/>
        </w:rPr>
        <w:t>et</w:t>
      </w:r>
      <w:r w:rsidR="00AF53C3" w:rsidRPr="00137BDB">
        <w:rPr>
          <w:i/>
          <w:lang w:val="en-IE"/>
        </w:rPr>
        <w:t xml:space="preserve"> al.,</w:t>
      </w:r>
      <w:r w:rsidR="001A4582" w:rsidRPr="00137BDB">
        <w:rPr>
          <w:lang w:val="en-IE"/>
        </w:rPr>
        <w:t>1996).</w:t>
      </w:r>
      <w:r w:rsidRPr="00137BDB">
        <w:rPr>
          <w:lang w:val="en-IE"/>
        </w:rPr>
        <w:t xml:space="preserve"> A limitation of this approach is the need for highly purified antigen and an antigen that is small enough to spin rapidly when not </w:t>
      </w:r>
      <w:r w:rsidR="00E560DB" w:rsidRPr="00137BDB">
        <w:rPr>
          <w:lang w:val="en-IE"/>
        </w:rPr>
        <w:t xml:space="preserve">bound to </w:t>
      </w:r>
      <w:r w:rsidRPr="00137BDB">
        <w:rPr>
          <w:lang w:val="en-IE"/>
        </w:rPr>
        <w:t>antibody. Two readings are required, one to measure the background fluorescence of the sample and the other to measure the fluorescence of the reaction after antigen addition. Other methods that are used in the pharmaceutical industry for high</w:t>
      </w:r>
      <w:r w:rsidR="00E26270" w:rsidRPr="00137BDB">
        <w:rPr>
          <w:lang w:val="en-IE"/>
        </w:rPr>
        <w:t>-</w:t>
      </w:r>
      <w:r w:rsidRPr="00137BDB">
        <w:rPr>
          <w:lang w:val="en-IE"/>
        </w:rPr>
        <w:t>throu</w:t>
      </w:r>
      <w:r w:rsidR="00E26270" w:rsidRPr="00137BDB">
        <w:rPr>
          <w:lang w:val="en-IE"/>
        </w:rPr>
        <w:t>gh</w:t>
      </w:r>
      <w:r w:rsidRPr="00137BDB">
        <w:rPr>
          <w:lang w:val="en-IE"/>
        </w:rPr>
        <w:t xml:space="preserve">put compound screening include competitive methods where complementary ligands, analogous to antigens and antibodies, are labelled with tags that </w:t>
      </w:r>
      <w:r w:rsidR="00E26270" w:rsidRPr="00137BDB">
        <w:rPr>
          <w:lang w:val="en-IE"/>
        </w:rPr>
        <w:t>measurably</w:t>
      </w:r>
      <w:r w:rsidRPr="00137BDB">
        <w:rPr>
          <w:lang w:val="en-IE"/>
        </w:rPr>
        <w:t xml:space="preserve"> interact with each other on a proximity basis</w:t>
      </w:r>
      <w:r w:rsidR="00E560DB" w:rsidRPr="00137BDB">
        <w:rPr>
          <w:lang w:val="en-IE"/>
        </w:rPr>
        <w:t>,</w:t>
      </w:r>
      <w:r w:rsidRPr="00137BDB">
        <w:rPr>
          <w:lang w:val="en-IE"/>
        </w:rPr>
        <w:t xml:space="preserve"> with signals increasing as they get closer (indicating binding has taken place). The introduction of competing reagents, for example </w:t>
      </w:r>
      <w:r w:rsidR="00BC4EDD" w:rsidRPr="00137BDB">
        <w:rPr>
          <w:lang w:val="en-IE"/>
        </w:rPr>
        <w:t>unlabelled</w:t>
      </w:r>
      <w:r w:rsidRPr="00137BDB">
        <w:rPr>
          <w:lang w:val="en-IE"/>
        </w:rPr>
        <w:t xml:space="preserve"> serum antibody, impede</w:t>
      </w:r>
      <w:r w:rsidR="00E560DB" w:rsidRPr="00137BDB">
        <w:rPr>
          <w:lang w:val="en-IE"/>
        </w:rPr>
        <w:t>s</w:t>
      </w:r>
      <w:r w:rsidRPr="00137BDB">
        <w:rPr>
          <w:lang w:val="en-IE"/>
        </w:rPr>
        <w:t xml:space="preserve"> this reaction </w:t>
      </w:r>
      <w:r w:rsidR="00E560DB" w:rsidRPr="00137BDB">
        <w:rPr>
          <w:lang w:val="en-IE"/>
        </w:rPr>
        <w:t>leading to</w:t>
      </w:r>
      <w:r w:rsidRPr="00137BDB">
        <w:rPr>
          <w:lang w:val="en-IE"/>
        </w:rPr>
        <w:t xml:space="preserve"> the consequent measurable reduction of signal</w:t>
      </w:r>
      <w:r w:rsidR="001A4582" w:rsidRPr="00137BDB">
        <w:rPr>
          <w:lang w:val="en-IE"/>
        </w:rPr>
        <w:t xml:space="preserve"> (</w:t>
      </w:r>
      <w:proofErr w:type="spellStart"/>
      <w:r w:rsidR="001A4582" w:rsidRPr="00137BDB">
        <w:rPr>
          <w:lang w:val="en-IE"/>
        </w:rPr>
        <w:t>McGiven</w:t>
      </w:r>
      <w:proofErr w:type="spellEnd"/>
      <w:r w:rsidR="001A4582" w:rsidRPr="00137BDB">
        <w:rPr>
          <w:lang w:val="en-IE"/>
        </w:rPr>
        <w:t xml:space="preserve"> </w:t>
      </w:r>
      <w:r w:rsidR="001A4582" w:rsidRPr="00137BDB">
        <w:rPr>
          <w:i/>
          <w:lang w:val="en-IE"/>
        </w:rPr>
        <w:t>et al</w:t>
      </w:r>
      <w:r w:rsidR="00AF53C3" w:rsidRPr="00137BDB">
        <w:rPr>
          <w:lang w:val="en-IE"/>
        </w:rPr>
        <w:t>.,</w:t>
      </w:r>
      <w:r w:rsidR="001A4582" w:rsidRPr="00137BDB">
        <w:rPr>
          <w:lang w:val="en-IE"/>
        </w:rPr>
        <w:t xml:space="preserve"> 2009)</w:t>
      </w:r>
      <w:r w:rsidR="001B4B6E" w:rsidRPr="00137BDB">
        <w:rPr>
          <w:lang w:val="en-IE"/>
        </w:rPr>
        <w:t xml:space="preserve">. When compared </w:t>
      </w:r>
      <w:r w:rsidR="00820B75">
        <w:rPr>
          <w:lang w:val="en-IE"/>
        </w:rPr>
        <w:t>with</w:t>
      </w:r>
      <w:r w:rsidR="001B4B6E" w:rsidRPr="00137BDB">
        <w:rPr>
          <w:lang w:val="en-IE"/>
        </w:rPr>
        <w:t xml:space="preserve"> other diagnostic methods, </w:t>
      </w:r>
      <w:r w:rsidR="009F7A12" w:rsidRPr="00137BDB">
        <w:rPr>
          <w:lang w:val="en-IE"/>
        </w:rPr>
        <w:t>FPA</w:t>
      </w:r>
      <w:r w:rsidR="001B4B6E" w:rsidRPr="00137BDB">
        <w:rPr>
          <w:lang w:val="en-IE"/>
        </w:rPr>
        <w:t xml:space="preserve"> assays exhibited high sensitivity, e.g. for the diagnosis of bovine brucellosis (</w:t>
      </w:r>
      <w:proofErr w:type="spellStart"/>
      <w:r w:rsidR="001B4B6E" w:rsidRPr="00137BDB">
        <w:rPr>
          <w:lang w:val="en-IE"/>
        </w:rPr>
        <w:t>Praud</w:t>
      </w:r>
      <w:proofErr w:type="spellEnd"/>
      <w:r w:rsidR="001B4B6E" w:rsidRPr="00137BDB">
        <w:rPr>
          <w:lang w:val="en-IE"/>
        </w:rPr>
        <w:t xml:space="preserve"> </w:t>
      </w:r>
      <w:r w:rsidR="001B4B6E" w:rsidRPr="00137BDB">
        <w:rPr>
          <w:i/>
          <w:lang w:val="en-IE"/>
        </w:rPr>
        <w:t>et al</w:t>
      </w:r>
      <w:r w:rsidR="00AF53C3" w:rsidRPr="00137BDB">
        <w:rPr>
          <w:lang w:val="en-IE"/>
        </w:rPr>
        <w:t>.</w:t>
      </w:r>
      <w:r w:rsidR="001B4B6E" w:rsidRPr="00137BDB">
        <w:rPr>
          <w:lang w:val="en-IE"/>
        </w:rPr>
        <w:t>, 2016).</w:t>
      </w:r>
      <w:r w:rsidR="00B34ED4" w:rsidRPr="00137BDB">
        <w:rPr>
          <w:lang w:val="en-IE"/>
        </w:rPr>
        <w:t xml:space="preserve"> </w:t>
      </w:r>
    </w:p>
    <w:p w14:paraId="2CCF2284" w14:textId="77777777" w:rsidR="007104BC" w:rsidRDefault="007104BC">
      <w:pPr>
        <w:rPr>
          <w:rFonts w:ascii="Ottawa" w:hAnsi="Ottawa"/>
          <w:b/>
          <w:bCs/>
          <w:caps/>
          <w:lang w:val="en-IE"/>
        </w:rPr>
      </w:pPr>
      <w:r>
        <w:rPr>
          <w:lang w:val="en-IE"/>
        </w:rPr>
        <w:br w:type="page"/>
      </w:r>
    </w:p>
    <w:p w14:paraId="645C44B4" w14:textId="05450DE7" w:rsidR="009109C7" w:rsidRPr="00B81BE2" w:rsidRDefault="009109C7" w:rsidP="009109C7">
      <w:pPr>
        <w:pStyle w:val="A"/>
        <w:rPr>
          <w:highlight w:val="yellow"/>
          <w:u w:val="double"/>
          <w:lang w:val="en-IE"/>
        </w:rPr>
      </w:pPr>
      <w:r w:rsidRPr="00B81BE2">
        <w:rPr>
          <w:highlight w:val="yellow"/>
          <w:u w:val="double"/>
          <w:lang w:val="en-IE"/>
        </w:rPr>
        <w:lastRenderedPageBreak/>
        <w:t>C</w:t>
      </w:r>
      <w:r w:rsidRPr="00B81BE2">
        <w:rPr>
          <w:highlight w:val="yellow"/>
          <w:u w:val="double"/>
          <w:lang w:val="en-IE"/>
        </w:rPr>
        <w:t>.  biotechnology approaches for the production of diagnostic reagents</w:t>
      </w:r>
    </w:p>
    <w:p w14:paraId="21F3D409" w14:textId="77777777" w:rsidR="00B81BE2" w:rsidRPr="00B81BE2" w:rsidRDefault="00B81BE2" w:rsidP="00B81BE2">
      <w:pPr>
        <w:spacing w:after="240"/>
        <w:ind w:left="426" w:hanging="426"/>
        <w:jc w:val="both"/>
        <w:rPr>
          <w:rFonts w:ascii="Ottawa" w:hAnsi="Ottawa" w:cs="Arial"/>
          <w:b/>
          <w:bCs/>
          <w:sz w:val="22"/>
          <w:szCs w:val="22"/>
          <w:highlight w:val="yellow"/>
          <w:u w:val="double"/>
          <w:lang w:val="en-IE"/>
        </w:rPr>
      </w:pPr>
      <w:r w:rsidRPr="00B81BE2">
        <w:rPr>
          <w:rFonts w:ascii="Ottawa" w:hAnsi="Ottawa" w:cs="Arial"/>
          <w:b/>
          <w:bCs/>
          <w:sz w:val="22"/>
          <w:szCs w:val="22"/>
          <w:highlight w:val="yellow"/>
          <w:u w:val="double"/>
          <w:lang w:val="en-IE"/>
        </w:rPr>
        <w:t>1.</w:t>
      </w:r>
      <w:r w:rsidRPr="00B81BE2">
        <w:rPr>
          <w:rFonts w:ascii="Ottawa" w:hAnsi="Ottawa" w:cs="Arial"/>
          <w:b/>
          <w:bCs/>
          <w:sz w:val="22"/>
          <w:szCs w:val="22"/>
          <w:highlight w:val="yellow"/>
          <w:u w:val="double"/>
          <w:lang w:val="en-IE"/>
        </w:rPr>
        <w:tab/>
        <w:t>Recombinant DNA technology to produce diagnostic reagents</w:t>
      </w:r>
    </w:p>
    <w:p w14:paraId="221A249A" w14:textId="77777777" w:rsidR="00B81BE2" w:rsidRPr="00B81BE2" w:rsidRDefault="00B81BE2" w:rsidP="00B81BE2">
      <w:pPr>
        <w:spacing w:after="240"/>
        <w:jc w:val="both"/>
        <w:rPr>
          <w:rFonts w:ascii="Arial" w:hAnsi="Arial" w:cs="Arial"/>
          <w:sz w:val="18"/>
          <w:szCs w:val="18"/>
          <w:highlight w:val="yellow"/>
          <w:u w:val="double"/>
          <w:lang w:val="en-IE"/>
        </w:rPr>
      </w:pPr>
      <w:r w:rsidRPr="00B81BE2">
        <w:rPr>
          <w:rFonts w:ascii="Arial" w:hAnsi="Arial" w:cs="Arial"/>
          <w:sz w:val="18"/>
          <w:szCs w:val="18"/>
          <w:highlight w:val="yellow"/>
          <w:u w:val="double"/>
          <w:lang w:val="en-IE"/>
        </w:rPr>
        <w:t>These technologies are now also being used to produce protein-conjugated polysaccharides (</w:t>
      </w:r>
      <w:proofErr w:type="spellStart"/>
      <w:r w:rsidRPr="00B81BE2">
        <w:rPr>
          <w:rFonts w:ascii="Arial" w:hAnsi="Arial" w:cs="Arial"/>
          <w:sz w:val="18"/>
          <w:szCs w:val="18"/>
          <w:highlight w:val="yellow"/>
          <w:u w:val="double"/>
          <w:lang w:val="en-IE"/>
        </w:rPr>
        <w:t>Cuccui</w:t>
      </w:r>
      <w:proofErr w:type="spellEnd"/>
      <w:r w:rsidRPr="00B81BE2">
        <w:rPr>
          <w:rFonts w:ascii="Arial" w:hAnsi="Arial" w:cs="Arial"/>
          <w:sz w:val="18"/>
          <w:szCs w:val="18"/>
          <w:highlight w:val="yellow"/>
          <w:u w:val="double"/>
          <w:lang w:val="en-IE"/>
        </w:rPr>
        <w:t xml:space="preserve"> &amp; Wren, 2015) as the genetic code for the protein carrier, the proteins required for the synthesis of the glycans and the code for the proteins required to conjugate the glycans to the carrier can all be inserted into host bacterial cells (such as </w:t>
      </w:r>
      <w:r w:rsidRPr="00B81BE2">
        <w:rPr>
          <w:rFonts w:ascii="Arial" w:hAnsi="Arial" w:cs="Arial"/>
          <w:i/>
          <w:sz w:val="18"/>
          <w:szCs w:val="18"/>
          <w:highlight w:val="yellow"/>
          <w:u w:val="double"/>
          <w:lang w:val="en-IE"/>
        </w:rPr>
        <w:t>E. coli</w:t>
      </w:r>
      <w:r w:rsidRPr="00B81BE2">
        <w:rPr>
          <w:rFonts w:ascii="Arial" w:hAnsi="Arial" w:cs="Arial"/>
          <w:sz w:val="18"/>
          <w:szCs w:val="18"/>
          <w:highlight w:val="yellow"/>
          <w:u w:val="double"/>
          <w:lang w:val="en-IE"/>
        </w:rPr>
        <w:t>). Although directed primarily towards the generation of vaccines, such recombinant glycoproteins can also be used for serodiagnosis, for example the detection of anti-</w:t>
      </w:r>
      <w:r w:rsidRPr="00B81BE2">
        <w:rPr>
          <w:rFonts w:ascii="Arial" w:hAnsi="Arial" w:cs="Arial"/>
          <w:i/>
          <w:sz w:val="18"/>
          <w:szCs w:val="18"/>
          <w:highlight w:val="yellow"/>
          <w:u w:val="double"/>
          <w:lang w:val="en-IE"/>
        </w:rPr>
        <w:t>Brucella</w:t>
      </w:r>
      <w:r w:rsidRPr="00B81BE2">
        <w:rPr>
          <w:rFonts w:ascii="Arial" w:hAnsi="Arial" w:cs="Arial"/>
          <w:sz w:val="18"/>
          <w:szCs w:val="18"/>
          <w:highlight w:val="yellow"/>
          <w:u w:val="double"/>
          <w:lang w:val="en-IE"/>
        </w:rPr>
        <w:t xml:space="preserve"> antibodies in cattle and pigs. (</w:t>
      </w:r>
      <w:proofErr w:type="spellStart"/>
      <w:r w:rsidRPr="00B81BE2">
        <w:rPr>
          <w:rFonts w:ascii="Arial" w:hAnsi="Arial" w:cs="Arial"/>
          <w:sz w:val="18"/>
          <w:szCs w:val="18"/>
          <w:highlight w:val="yellow"/>
          <w:u w:val="double"/>
          <w:lang w:val="en-IE"/>
        </w:rPr>
        <w:t>Ciocchini</w:t>
      </w:r>
      <w:proofErr w:type="spellEnd"/>
      <w:r w:rsidRPr="00B81BE2">
        <w:rPr>
          <w:rFonts w:ascii="Arial" w:hAnsi="Arial" w:cs="Arial"/>
          <w:sz w:val="18"/>
          <w:szCs w:val="18"/>
          <w:highlight w:val="yellow"/>
          <w:u w:val="double"/>
          <w:lang w:val="en-IE"/>
        </w:rPr>
        <w:t xml:space="preserve"> </w:t>
      </w:r>
      <w:r w:rsidRPr="00B81BE2">
        <w:rPr>
          <w:rFonts w:ascii="Arial" w:hAnsi="Arial" w:cs="Arial"/>
          <w:i/>
          <w:sz w:val="18"/>
          <w:szCs w:val="18"/>
          <w:highlight w:val="yellow"/>
          <w:u w:val="double"/>
          <w:lang w:val="en-IE"/>
        </w:rPr>
        <w:t>et al</w:t>
      </w:r>
      <w:r w:rsidRPr="00B81BE2">
        <w:rPr>
          <w:rFonts w:ascii="Arial" w:hAnsi="Arial" w:cs="Arial"/>
          <w:sz w:val="18"/>
          <w:szCs w:val="18"/>
          <w:highlight w:val="yellow"/>
          <w:u w:val="double"/>
          <w:lang w:val="en-IE"/>
        </w:rPr>
        <w:t xml:space="preserve">., 2014; Cortina </w:t>
      </w:r>
      <w:r w:rsidRPr="00B81BE2">
        <w:rPr>
          <w:rFonts w:ascii="Arial" w:hAnsi="Arial" w:cs="Arial"/>
          <w:i/>
          <w:sz w:val="18"/>
          <w:szCs w:val="18"/>
          <w:highlight w:val="yellow"/>
          <w:u w:val="double"/>
          <w:lang w:val="en-IE"/>
        </w:rPr>
        <w:t>et al.,</w:t>
      </w:r>
      <w:r w:rsidRPr="00B81BE2">
        <w:rPr>
          <w:rFonts w:ascii="Arial" w:hAnsi="Arial" w:cs="Arial"/>
          <w:sz w:val="18"/>
          <w:szCs w:val="18"/>
          <w:highlight w:val="yellow"/>
          <w:u w:val="double"/>
          <w:lang w:val="en-IE"/>
        </w:rPr>
        <w:t xml:space="preserve"> 2016). These antigens offer the traditional advantages of recombinant proteins, such as purity of product and avoiding the need to culture the native organism (in this case a highly infectious zoonotic agent) but also enable the production of highly important non-protein diagnostic antigens such as glycans in a form (conjugated) that facilitates their use as diagnostics and vaccines. </w:t>
      </w:r>
    </w:p>
    <w:p w14:paraId="5FFAFEC9" w14:textId="77777777" w:rsidR="00B81BE2" w:rsidRPr="00B81BE2" w:rsidRDefault="00B81BE2" w:rsidP="00B81BE2">
      <w:pPr>
        <w:spacing w:after="240"/>
        <w:jc w:val="both"/>
        <w:rPr>
          <w:rFonts w:ascii="Arial" w:hAnsi="Arial" w:cs="Arial"/>
          <w:sz w:val="18"/>
          <w:szCs w:val="18"/>
          <w:highlight w:val="yellow"/>
          <w:u w:val="double"/>
          <w:lang w:val="en-IE"/>
        </w:rPr>
      </w:pPr>
      <w:r w:rsidRPr="00B81BE2">
        <w:rPr>
          <w:rFonts w:ascii="Arial" w:hAnsi="Arial" w:cs="Arial"/>
          <w:sz w:val="18"/>
          <w:szCs w:val="18"/>
          <w:highlight w:val="yellow"/>
          <w:u w:val="double"/>
          <w:lang w:val="en-IE"/>
        </w:rPr>
        <w:t xml:space="preserve">Recombinant DNA technology enables the production of antigens for various diagnostic applications such as ELISA, </w:t>
      </w:r>
      <w:r w:rsidRPr="00B81BE2">
        <w:rPr>
          <w:rFonts w:ascii="Arial" w:hAnsi="Arial" w:cs="Arial"/>
          <w:bCs/>
          <w:sz w:val="18"/>
          <w:szCs w:val="18"/>
          <w:highlight w:val="yellow"/>
          <w:u w:val="double"/>
          <w:lang w:val="en-IE"/>
        </w:rPr>
        <w:t xml:space="preserve">agglutination, </w:t>
      </w:r>
      <w:proofErr w:type="spellStart"/>
      <w:r w:rsidRPr="00B81BE2">
        <w:rPr>
          <w:rFonts w:ascii="Arial" w:hAnsi="Arial" w:cs="Arial"/>
          <w:sz w:val="18"/>
          <w:szCs w:val="18"/>
          <w:highlight w:val="yellow"/>
          <w:u w:val="double"/>
          <w:lang w:val="en-IE"/>
        </w:rPr>
        <w:t>haemagglutination</w:t>
      </w:r>
      <w:proofErr w:type="spellEnd"/>
      <w:r w:rsidRPr="00B81BE2">
        <w:rPr>
          <w:rFonts w:ascii="Arial" w:hAnsi="Arial" w:cs="Arial"/>
          <w:sz w:val="18"/>
          <w:szCs w:val="18"/>
          <w:highlight w:val="yellow"/>
          <w:u w:val="double"/>
          <w:lang w:val="en-IE"/>
        </w:rPr>
        <w:t xml:space="preserve"> inhibition (HI) tests</w:t>
      </w:r>
      <w:r w:rsidRPr="00B81BE2">
        <w:rPr>
          <w:rFonts w:ascii="Arial" w:hAnsi="Arial" w:cs="Arial"/>
          <w:bCs/>
          <w:sz w:val="18"/>
          <w:szCs w:val="18"/>
          <w:highlight w:val="yellow"/>
          <w:u w:val="double"/>
          <w:lang w:val="en-IE"/>
        </w:rPr>
        <w:t xml:space="preserve">, </w:t>
      </w:r>
      <w:r w:rsidRPr="00B81BE2">
        <w:rPr>
          <w:rFonts w:ascii="Arial" w:hAnsi="Arial" w:cs="Arial"/>
          <w:sz w:val="18"/>
          <w:szCs w:val="18"/>
          <w:highlight w:val="yellow"/>
          <w:u w:val="double"/>
          <w:lang w:val="en-IE"/>
        </w:rPr>
        <w:t>agar gel immunodiffusion (AGID) tests</w:t>
      </w:r>
      <w:r w:rsidRPr="00B81BE2">
        <w:rPr>
          <w:rFonts w:ascii="Arial" w:hAnsi="Arial" w:cs="Arial"/>
          <w:bCs/>
          <w:sz w:val="18"/>
          <w:szCs w:val="18"/>
          <w:highlight w:val="yellow"/>
          <w:u w:val="double"/>
          <w:lang w:val="en-IE"/>
        </w:rPr>
        <w:t xml:space="preserve">, </w:t>
      </w:r>
      <w:r w:rsidRPr="00B81BE2">
        <w:rPr>
          <w:rFonts w:ascii="Arial" w:hAnsi="Arial" w:cs="Arial"/>
          <w:sz w:val="18"/>
          <w:szCs w:val="18"/>
          <w:highlight w:val="yellow"/>
          <w:u w:val="double"/>
          <w:lang w:val="en-IE"/>
        </w:rPr>
        <w:t>complement fixation tests</w:t>
      </w:r>
      <w:r w:rsidRPr="00B81BE2">
        <w:rPr>
          <w:rFonts w:ascii="Arial" w:hAnsi="Arial" w:cs="Arial"/>
          <w:bCs/>
          <w:sz w:val="18"/>
          <w:szCs w:val="18"/>
          <w:highlight w:val="yellow"/>
          <w:u w:val="double"/>
          <w:lang w:val="en-IE"/>
        </w:rPr>
        <w:t xml:space="preserve"> (CFT), as well as microarray and bead-based technologies.</w:t>
      </w:r>
    </w:p>
    <w:p w14:paraId="3B0D52DD" w14:textId="77777777" w:rsidR="00B81BE2" w:rsidRPr="00B81BE2" w:rsidRDefault="00B81BE2" w:rsidP="00B81BE2">
      <w:pPr>
        <w:spacing w:after="240"/>
        <w:jc w:val="both"/>
        <w:rPr>
          <w:rFonts w:ascii="Arial" w:hAnsi="Arial" w:cs="Arial"/>
          <w:sz w:val="18"/>
          <w:szCs w:val="18"/>
          <w:highlight w:val="yellow"/>
          <w:u w:val="double"/>
          <w:lang w:val="en-IE"/>
        </w:rPr>
      </w:pPr>
      <w:r w:rsidRPr="00B81BE2">
        <w:rPr>
          <w:rFonts w:ascii="Arial" w:hAnsi="Arial" w:cs="Arial"/>
          <w:sz w:val="18"/>
          <w:szCs w:val="18"/>
          <w:highlight w:val="yellow"/>
          <w:u w:val="double"/>
          <w:lang w:val="en-IE"/>
        </w:rPr>
        <w:t xml:space="preserve">For antibody production, recombinant antibodies are used as an alternative to the traditional hybridoma-based technology in generating high quality antibodies. Phage display, yeast display and ribosomal display are some of the approaches used to produce antibodies in prokaryotic, eukaryotic and </w:t>
      </w:r>
      <w:r w:rsidRPr="00B81BE2">
        <w:rPr>
          <w:rFonts w:ascii="Arial" w:hAnsi="Arial" w:cs="Arial"/>
          <w:i/>
          <w:sz w:val="18"/>
          <w:szCs w:val="18"/>
          <w:highlight w:val="yellow"/>
          <w:u w:val="double"/>
          <w:lang w:val="en-IE"/>
        </w:rPr>
        <w:t>in-vitro</w:t>
      </w:r>
      <w:r w:rsidRPr="00B81BE2">
        <w:rPr>
          <w:rFonts w:ascii="Arial" w:hAnsi="Arial" w:cs="Arial"/>
          <w:sz w:val="18"/>
          <w:szCs w:val="18"/>
          <w:highlight w:val="yellow"/>
          <w:u w:val="double"/>
          <w:lang w:val="en-IE"/>
        </w:rPr>
        <w:t xml:space="preserve"> systems, respectively (</w:t>
      </w:r>
      <w:proofErr w:type="spellStart"/>
      <w:r w:rsidRPr="00B81BE2">
        <w:rPr>
          <w:rFonts w:ascii="Arial" w:hAnsi="Arial" w:cs="Arial"/>
          <w:sz w:val="18"/>
          <w:szCs w:val="18"/>
          <w:highlight w:val="yellow"/>
          <w:u w:val="double"/>
          <w:lang w:val="en-IE"/>
        </w:rPr>
        <w:t>Sutandy</w:t>
      </w:r>
      <w:proofErr w:type="spellEnd"/>
      <w:r w:rsidRPr="00B81BE2">
        <w:rPr>
          <w:rFonts w:ascii="Arial" w:hAnsi="Arial" w:cs="Arial"/>
          <w:sz w:val="18"/>
          <w:szCs w:val="18"/>
          <w:highlight w:val="yellow"/>
          <w:u w:val="double"/>
          <w:lang w:val="en-IE"/>
        </w:rPr>
        <w:t xml:space="preserve"> </w:t>
      </w:r>
      <w:r w:rsidRPr="00B81BE2">
        <w:rPr>
          <w:rFonts w:ascii="Arial" w:hAnsi="Arial" w:cs="Arial"/>
          <w:i/>
          <w:sz w:val="18"/>
          <w:szCs w:val="18"/>
          <w:highlight w:val="yellow"/>
          <w:u w:val="double"/>
          <w:lang w:val="en-IE"/>
        </w:rPr>
        <w:t>et al.,</w:t>
      </w:r>
      <w:r w:rsidRPr="00B81BE2">
        <w:rPr>
          <w:rFonts w:ascii="Arial" w:hAnsi="Arial" w:cs="Arial"/>
          <w:sz w:val="18"/>
          <w:szCs w:val="18"/>
          <w:highlight w:val="yellow"/>
          <w:u w:val="double"/>
          <w:lang w:val="en-IE"/>
        </w:rPr>
        <w:t xml:space="preserve"> 2013). </w:t>
      </w:r>
    </w:p>
    <w:p w14:paraId="0930CD11" w14:textId="77777777" w:rsidR="00B81BE2" w:rsidRPr="00B81BE2" w:rsidRDefault="00B81BE2" w:rsidP="00B81BE2">
      <w:pPr>
        <w:spacing w:after="240"/>
        <w:ind w:left="426" w:hanging="426"/>
        <w:jc w:val="both"/>
        <w:rPr>
          <w:rFonts w:ascii="Ottawa" w:hAnsi="Ottawa" w:cs="Arial"/>
          <w:b/>
          <w:bCs/>
          <w:sz w:val="22"/>
          <w:szCs w:val="22"/>
          <w:highlight w:val="yellow"/>
          <w:u w:val="double"/>
          <w:lang w:val="en-IE"/>
        </w:rPr>
      </w:pPr>
      <w:r w:rsidRPr="00B81BE2">
        <w:rPr>
          <w:rFonts w:ascii="Ottawa" w:hAnsi="Ottawa" w:cs="Arial"/>
          <w:b/>
          <w:bCs/>
          <w:sz w:val="22"/>
          <w:szCs w:val="22"/>
          <w:highlight w:val="yellow"/>
          <w:u w:val="double"/>
          <w:lang w:val="en-IE"/>
        </w:rPr>
        <w:t>2.</w:t>
      </w:r>
      <w:r w:rsidRPr="00B81BE2">
        <w:rPr>
          <w:rFonts w:ascii="Ottawa" w:hAnsi="Ottawa" w:cs="Arial"/>
          <w:b/>
          <w:bCs/>
          <w:sz w:val="22"/>
          <w:szCs w:val="22"/>
          <w:highlight w:val="yellow"/>
          <w:u w:val="double"/>
          <w:lang w:val="en-IE"/>
        </w:rPr>
        <w:tab/>
        <w:t>Synthetic antigen biology</w:t>
      </w:r>
    </w:p>
    <w:p w14:paraId="3037C46B" w14:textId="77777777" w:rsidR="00B81BE2" w:rsidRPr="00B81BE2" w:rsidRDefault="00B81BE2" w:rsidP="00B81BE2">
      <w:pPr>
        <w:spacing w:after="240"/>
        <w:jc w:val="both"/>
        <w:rPr>
          <w:rFonts w:ascii="Arial" w:hAnsi="Arial" w:cs="Arial"/>
          <w:sz w:val="18"/>
          <w:szCs w:val="18"/>
          <w:highlight w:val="yellow"/>
          <w:u w:val="double"/>
          <w:lang w:val="en-IE"/>
        </w:rPr>
      </w:pPr>
      <w:r w:rsidRPr="00B81BE2">
        <w:rPr>
          <w:rFonts w:ascii="Arial" w:hAnsi="Arial" w:cs="Arial"/>
          <w:sz w:val="18"/>
          <w:szCs w:val="18"/>
          <w:highlight w:val="yellow"/>
          <w:u w:val="double"/>
          <w:lang w:val="en-IE"/>
        </w:rPr>
        <w:t xml:space="preserve">By circumventing biological systems completely, the recreation of antigen structure via synthesis also offers many advantages over native antigen extraction. This includes high levels of purity and reproducibility, simple scale up capability and bespoke antigen design. </w:t>
      </w:r>
    </w:p>
    <w:p w14:paraId="6676FC09" w14:textId="77777777" w:rsidR="00B81BE2" w:rsidRPr="00B81BE2" w:rsidRDefault="00B81BE2" w:rsidP="00B81BE2">
      <w:pPr>
        <w:spacing w:after="240"/>
        <w:jc w:val="both"/>
        <w:rPr>
          <w:rFonts w:ascii="Arial" w:hAnsi="Arial" w:cs="Arial"/>
          <w:sz w:val="18"/>
          <w:szCs w:val="18"/>
          <w:highlight w:val="yellow"/>
          <w:u w:val="double"/>
          <w:lang w:val="en-IE"/>
        </w:rPr>
      </w:pPr>
      <w:r w:rsidRPr="00B81BE2">
        <w:rPr>
          <w:rFonts w:ascii="Arial" w:hAnsi="Arial" w:cs="Arial"/>
          <w:sz w:val="18"/>
          <w:szCs w:val="18"/>
          <w:highlight w:val="yellow"/>
          <w:u w:val="double"/>
          <w:lang w:val="en-IE"/>
        </w:rPr>
        <w:t>An upcoming trend in the production of antigens for use in assays is the development of synthetic peptide antigens. This allows antigens to be tested as diagnostic reagents based on the gene sequence; expression of the whole protein is unnecessary, thus shortening the process. Glycosylated peptides can also be synthesised (</w:t>
      </w:r>
      <w:proofErr w:type="spellStart"/>
      <w:r w:rsidRPr="00B81BE2">
        <w:rPr>
          <w:rFonts w:ascii="Arial" w:hAnsi="Arial" w:cs="Arial"/>
          <w:sz w:val="18"/>
          <w:szCs w:val="18"/>
          <w:highlight w:val="yellow"/>
          <w:u w:val="double"/>
          <w:lang w:val="en-IE"/>
        </w:rPr>
        <w:t>Bednarska</w:t>
      </w:r>
      <w:proofErr w:type="spellEnd"/>
      <w:r w:rsidRPr="00B81BE2">
        <w:rPr>
          <w:rFonts w:ascii="Arial" w:hAnsi="Arial" w:cs="Arial"/>
          <w:sz w:val="18"/>
          <w:szCs w:val="18"/>
          <w:highlight w:val="yellow"/>
          <w:u w:val="double"/>
          <w:lang w:val="en-IE"/>
        </w:rPr>
        <w:t xml:space="preserve"> </w:t>
      </w:r>
      <w:r w:rsidRPr="00B81BE2">
        <w:rPr>
          <w:rFonts w:ascii="Arial" w:hAnsi="Arial" w:cs="Arial"/>
          <w:i/>
          <w:sz w:val="18"/>
          <w:szCs w:val="18"/>
          <w:highlight w:val="yellow"/>
          <w:u w:val="double"/>
          <w:lang w:val="en-IE"/>
        </w:rPr>
        <w:t>et al.,</w:t>
      </w:r>
      <w:r w:rsidRPr="00B81BE2">
        <w:rPr>
          <w:rFonts w:ascii="Arial" w:hAnsi="Arial" w:cs="Arial"/>
          <w:sz w:val="18"/>
          <w:szCs w:val="18"/>
          <w:highlight w:val="yellow"/>
          <w:u w:val="double"/>
          <w:lang w:val="en-IE"/>
        </w:rPr>
        <w:t xml:space="preserve"> 2017). The cost and benefits are such that recombinant production systems still dominate </w:t>
      </w:r>
      <w:proofErr w:type="gramStart"/>
      <w:r w:rsidRPr="00B81BE2">
        <w:rPr>
          <w:rFonts w:ascii="Arial" w:hAnsi="Arial" w:cs="Arial"/>
          <w:sz w:val="18"/>
          <w:szCs w:val="18"/>
          <w:highlight w:val="yellow"/>
          <w:u w:val="double"/>
          <w:lang w:val="en-IE"/>
        </w:rPr>
        <w:t>for the production of</w:t>
      </w:r>
      <w:proofErr w:type="gramEnd"/>
      <w:r w:rsidRPr="00B81BE2">
        <w:rPr>
          <w:rFonts w:ascii="Arial" w:hAnsi="Arial" w:cs="Arial"/>
          <w:sz w:val="18"/>
          <w:szCs w:val="18"/>
          <w:highlight w:val="yellow"/>
          <w:u w:val="double"/>
          <w:lang w:val="en-IE"/>
        </w:rPr>
        <w:t xml:space="preserve"> large proteins. However, for non-protein antigens where the underlying genetic basis for production is unclear and thus recombinant production is not possible, synthesis is a very viable and successful option for diagnostic antigen production. This has been shown for brucellosis where the epitopes that exist in the native structure of the O-polysaccharide from </w:t>
      </w:r>
      <w:r w:rsidRPr="00B81BE2">
        <w:rPr>
          <w:rFonts w:ascii="Arial" w:hAnsi="Arial" w:cs="Arial"/>
          <w:i/>
          <w:sz w:val="18"/>
          <w:szCs w:val="18"/>
          <w:highlight w:val="yellow"/>
          <w:u w:val="double"/>
          <w:lang w:val="en-IE"/>
        </w:rPr>
        <w:t>B. abortus</w:t>
      </w:r>
      <w:r w:rsidRPr="00B81BE2">
        <w:rPr>
          <w:rFonts w:ascii="Arial" w:hAnsi="Arial" w:cs="Arial"/>
          <w:sz w:val="18"/>
          <w:szCs w:val="18"/>
          <w:highlight w:val="yellow"/>
          <w:u w:val="double"/>
          <w:lang w:val="en-IE"/>
        </w:rPr>
        <w:t xml:space="preserve"> S99 and </w:t>
      </w:r>
      <w:r w:rsidRPr="00B81BE2">
        <w:rPr>
          <w:rFonts w:ascii="Arial" w:hAnsi="Arial" w:cs="Arial"/>
          <w:i/>
          <w:sz w:val="18"/>
          <w:szCs w:val="18"/>
          <w:highlight w:val="yellow"/>
          <w:u w:val="double"/>
          <w:lang w:val="en-IE"/>
        </w:rPr>
        <w:t xml:space="preserve">B. </w:t>
      </w:r>
      <w:proofErr w:type="spellStart"/>
      <w:r w:rsidRPr="00B81BE2">
        <w:rPr>
          <w:rFonts w:ascii="Arial" w:hAnsi="Arial" w:cs="Arial"/>
          <w:i/>
          <w:sz w:val="18"/>
          <w:szCs w:val="18"/>
          <w:highlight w:val="yellow"/>
          <w:u w:val="double"/>
          <w:lang w:val="en-IE"/>
        </w:rPr>
        <w:t>melitensis</w:t>
      </w:r>
      <w:proofErr w:type="spellEnd"/>
      <w:r w:rsidRPr="00B81BE2">
        <w:rPr>
          <w:rFonts w:ascii="Arial" w:hAnsi="Arial" w:cs="Arial"/>
          <w:sz w:val="18"/>
          <w:szCs w:val="18"/>
          <w:highlight w:val="yellow"/>
          <w:u w:val="double"/>
          <w:lang w:val="en-IE"/>
        </w:rPr>
        <w:t xml:space="preserve"> 16M have been synthesised and the synthetic antigens have been shown to be highly effective for serodiagnosis (</w:t>
      </w:r>
      <w:proofErr w:type="spellStart"/>
      <w:r w:rsidRPr="00B81BE2">
        <w:rPr>
          <w:rFonts w:ascii="Arial" w:hAnsi="Arial" w:cs="Arial"/>
          <w:sz w:val="18"/>
          <w:szCs w:val="18"/>
          <w:highlight w:val="yellow"/>
          <w:u w:val="double"/>
          <w:lang w:val="en-IE"/>
        </w:rPr>
        <w:t>Guiard</w:t>
      </w:r>
      <w:proofErr w:type="spellEnd"/>
      <w:r w:rsidRPr="00B81BE2">
        <w:rPr>
          <w:rFonts w:ascii="Arial" w:hAnsi="Arial" w:cs="Arial"/>
          <w:sz w:val="18"/>
          <w:szCs w:val="18"/>
          <w:highlight w:val="yellow"/>
          <w:u w:val="double"/>
          <w:lang w:val="en-IE"/>
        </w:rPr>
        <w:t xml:space="preserve"> </w:t>
      </w:r>
      <w:r w:rsidRPr="00B81BE2">
        <w:rPr>
          <w:rFonts w:ascii="Arial" w:hAnsi="Arial" w:cs="Arial"/>
          <w:i/>
          <w:sz w:val="18"/>
          <w:szCs w:val="18"/>
          <w:highlight w:val="yellow"/>
          <w:u w:val="double"/>
          <w:lang w:val="en-IE"/>
        </w:rPr>
        <w:t>et al.,</w:t>
      </w:r>
      <w:r w:rsidRPr="00B81BE2">
        <w:rPr>
          <w:rFonts w:ascii="Arial" w:hAnsi="Arial" w:cs="Arial"/>
          <w:sz w:val="18"/>
          <w:szCs w:val="18"/>
          <w:highlight w:val="yellow"/>
          <w:u w:val="double"/>
          <w:lang w:val="en-IE"/>
        </w:rPr>
        <w:t xml:space="preserve"> 2013; </w:t>
      </w:r>
      <w:proofErr w:type="spellStart"/>
      <w:r w:rsidRPr="00B81BE2">
        <w:rPr>
          <w:rFonts w:ascii="Arial" w:hAnsi="Arial" w:cs="Arial"/>
          <w:sz w:val="18"/>
          <w:szCs w:val="18"/>
          <w:highlight w:val="yellow"/>
          <w:u w:val="double"/>
          <w:lang w:val="en-IE"/>
        </w:rPr>
        <w:t>McGiven</w:t>
      </w:r>
      <w:proofErr w:type="spellEnd"/>
      <w:r w:rsidRPr="00B81BE2">
        <w:rPr>
          <w:rFonts w:ascii="Arial" w:hAnsi="Arial" w:cs="Arial"/>
          <w:sz w:val="18"/>
          <w:szCs w:val="18"/>
          <w:highlight w:val="yellow"/>
          <w:u w:val="double"/>
          <w:lang w:val="en-IE"/>
        </w:rPr>
        <w:t xml:space="preserve"> </w:t>
      </w:r>
      <w:r w:rsidRPr="00B81BE2">
        <w:rPr>
          <w:rFonts w:ascii="Arial" w:hAnsi="Arial" w:cs="Arial"/>
          <w:i/>
          <w:sz w:val="18"/>
          <w:szCs w:val="18"/>
          <w:highlight w:val="yellow"/>
          <w:u w:val="double"/>
          <w:lang w:val="en-IE"/>
        </w:rPr>
        <w:t>et al.,</w:t>
      </w:r>
      <w:r w:rsidRPr="00B81BE2">
        <w:rPr>
          <w:rFonts w:ascii="Arial" w:hAnsi="Arial" w:cs="Arial"/>
          <w:sz w:val="18"/>
          <w:szCs w:val="18"/>
          <w:highlight w:val="yellow"/>
          <w:u w:val="double"/>
          <w:lang w:val="en-IE"/>
        </w:rPr>
        <w:t xml:space="preserve"> 2015). </w:t>
      </w:r>
    </w:p>
    <w:p w14:paraId="7DAFC3D3" w14:textId="77777777" w:rsidR="00B81BE2" w:rsidRPr="00B81BE2" w:rsidRDefault="00B81BE2" w:rsidP="00B81BE2">
      <w:pPr>
        <w:spacing w:after="240"/>
        <w:jc w:val="both"/>
        <w:rPr>
          <w:rFonts w:ascii="Arial" w:hAnsi="Arial" w:cs="Arial"/>
          <w:sz w:val="18"/>
          <w:szCs w:val="18"/>
          <w:lang w:val="en-IE"/>
        </w:rPr>
      </w:pPr>
      <w:r w:rsidRPr="00B81BE2">
        <w:rPr>
          <w:rFonts w:ascii="Arial" w:hAnsi="Arial" w:cs="Arial"/>
          <w:sz w:val="18"/>
          <w:szCs w:val="18"/>
          <w:highlight w:val="yellow"/>
          <w:u w:val="double"/>
          <w:lang w:val="en-IE"/>
        </w:rPr>
        <w:t>Synthetic DNA can be generated from sequence data and then used with recombinant technology to generate proteins and even complete viruses for the rapid production of vaccines, such as influenza (</w:t>
      </w:r>
      <w:proofErr w:type="spellStart"/>
      <w:r w:rsidRPr="00B81BE2">
        <w:rPr>
          <w:rFonts w:ascii="Arial" w:hAnsi="Arial" w:cs="Arial"/>
          <w:sz w:val="18"/>
          <w:szCs w:val="18"/>
          <w:highlight w:val="yellow"/>
          <w:u w:val="double"/>
          <w:lang w:val="en-IE"/>
        </w:rPr>
        <w:t>Dormitzer</w:t>
      </w:r>
      <w:proofErr w:type="spellEnd"/>
      <w:r w:rsidRPr="00B81BE2">
        <w:rPr>
          <w:rFonts w:ascii="Arial" w:hAnsi="Arial" w:cs="Arial"/>
          <w:sz w:val="18"/>
          <w:szCs w:val="18"/>
          <w:highlight w:val="yellow"/>
          <w:u w:val="double"/>
          <w:lang w:val="en-IE"/>
        </w:rPr>
        <w:t xml:space="preserve"> </w:t>
      </w:r>
      <w:r w:rsidRPr="00B81BE2">
        <w:rPr>
          <w:rFonts w:ascii="Arial" w:hAnsi="Arial" w:cs="Arial"/>
          <w:i/>
          <w:sz w:val="18"/>
          <w:szCs w:val="18"/>
          <w:highlight w:val="yellow"/>
          <w:u w:val="double"/>
          <w:lang w:val="en-IE"/>
        </w:rPr>
        <w:t xml:space="preserve">et al., </w:t>
      </w:r>
      <w:r w:rsidRPr="00B81BE2">
        <w:rPr>
          <w:rFonts w:ascii="Arial" w:hAnsi="Arial" w:cs="Arial"/>
          <w:sz w:val="18"/>
          <w:szCs w:val="18"/>
          <w:highlight w:val="yellow"/>
          <w:u w:val="double"/>
          <w:lang w:val="en-IE"/>
        </w:rPr>
        <w:t>2013).</w:t>
      </w:r>
      <w:r w:rsidRPr="00B81BE2">
        <w:rPr>
          <w:rFonts w:ascii="Arial" w:hAnsi="Arial" w:cs="Arial"/>
          <w:sz w:val="18"/>
          <w:szCs w:val="18"/>
          <w:lang w:val="en-IE"/>
        </w:rPr>
        <w:t xml:space="preserve"> </w:t>
      </w:r>
    </w:p>
    <w:p w14:paraId="7C473E0D" w14:textId="5CF2BA35" w:rsidR="00746510" w:rsidRPr="00137BDB" w:rsidRDefault="00746510" w:rsidP="006872C5">
      <w:pPr>
        <w:pStyle w:val="A"/>
        <w:rPr>
          <w:lang w:val="en-IE"/>
        </w:rPr>
      </w:pPr>
      <w:r w:rsidRPr="00B81BE2">
        <w:rPr>
          <w:strike/>
          <w:highlight w:val="yellow"/>
          <w:lang w:val="en-IE"/>
          <w:rPrChange w:id="52" w:author="Pavade Gounalan" w:date="2020-03-27T11:08:00Z">
            <w:rPr>
              <w:lang w:val="en-IE"/>
            </w:rPr>
          </w:rPrChange>
        </w:rPr>
        <w:t>C</w:t>
      </w:r>
      <w:r w:rsidR="00B81BE2" w:rsidRPr="00B81BE2">
        <w:rPr>
          <w:highlight w:val="yellow"/>
          <w:u w:val="double"/>
          <w:lang w:val="en-IE"/>
          <w:rPrChange w:id="53" w:author="Pavade Gounalan" w:date="2020-03-27T11:09:00Z">
            <w:rPr>
              <w:lang w:val="en-IE"/>
            </w:rPr>
          </w:rPrChange>
        </w:rPr>
        <w:t>D</w:t>
      </w:r>
      <w:r w:rsidRPr="00137BDB">
        <w:rPr>
          <w:lang w:val="en-IE"/>
        </w:rPr>
        <w:t>.</w:t>
      </w:r>
      <w:r w:rsidR="00B34ED4" w:rsidRPr="00137BDB">
        <w:rPr>
          <w:lang w:val="en-IE"/>
        </w:rPr>
        <w:t xml:space="preserve"> </w:t>
      </w:r>
      <w:r w:rsidR="006872C5" w:rsidRPr="00137BDB">
        <w:rPr>
          <w:lang w:val="en-IE"/>
        </w:rPr>
        <w:t xml:space="preserve"> </w:t>
      </w:r>
      <w:r w:rsidRPr="00137BDB">
        <w:rPr>
          <w:lang w:val="en-IE"/>
        </w:rPr>
        <w:t xml:space="preserve">Technologies applicable </w:t>
      </w:r>
      <w:r w:rsidR="005E552B" w:rsidRPr="00137BDB">
        <w:rPr>
          <w:lang w:val="en-IE"/>
        </w:rPr>
        <w:t xml:space="preserve">TO DETECTION AND ANALYSIS OF </w:t>
      </w:r>
      <w:r w:rsidR="003F10E2" w:rsidRPr="00137BDB">
        <w:rPr>
          <w:lang w:val="en-IE"/>
        </w:rPr>
        <w:t xml:space="preserve">antigens, antibodies </w:t>
      </w:r>
      <w:r w:rsidRPr="00137BDB">
        <w:rPr>
          <w:lang w:val="en-IE"/>
        </w:rPr>
        <w:t>and nucleic acid</w:t>
      </w:r>
      <w:r w:rsidR="005E552B" w:rsidRPr="00137BDB">
        <w:rPr>
          <w:lang w:val="en-IE"/>
        </w:rPr>
        <w:t>S</w:t>
      </w:r>
      <w:r w:rsidRPr="00137BDB">
        <w:rPr>
          <w:lang w:val="en-IE"/>
        </w:rPr>
        <w:t xml:space="preserve"> </w:t>
      </w:r>
    </w:p>
    <w:p w14:paraId="54247747" w14:textId="1E3CAE35" w:rsidR="00746510" w:rsidRPr="00137BDB" w:rsidRDefault="00746510" w:rsidP="00730D1E">
      <w:pPr>
        <w:pStyle w:val="1"/>
        <w:rPr>
          <w:lang w:val="en-IE"/>
        </w:rPr>
      </w:pPr>
      <w:bookmarkStart w:id="54" w:name="_Hlk510529945"/>
      <w:bookmarkStart w:id="55" w:name="_Hlk36199188"/>
      <w:r w:rsidRPr="00137BDB">
        <w:rPr>
          <w:lang w:val="en-IE"/>
        </w:rPr>
        <w:t>1.</w:t>
      </w:r>
      <w:r w:rsidRPr="00137BDB">
        <w:rPr>
          <w:lang w:val="en-IE"/>
        </w:rPr>
        <w:tab/>
        <w:t>Microarray technolog</w:t>
      </w:r>
      <w:r w:rsidR="006A3BD7" w:rsidRPr="00137BDB">
        <w:rPr>
          <w:lang w:val="en-IE"/>
        </w:rPr>
        <w:t>ies</w:t>
      </w:r>
      <w:r w:rsidRPr="00137BDB">
        <w:rPr>
          <w:lang w:val="en-IE"/>
        </w:rPr>
        <w:t xml:space="preserve"> </w:t>
      </w:r>
    </w:p>
    <w:p w14:paraId="5706955D" w14:textId="19740660" w:rsidR="00DF40E2" w:rsidRDefault="005D16C3" w:rsidP="00730D1E">
      <w:pPr>
        <w:pStyle w:val="para1"/>
        <w:rPr>
          <w:lang w:val="en-IE"/>
        </w:rPr>
      </w:pPr>
      <w:bookmarkStart w:id="56" w:name="_Hlk510616363"/>
      <w:bookmarkStart w:id="57" w:name="_Hlk36199254"/>
      <w:r w:rsidRPr="00137BDB">
        <w:rPr>
          <w:lang w:val="en-IE"/>
        </w:rPr>
        <w:t xml:space="preserve">A microarray is a two-dimensional arrangement of speciﬁc biological probes (e.g. DNA, proteins, peptides, glycans) immobilised </w:t>
      </w:r>
      <w:bookmarkEnd w:id="55"/>
      <w:r w:rsidRPr="00137BDB">
        <w:rPr>
          <w:lang w:val="en-IE"/>
        </w:rPr>
        <w:t xml:space="preserve">on solid substrates such as a glass slide, polymer-coated glass, plastics, nitrocellulose, etc. </w:t>
      </w:r>
      <w:bookmarkEnd w:id="57"/>
      <w:r w:rsidRPr="00137BDB">
        <w:rPr>
          <w:lang w:val="en-IE"/>
        </w:rPr>
        <w:t>(</w:t>
      </w:r>
      <w:proofErr w:type="spellStart"/>
      <w:r w:rsidRPr="00137BDB">
        <w:rPr>
          <w:lang w:val="en-IE"/>
        </w:rPr>
        <w:t>Barbulovic-Nad</w:t>
      </w:r>
      <w:proofErr w:type="spellEnd"/>
      <w:r w:rsidRPr="00137BDB">
        <w:rPr>
          <w:lang w:val="en-IE"/>
        </w:rPr>
        <w:t xml:space="preserve"> </w:t>
      </w:r>
      <w:r w:rsidRPr="00137BDB">
        <w:rPr>
          <w:i/>
          <w:lang w:val="en-IE"/>
        </w:rPr>
        <w:t>et al.,</w:t>
      </w:r>
      <w:r w:rsidRPr="00137BDB">
        <w:rPr>
          <w:lang w:val="en-IE"/>
        </w:rPr>
        <w:t xml:space="preserve"> 2006).</w:t>
      </w:r>
      <w:r w:rsidR="00A77852">
        <w:rPr>
          <w:lang w:val="en-IE"/>
        </w:rPr>
        <w:t xml:space="preserve"> </w:t>
      </w:r>
      <w:r w:rsidR="004F3299" w:rsidRPr="004F3299">
        <w:rPr>
          <w:highlight w:val="yellow"/>
          <w:u w:val="double"/>
          <w:lang w:val="en-AU"/>
        </w:rPr>
        <w:t>A microarray provides high multiplexing capability</w:t>
      </w:r>
      <w:r w:rsidR="004F3299">
        <w:rPr>
          <w:highlight w:val="yellow"/>
          <w:u w:val="double"/>
          <w:lang w:val="en-AU"/>
        </w:rPr>
        <w:t>,</w:t>
      </w:r>
      <w:r w:rsidR="004F3299" w:rsidRPr="004F3299">
        <w:rPr>
          <w:highlight w:val="yellow"/>
          <w:u w:val="double"/>
          <w:lang w:val="en-AU"/>
        </w:rPr>
        <w:t xml:space="preserve"> i.e. hundreds or thousands of detections can be performed at a time. Microarray chips can be created to identify the cause of syndromic disease</w:t>
      </w:r>
      <w:r w:rsidR="004F3299">
        <w:rPr>
          <w:highlight w:val="yellow"/>
          <w:u w:val="double"/>
          <w:lang w:val="en-AU"/>
        </w:rPr>
        <w:t>,</w:t>
      </w:r>
      <w:r w:rsidR="004F3299" w:rsidRPr="004F3299">
        <w:rPr>
          <w:highlight w:val="yellow"/>
          <w:u w:val="double"/>
          <w:lang w:val="en-AU"/>
        </w:rPr>
        <w:t xml:space="preserve"> for example, a chip that targets panels of encephalitic pathogens or to target species-related diseases</w:t>
      </w:r>
      <w:r w:rsidR="004F3299">
        <w:rPr>
          <w:highlight w:val="yellow"/>
          <w:u w:val="double"/>
          <w:lang w:val="en-AU"/>
        </w:rPr>
        <w:t>,</w:t>
      </w:r>
      <w:r w:rsidR="004F3299" w:rsidRPr="004F3299">
        <w:rPr>
          <w:highlight w:val="yellow"/>
          <w:u w:val="double"/>
          <w:lang w:val="en-AU"/>
        </w:rPr>
        <w:t xml:space="preserve"> e.g. swine disease chips. Similarly</w:t>
      </w:r>
      <w:r w:rsidR="004F3299">
        <w:rPr>
          <w:highlight w:val="yellow"/>
          <w:u w:val="double"/>
          <w:lang w:val="en-AU"/>
        </w:rPr>
        <w:t>,</w:t>
      </w:r>
      <w:r w:rsidR="004F3299" w:rsidRPr="004F3299">
        <w:rPr>
          <w:highlight w:val="yellow"/>
          <w:u w:val="double"/>
          <w:lang w:val="en-AU"/>
        </w:rPr>
        <w:t xml:space="preserve"> chips of very high specificity may be designed to detect multiple targets for a given pathogen.</w:t>
      </w:r>
      <w:r w:rsidR="004F3299" w:rsidRPr="004F3299">
        <w:rPr>
          <w:highlight w:val="yellow"/>
          <w:u w:val="double"/>
          <w:lang w:val="en-IE"/>
        </w:rPr>
        <w:t xml:space="preserve"> Using array-based approaches can present some challenges in handling and analysis of the very large data sets that are generated. Instrumentation and consumables may also be cost-prohibitive for some laboratories.</w:t>
      </w:r>
    </w:p>
    <w:p w14:paraId="62D7512F" w14:textId="3A8BC95F" w:rsidR="00DF40E2" w:rsidRPr="004F3299" w:rsidRDefault="002474ED" w:rsidP="004F3299">
      <w:pPr>
        <w:pStyle w:val="11"/>
        <w:rPr>
          <w:u w:val="double"/>
        </w:rPr>
      </w:pPr>
      <w:r w:rsidRPr="004F3299">
        <w:rPr>
          <w:highlight w:val="yellow"/>
          <w:u w:val="double"/>
        </w:rPr>
        <w:t>1.1</w:t>
      </w:r>
      <w:r w:rsidR="004F3299">
        <w:rPr>
          <w:highlight w:val="yellow"/>
          <w:u w:val="double"/>
        </w:rPr>
        <w:t>.</w:t>
      </w:r>
      <w:r w:rsidR="000B5DE3" w:rsidRPr="004F3299">
        <w:rPr>
          <w:highlight w:val="yellow"/>
          <w:u w:val="double"/>
        </w:rPr>
        <w:tab/>
      </w:r>
      <w:r w:rsidR="00DF40E2" w:rsidRPr="004F3299">
        <w:rPr>
          <w:highlight w:val="yellow"/>
          <w:u w:val="double"/>
        </w:rPr>
        <w:t>DNA microarrays</w:t>
      </w:r>
    </w:p>
    <w:p w14:paraId="7CDB96D4" w14:textId="655A5F4A" w:rsidR="005D16C3" w:rsidRPr="00137BDB" w:rsidRDefault="005D16C3" w:rsidP="00F75089">
      <w:pPr>
        <w:pStyle w:val="11Para"/>
      </w:pPr>
      <w:r w:rsidRPr="00137BDB" w:rsidDel="004F2643">
        <w:t>DNA microarrays exploit the ability of complementary strands of nucleic acids to hybridise, and involves the following steps:</w:t>
      </w:r>
    </w:p>
    <w:p w14:paraId="0F364D30" w14:textId="59BC31B4" w:rsidR="005D16C3" w:rsidRPr="00137BDB" w:rsidRDefault="00B34E3A" w:rsidP="004F3299">
      <w:pPr>
        <w:pStyle w:val="11ilist"/>
      </w:pPr>
      <w:r w:rsidRPr="00137BDB">
        <w:lastRenderedPageBreak/>
        <w:t>i)</w:t>
      </w:r>
      <w:r w:rsidRPr="00137BDB">
        <w:tab/>
      </w:r>
      <w:r w:rsidR="00072393">
        <w:t>N</w:t>
      </w:r>
      <w:r w:rsidR="005D16C3" w:rsidRPr="00137BDB">
        <w:t xml:space="preserve">ucleic acids isolated from biological sources are </w:t>
      </w:r>
      <w:r w:rsidR="005D16C3" w:rsidRPr="004F3299">
        <w:rPr>
          <w:strike/>
          <w:highlight w:val="yellow"/>
        </w:rPr>
        <w:t>ﬁrst</w:t>
      </w:r>
      <w:r w:rsidR="005D16C3" w:rsidRPr="004F3299">
        <w:rPr>
          <w:strike/>
        </w:rPr>
        <w:t xml:space="preserve"> </w:t>
      </w:r>
      <w:r w:rsidR="005D16C3" w:rsidRPr="00137BDB">
        <w:t>ampliﬁed and labelled with a ﬂuorescent dye.</w:t>
      </w:r>
    </w:p>
    <w:p w14:paraId="313BDBD1" w14:textId="7FD59495" w:rsidR="005D16C3" w:rsidRPr="00137BDB" w:rsidRDefault="00B34E3A" w:rsidP="004F3299">
      <w:pPr>
        <w:pStyle w:val="11ilist"/>
      </w:pPr>
      <w:r w:rsidRPr="00137BDB">
        <w:t>ii)</w:t>
      </w:r>
      <w:r w:rsidRPr="00137BDB">
        <w:tab/>
      </w:r>
      <w:r w:rsidR="005D16C3" w:rsidRPr="00137BDB">
        <w:t xml:space="preserve">The </w:t>
      </w:r>
      <w:r w:rsidR="00E26270" w:rsidRPr="00137BDB">
        <w:t>single-</w:t>
      </w:r>
      <w:r w:rsidR="005D16C3" w:rsidRPr="00137BDB">
        <w:t xml:space="preserve">stranded, labelled DNA products are then added to the surface of the DNA </w:t>
      </w:r>
      <w:r w:rsidR="00820B75" w:rsidRPr="00137BDB">
        <w:t>microarray</w:t>
      </w:r>
      <w:r w:rsidR="005D16C3" w:rsidRPr="00137BDB">
        <w:t>. This results in hybridisation of the sample nucleic acids with the comple</w:t>
      </w:r>
      <w:r w:rsidR="00E26270" w:rsidRPr="00137BDB">
        <w:t>me</w:t>
      </w:r>
      <w:r w:rsidR="005D16C3" w:rsidRPr="00137BDB">
        <w:t>ntary biological probes in the microarray, creating a labelled double-stranded molecular structure on the surface of the array</w:t>
      </w:r>
      <w:r w:rsidR="001C4D8D" w:rsidRPr="00137BDB">
        <w:t>.</w:t>
      </w:r>
    </w:p>
    <w:p w14:paraId="606CAF4D" w14:textId="29948896" w:rsidR="005D16C3" w:rsidRPr="00137BDB" w:rsidRDefault="00B34E3A" w:rsidP="004F3299">
      <w:pPr>
        <w:pStyle w:val="11ilist"/>
      </w:pPr>
      <w:r w:rsidRPr="00137BDB">
        <w:t>iii)</w:t>
      </w:r>
      <w:r w:rsidRPr="00137BDB">
        <w:tab/>
      </w:r>
      <w:r w:rsidR="005D16C3" w:rsidRPr="00137BDB">
        <w:t xml:space="preserve">The </w:t>
      </w:r>
      <w:r w:rsidR="005D16C3" w:rsidRPr="004F3299">
        <w:rPr>
          <w:strike/>
          <w:highlight w:val="yellow"/>
        </w:rPr>
        <w:t xml:space="preserve">chip </w:t>
      </w:r>
      <w:r w:rsidR="00075D90" w:rsidRPr="004F3299">
        <w:rPr>
          <w:highlight w:val="yellow"/>
          <w:u w:val="double"/>
        </w:rPr>
        <w:t>microarray</w:t>
      </w:r>
      <w:r w:rsidR="00075D90" w:rsidRPr="00137BDB">
        <w:t xml:space="preserve"> </w:t>
      </w:r>
      <w:r w:rsidR="005D16C3" w:rsidRPr="00137BDB">
        <w:t>is then ri</w:t>
      </w:r>
      <w:r w:rsidR="00E26270" w:rsidRPr="00137BDB">
        <w:t>n</w:t>
      </w:r>
      <w:r w:rsidR="005D16C3" w:rsidRPr="00137BDB">
        <w:t xml:space="preserve">sed to remove non-speciﬁcally bound target molecules and evaluated using a laser scanner. </w:t>
      </w:r>
    </w:p>
    <w:p w14:paraId="24E6FE43" w14:textId="4E8647CB" w:rsidR="0093087C" w:rsidRPr="00137BDB" w:rsidRDefault="005D16C3" w:rsidP="00F75089">
      <w:pPr>
        <w:pStyle w:val="11Para"/>
      </w:pPr>
      <w:r w:rsidRPr="00137BDB">
        <w:t xml:space="preserve">DNA microarray technology is a useful tool with a variety of diagnostic applications. This technology offers the possibility of detecting and identifying pathogens of veterinary and public health importance in the target sample (Ojha &amp; </w:t>
      </w:r>
      <w:proofErr w:type="spellStart"/>
      <w:r w:rsidRPr="00137BDB">
        <w:t>Kostrynska</w:t>
      </w:r>
      <w:proofErr w:type="spellEnd"/>
      <w:r w:rsidRPr="00137BDB">
        <w:t>, 2008). It can also be used for epidemiological investigations and genotyping of pathogens. With technological advances, DNA microarrays have also progressed toward the discovery of new emerging pathogens. For instance, an array consisting of highly conserved 70</w:t>
      </w:r>
      <w:r w:rsidR="00F73F9B" w:rsidRPr="00137BDB">
        <w:t>-</w:t>
      </w:r>
      <w:r w:rsidRPr="00137BDB">
        <w:t xml:space="preserve">mer </w:t>
      </w:r>
      <w:r w:rsidR="00366CC8" w:rsidRPr="004F3299">
        <w:rPr>
          <w:highlight w:val="yellow"/>
          <w:u w:val="double"/>
        </w:rPr>
        <w:t>probes</w:t>
      </w:r>
      <w:r w:rsidR="00366CC8">
        <w:t xml:space="preserve"> </w:t>
      </w:r>
      <w:r w:rsidRPr="00137BDB">
        <w:t xml:space="preserve">from all sequenced reference viral genomes was used to demonstrate that a coronavirus was responsible for severe acute respiratory syndrome (SARS). </w:t>
      </w:r>
    </w:p>
    <w:p w14:paraId="3C9CED42" w14:textId="043D1757" w:rsidR="005D16C3" w:rsidRPr="00137BDB" w:rsidRDefault="005D16C3" w:rsidP="00F75089">
      <w:pPr>
        <w:pStyle w:val="11Para"/>
      </w:pPr>
      <w:r w:rsidRPr="00137BDB">
        <w:t>DNA microarrays are particularly useful for multiplex assays</w:t>
      </w:r>
      <w:r w:rsidRPr="004F3299">
        <w:rPr>
          <w:strike/>
          <w:highlight w:val="yellow"/>
        </w:rPr>
        <w:t>. The high capacity of multiplexing different microarray assays has</w:t>
      </w:r>
      <w:r w:rsidR="00A56630" w:rsidRPr="00610959">
        <w:rPr>
          <w:highlight w:val="yellow"/>
        </w:rPr>
        <w:t xml:space="preserve"> </w:t>
      </w:r>
      <w:r w:rsidR="00A56630" w:rsidRPr="004F3299">
        <w:rPr>
          <w:highlight w:val="yellow"/>
          <w:u w:val="double"/>
        </w:rPr>
        <w:t>and have</w:t>
      </w:r>
      <w:r w:rsidRPr="00137BDB">
        <w:t xml:space="preserve"> been used to detect and determine all possible HA and NA subtypes of avian influenza virus (</w:t>
      </w:r>
      <w:proofErr w:type="spellStart"/>
      <w:r w:rsidRPr="00137BDB">
        <w:t>Bel</w:t>
      </w:r>
      <w:r w:rsidR="009A76AD" w:rsidRPr="00137BDB">
        <w:t>á</w:t>
      </w:r>
      <w:r w:rsidRPr="00137BDB">
        <w:t>k</w:t>
      </w:r>
      <w:proofErr w:type="spellEnd"/>
      <w:r w:rsidRPr="00137BDB">
        <w:t xml:space="preserve"> </w:t>
      </w:r>
      <w:r w:rsidRPr="00137BDB">
        <w:rPr>
          <w:i/>
        </w:rPr>
        <w:t>et al.,</w:t>
      </w:r>
      <w:r w:rsidRPr="00137BDB">
        <w:t xml:space="preserve"> 2009). The most recent generation of microarrays </w:t>
      </w:r>
      <w:r w:rsidRPr="004F3299">
        <w:rPr>
          <w:strike/>
          <w:highlight w:val="yellow"/>
        </w:rPr>
        <w:t>allows scientists to readily perform</w:t>
      </w:r>
      <w:r w:rsidR="004F3299" w:rsidRPr="004F3299">
        <w:rPr>
          <w:strike/>
          <w:highlight w:val="yellow"/>
        </w:rPr>
        <w:t xml:space="preserve"> </w:t>
      </w:r>
      <w:r w:rsidR="002C629F" w:rsidRPr="004F3299">
        <w:rPr>
          <w:highlight w:val="yellow"/>
          <w:u w:val="double"/>
        </w:rPr>
        <w:t>enables</w:t>
      </w:r>
      <w:r w:rsidRPr="00137BDB">
        <w:t xml:space="preserve"> DNA sequence analysis, often providing </w:t>
      </w:r>
      <w:r w:rsidRPr="004F3299">
        <w:rPr>
          <w:strike/>
          <w:highlight w:val="yellow"/>
        </w:rPr>
        <w:t>the ability to sequence</w:t>
      </w:r>
      <w:r w:rsidRPr="00137BDB">
        <w:t xml:space="preserve"> complete genome</w:t>
      </w:r>
      <w:r w:rsidR="009C75E1">
        <w:t xml:space="preserve"> </w:t>
      </w:r>
      <w:r w:rsidRPr="004F3299">
        <w:rPr>
          <w:highlight w:val="yellow"/>
          <w:u w:val="double"/>
        </w:rPr>
        <w:t>s</w:t>
      </w:r>
      <w:r w:rsidR="009C75E1" w:rsidRPr="004F3299">
        <w:rPr>
          <w:highlight w:val="yellow"/>
          <w:u w:val="double"/>
        </w:rPr>
        <w:t>equences</w:t>
      </w:r>
      <w:r w:rsidRPr="00137BDB">
        <w:t xml:space="preserve"> in a single experiment.</w:t>
      </w:r>
    </w:p>
    <w:p w14:paraId="169DADC2" w14:textId="38CC0B20" w:rsidR="005D16C3" w:rsidRPr="00137BDB" w:rsidRDefault="005D16C3" w:rsidP="00B34E3A">
      <w:pPr>
        <w:pStyle w:val="para1"/>
        <w:rPr>
          <w:i/>
          <w:u w:val="single"/>
          <w:lang w:val="en-IE"/>
        </w:rPr>
      </w:pPr>
      <w:r w:rsidRPr="004F3299">
        <w:rPr>
          <w:strike/>
          <w:highlight w:val="yellow"/>
          <w:lang w:val="en-IE"/>
        </w:rPr>
        <w:t>Using array-based approaches can also present some challenges in handling and analysis of the very large data sets that are generated</w:t>
      </w:r>
      <w:r w:rsidRPr="00137BDB">
        <w:rPr>
          <w:lang w:val="en-IE"/>
        </w:rPr>
        <w:t>.</w:t>
      </w:r>
    </w:p>
    <w:p w14:paraId="3A1FA240" w14:textId="65F0373E" w:rsidR="005D16C3" w:rsidRPr="00137BDB" w:rsidRDefault="00B34E3A" w:rsidP="00B34E3A">
      <w:pPr>
        <w:pStyle w:val="11"/>
        <w:rPr>
          <w:lang w:val="en-IE"/>
        </w:rPr>
      </w:pPr>
      <w:r w:rsidRPr="00137BDB">
        <w:rPr>
          <w:lang w:val="en-IE"/>
        </w:rPr>
        <w:t>1.</w:t>
      </w:r>
      <w:r w:rsidR="002474ED">
        <w:rPr>
          <w:lang w:val="en-IE"/>
        </w:rPr>
        <w:t>2</w:t>
      </w:r>
      <w:r w:rsidRPr="00137BDB">
        <w:rPr>
          <w:lang w:val="en-IE"/>
        </w:rPr>
        <w:t>.</w:t>
      </w:r>
      <w:r w:rsidRPr="00137BDB">
        <w:rPr>
          <w:lang w:val="en-IE"/>
        </w:rPr>
        <w:tab/>
      </w:r>
      <w:r w:rsidR="005D16C3" w:rsidRPr="00137BDB">
        <w:rPr>
          <w:lang w:val="en-IE"/>
        </w:rPr>
        <w:t>Protein microarrays</w:t>
      </w:r>
    </w:p>
    <w:p w14:paraId="6AA0429F" w14:textId="5AD9D329" w:rsidR="005D16C3" w:rsidRDefault="005D16C3" w:rsidP="00B34E3A">
      <w:pPr>
        <w:pStyle w:val="11Para"/>
        <w:rPr>
          <w:lang w:val="en-IE"/>
        </w:rPr>
      </w:pPr>
      <w:r w:rsidRPr="00137BDB">
        <w:rPr>
          <w:lang w:val="en-IE"/>
        </w:rPr>
        <w:t xml:space="preserve">Protein microarrays are produced </w:t>
      </w:r>
      <w:r w:rsidRPr="00610959">
        <w:rPr>
          <w:strike/>
          <w:highlight w:val="yellow"/>
          <w:lang w:val="en-IE"/>
        </w:rPr>
        <w:t>in a</w:t>
      </w:r>
      <w:r w:rsidRPr="00610959">
        <w:rPr>
          <w:strike/>
          <w:lang w:val="en-IE"/>
        </w:rPr>
        <w:t xml:space="preserve"> </w:t>
      </w:r>
      <w:r w:rsidRPr="00137BDB">
        <w:rPr>
          <w:lang w:val="en-IE"/>
        </w:rPr>
        <w:t>similar</w:t>
      </w:r>
      <w:r w:rsidR="00E04AF5" w:rsidRPr="00610959">
        <w:rPr>
          <w:highlight w:val="yellow"/>
          <w:u w:val="double"/>
          <w:lang w:val="en-IE"/>
        </w:rPr>
        <w:t>ly</w:t>
      </w:r>
      <w:r w:rsidRPr="00137BDB">
        <w:rPr>
          <w:lang w:val="en-IE"/>
        </w:rPr>
        <w:t xml:space="preserve"> </w:t>
      </w:r>
      <w:r w:rsidRPr="00610959">
        <w:rPr>
          <w:strike/>
          <w:highlight w:val="yellow"/>
          <w:lang w:val="en-IE"/>
        </w:rPr>
        <w:t xml:space="preserve">fashion as </w:t>
      </w:r>
      <w:r w:rsidR="00D15F90" w:rsidRPr="00610959">
        <w:rPr>
          <w:highlight w:val="yellow"/>
          <w:u w:val="double"/>
          <w:lang w:val="en-IE"/>
        </w:rPr>
        <w:t>to</w:t>
      </w:r>
      <w:r w:rsidR="00D15F90">
        <w:rPr>
          <w:lang w:val="en-IE"/>
        </w:rPr>
        <w:t xml:space="preserve"> </w:t>
      </w:r>
      <w:r w:rsidRPr="00137BDB">
        <w:rPr>
          <w:lang w:val="en-IE"/>
        </w:rPr>
        <w:t>DNA arrays by immobilising proteins at high density on a solid surface (</w:t>
      </w:r>
      <w:proofErr w:type="spellStart"/>
      <w:r w:rsidRPr="00137BDB">
        <w:rPr>
          <w:lang w:val="en-IE"/>
        </w:rPr>
        <w:t>Sutandy</w:t>
      </w:r>
      <w:proofErr w:type="spellEnd"/>
      <w:r w:rsidRPr="00137BDB">
        <w:rPr>
          <w:lang w:val="en-IE"/>
        </w:rPr>
        <w:t xml:space="preserve"> </w:t>
      </w:r>
      <w:r w:rsidRPr="00137BDB">
        <w:rPr>
          <w:i/>
          <w:lang w:val="en-IE"/>
        </w:rPr>
        <w:t>et al.,</w:t>
      </w:r>
      <w:r w:rsidRPr="00137BDB">
        <w:rPr>
          <w:lang w:val="en-IE"/>
        </w:rPr>
        <w:t xml:space="preserve"> 2013). </w:t>
      </w:r>
      <w:r w:rsidR="008B08A6" w:rsidRPr="00137BDB">
        <w:rPr>
          <w:lang w:val="en-IE"/>
        </w:rPr>
        <w:t xml:space="preserve">The arrays contain specific probing molecules such as antigens or antibodies that can be recognised via fluorescent labels or detected by </w:t>
      </w:r>
      <w:r w:rsidR="005100CB" w:rsidRPr="00CA5AB0">
        <w:rPr>
          <w:rFonts w:eastAsia="Times New Roman"/>
          <w:lang w:val="en-US" w:eastAsia="sv-SE"/>
          <w:rPrChange w:id="58" w:author="Sandor Belak" w:date="2020-03-11T17:56:00Z">
            <w:rPr>
              <w:rFonts w:eastAsia="Times New Roman"/>
              <w:lang w:val="sv-SE" w:eastAsia="sv-SE"/>
            </w:rPr>
          </w:rPrChange>
        </w:rPr>
        <w:t>mass spectrometry (</w:t>
      </w:r>
      <w:r w:rsidR="008B08A6" w:rsidRPr="00137BDB">
        <w:rPr>
          <w:lang w:val="en-IE"/>
        </w:rPr>
        <w:t>MS</w:t>
      </w:r>
      <w:r w:rsidR="005100CB">
        <w:rPr>
          <w:lang w:val="en-IE"/>
        </w:rPr>
        <w:t>)</w:t>
      </w:r>
      <w:r w:rsidR="008B08A6" w:rsidRPr="00137BDB">
        <w:rPr>
          <w:lang w:val="en-IE"/>
        </w:rPr>
        <w:t xml:space="preserve"> (SELDI-TOF </w:t>
      </w:r>
      <w:r w:rsidR="005100CB">
        <w:rPr>
          <w:lang w:val="en-IE"/>
        </w:rPr>
        <w:t>[</w:t>
      </w:r>
      <w:r w:rsidR="005100CB" w:rsidRPr="00CA5AB0">
        <w:rPr>
          <w:rFonts w:eastAsia="Times New Roman"/>
          <w:lang w:val="en-US" w:eastAsia="sv-SE"/>
          <w:rPrChange w:id="59" w:author="Sandor Belak" w:date="2020-03-11T17:56:00Z">
            <w:rPr>
              <w:rFonts w:eastAsia="Times New Roman"/>
              <w:lang w:val="sv-SE" w:eastAsia="sv-SE"/>
            </w:rPr>
          </w:rPrChange>
        </w:rPr>
        <w:t>surface-enhanced laser desorption/ionization-time of fl</w:t>
      </w:r>
      <w:ins w:id="60" w:author="Brian Willett" w:date="2020-03-09T09:42:00Z">
        <w:r w:rsidR="00C4741A" w:rsidRPr="00CA5AB0">
          <w:rPr>
            <w:rFonts w:eastAsia="Times New Roman"/>
            <w:lang w:val="en-US" w:eastAsia="sv-SE"/>
            <w:rPrChange w:id="61" w:author="Sandor Belak" w:date="2020-03-11T17:56:00Z">
              <w:rPr>
                <w:rFonts w:eastAsia="Times New Roman"/>
                <w:lang w:val="sv-SE" w:eastAsia="sv-SE"/>
              </w:rPr>
            </w:rPrChange>
          </w:rPr>
          <w:t>i</w:t>
        </w:r>
      </w:ins>
      <w:r w:rsidR="005100CB" w:rsidRPr="00CA5AB0">
        <w:rPr>
          <w:rFonts w:eastAsia="Times New Roman"/>
          <w:lang w:val="en-US" w:eastAsia="sv-SE"/>
          <w:rPrChange w:id="62" w:author="Sandor Belak" w:date="2020-03-11T17:56:00Z">
            <w:rPr>
              <w:rFonts w:eastAsia="Times New Roman"/>
              <w:lang w:val="sv-SE" w:eastAsia="sv-SE"/>
            </w:rPr>
          </w:rPrChange>
        </w:rPr>
        <w:t>ght</w:t>
      </w:r>
      <w:r w:rsidR="005100CB">
        <w:rPr>
          <w:lang w:val="en-IE"/>
        </w:rPr>
        <w:t xml:space="preserve">] </w:t>
      </w:r>
      <w:r w:rsidR="008B08A6" w:rsidRPr="00137BDB">
        <w:rPr>
          <w:lang w:val="en-IE"/>
        </w:rPr>
        <w:t xml:space="preserve">or MALDI-TOF </w:t>
      </w:r>
      <w:r w:rsidR="005100CB">
        <w:rPr>
          <w:lang w:val="en-IE"/>
        </w:rPr>
        <w:t>[</w:t>
      </w:r>
      <w:r w:rsidR="002A0CB5" w:rsidRPr="00137BDB">
        <w:rPr>
          <w:lang w:val="en-IE"/>
        </w:rPr>
        <w:t>matrix-assisted laser desorption/ionisation</w:t>
      </w:r>
      <w:r w:rsidR="005100CB">
        <w:rPr>
          <w:lang w:val="en-IE"/>
        </w:rPr>
        <w:t>-</w:t>
      </w:r>
      <w:r w:rsidR="005100CB" w:rsidRPr="00CA5AB0">
        <w:rPr>
          <w:rFonts w:eastAsia="Times New Roman"/>
          <w:lang w:val="en-US" w:eastAsia="sv-SE"/>
          <w:rPrChange w:id="63" w:author="Sandor Belak" w:date="2020-03-11T17:56:00Z">
            <w:rPr>
              <w:rFonts w:eastAsia="Times New Roman"/>
              <w:lang w:val="sv-SE" w:eastAsia="sv-SE"/>
            </w:rPr>
          </w:rPrChange>
        </w:rPr>
        <w:t>-time of fl</w:t>
      </w:r>
      <w:ins w:id="64" w:author="Brian Willett" w:date="2020-03-09T09:42:00Z">
        <w:r w:rsidR="00C4741A" w:rsidRPr="00CA5AB0">
          <w:rPr>
            <w:rFonts w:eastAsia="Times New Roman"/>
            <w:lang w:val="en-US" w:eastAsia="sv-SE"/>
            <w:rPrChange w:id="65" w:author="Sandor Belak" w:date="2020-03-11T17:56:00Z">
              <w:rPr>
                <w:rFonts w:eastAsia="Times New Roman"/>
                <w:lang w:val="sv-SE" w:eastAsia="sv-SE"/>
              </w:rPr>
            </w:rPrChange>
          </w:rPr>
          <w:t>i</w:t>
        </w:r>
      </w:ins>
      <w:r w:rsidR="005100CB" w:rsidRPr="00CA5AB0">
        <w:rPr>
          <w:rFonts w:eastAsia="Times New Roman"/>
          <w:lang w:val="en-US" w:eastAsia="sv-SE"/>
          <w:rPrChange w:id="66" w:author="Sandor Belak" w:date="2020-03-11T17:56:00Z">
            <w:rPr>
              <w:rFonts w:eastAsia="Times New Roman"/>
              <w:lang w:val="sv-SE" w:eastAsia="sv-SE"/>
            </w:rPr>
          </w:rPrChange>
        </w:rPr>
        <w:t>ght])</w:t>
      </w:r>
      <w:r w:rsidR="002A0CB5" w:rsidRPr="00137BDB">
        <w:rPr>
          <w:lang w:val="en-IE"/>
        </w:rPr>
        <w:t xml:space="preserve"> </w:t>
      </w:r>
      <w:r w:rsidR="002A0CB5">
        <w:rPr>
          <w:lang w:val="en-IE"/>
        </w:rPr>
        <w:t>(</w:t>
      </w:r>
      <w:proofErr w:type="spellStart"/>
      <w:r w:rsidR="008B08A6" w:rsidRPr="00137BDB">
        <w:rPr>
          <w:lang w:val="en-IE"/>
        </w:rPr>
        <w:t>Sutandy</w:t>
      </w:r>
      <w:proofErr w:type="spellEnd"/>
      <w:r w:rsidR="008B08A6" w:rsidRPr="00137BDB">
        <w:rPr>
          <w:lang w:val="en-IE"/>
        </w:rPr>
        <w:t xml:space="preserve"> </w:t>
      </w:r>
      <w:r w:rsidR="008B08A6" w:rsidRPr="00137BDB">
        <w:rPr>
          <w:i/>
          <w:lang w:val="en-IE"/>
        </w:rPr>
        <w:t>et al.,</w:t>
      </w:r>
      <w:r w:rsidR="008B08A6" w:rsidRPr="00137BDB">
        <w:rPr>
          <w:lang w:val="en-IE"/>
        </w:rPr>
        <w:t xml:space="preserve"> 2013; Yu </w:t>
      </w:r>
      <w:r w:rsidR="008B08A6" w:rsidRPr="00137BDB">
        <w:rPr>
          <w:i/>
          <w:lang w:val="en-IE"/>
        </w:rPr>
        <w:t xml:space="preserve">et </w:t>
      </w:r>
      <w:r w:rsidR="008B08A6" w:rsidRPr="00E42DC0">
        <w:rPr>
          <w:i/>
          <w:lang w:val="en-IE"/>
        </w:rPr>
        <w:t>al</w:t>
      </w:r>
      <w:r w:rsidR="008B08A6" w:rsidRPr="00137BDB">
        <w:rPr>
          <w:lang w:val="en-IE"/>
        </w:rPr>
        <w:t>., 2006)</w:t>
      </w:r>
      <w:r w:rsidRPr="00137BDB">
        <w:rPr>
          <w:lang w:val="en-IE"/>
        </w:rPr>
        <w:t xml:space="preserve">. The principle of the reaction between an immobilised capture molecule and a protein target analyte present in the sample relies on antibody/antigen recognition or protein/protein interaction. Protein arrays are used for antigen or antibody detection in blood samples, the discovery of disease biomarkers and the discovery of the mechanism of pathogenesis and immune response to a pathogen by different host. For example, a protein microarray containing 1406 predicted </w:t>
      </w:r>
      <w:r w:rsidRPr="00137BDB">
        <w:rPr>
          <w:i/>
          <w:lang w:val="en-IE"/>
        </w:rPr>
        <w:t xml:space="preserve">Brucella </w:t>
      </w:r>
      <w:proofErr w:type="spellStart"/>
      <w:r w:rsidRPr="00137BDB">
        <w:rPr>
          <w:i/>
          <w:lang w:val="en-IE"/>
        </w:rPr>
        <w:t>melitensis</w:t>
      </w:r>
      <w:proofErr w:type="spellEnd"/>
      <w:r w:rsidRPr="00137BDB">
        <w:rPr>
          <w:lang w:val="en-IE"/>
        </w:rPr>
        <w:t xml:space="preserve"> proteins was used to screen sera from experimentally infected goats and naturally infected humans and to demonstrate the differences in the immune response in goat and humans following </w:t>
      </w:r>
      <w:r w:rsidRPr="00137BDB">
        <w:rPr>
          <w:i/>
          <w:lang w:val="en-IE"/>
        </w:rPr>
        <w:t>B. </w:t>
      </w:r>
      <w:proofErr w:type="spellStart"/>
      <w:r w:rsidRPr="00137BDB">
        <w:rPr>
          <w:i/>
          <w:lang w:val="en-IE"/>
        </w:rPr>
        <w:t>melitensis</w:t>
      </w:r>
      <w:proofErr w:type="spellEnd"/>
      <w:r w:rsidRPr="00137BDB">
        <w:rPr>
          <w:lang w:val="en-IE"/>
        </w:rPr>
        <w:t xml:space="preserve"> infection</w:t>
      </w:r>
      <w:r w:rsidR="000B2A06" w:rsidRPr="00137BDB">
        <w:rPr>
          <w:lang w:val="en-IE"/>
        </w:rPr>
        <w:t xml:space="preserve"> (Liang </w:t>
      </w:r>
      <w:r w:rsidR="000B2A06" w:rsidRPr="00137BDB">
        <w:rPr>
          <w:i/>
          <w:lang w:val="en-IE"/>
        </w:rPr>
        <w:t>et al</w:t>
      </w:r>
      <w:r w:rsidR="000B2A06" w:rsidRPr="00137BDB">
        <w:rPr>
          <w:lang w:val="en-IE"/>
        </w:rPr>
        <w:t>., 201</w:t>
      </w:r>
      <w:r w:rsidR="002109BE">
        <w:rPr>
          <w:lang w:val="en-IE"/>
        </w:rPr>
        <w:t>0</w:t>
      </w:r>
      <w:r w:rsidR="000B2A06" w:rsidRPr="00137BDB">
        <w:rPr>
          <w:lang w:val="en-IE"/>
        </w:rPr>
        <w:t>)</w:t>
      </w:r>
      <w:r w:rsidRPr="00137BDB">
        <w:rPr>
          <w:lang w:val="en-IE"/>
        </w:rPr>
        <w:t xml:space="preserve">. In addition, protein microarrays can be used for detection of antibodies directed against specific pathogens and monitoring the changes in cellular protein expression. </w:t>
      </w:r>
    </w:p>
    <w:p w14:paraId="4796DEF2" w14:textId="1775D171" w:rsidR="005100CB" w:rsidRPr="005100CB" w:rsidRDefault="005100CB" w:rsidP="00B34E3A">
      <w:pPr>
        <w:pStyle w:val="11Para"/>
        <w:rPr>
          <w:lang w:val="en-IE"/>
        </w:rPr>
      </w:pPr>
      <w:r w:rsidRPr="00CA5AB0">
        <w:rPr>
          <w:rFonts w:eastAsia="Times New Roman"/>
          <w:lang w:val="en-US" w:eastAsia="sv-SE"/>
          <w:rPrChange w:id="67" w:author="Sandor Belak" w:date="2020-03-11T17:56:00Z">
            <w:rPr>
              <w:rFonts w:eastAsia="Times New Roman"/>
              <w:lang w:val="sv-SE" w:eastAsia="sv-SE"/>
            </w:rPr>
          </w:rPrChange>
        </w:rPr>
        <w:t>Surface-enhanced laser desorption/</w:t>
      </w:r>
      <w:proofErr w:type="spellStart"/>
      <w:r w:rsidRPr="00CA5AB0">
        <w:rPr>
          <w:rFonts w:eastAsia="Times New Roman"/>
          <w:lang w:val="en-US" w:eastAsia="sv-SE"/>
          <w:rPrChange w:id="68" w:author="Sandor Belak" w:date="2020-03-11T17:56:00Z">
            <w:rPr>
              <w:rFonts w:eastAsia="Times New Roman"/>
              <w:lang w:val="sv-SE" w:eastAsia="sv-SE"/>
            </w:rPr>
          </w:rPrChange>
        </w:rPr>
        <w:t>ioni</w:t>
      </w:r>
      <w:r w:rsidR="00610959" w:rsidRPr="00CA5AB0">
        <w:rPr>
          <w:rFonts w:eastAsia="Times New Roman"/>
          <w:lang w:val="en-US" w:eastAsia="sv-SE"/>
          <w:rPrChange w:id="69" w:author="Sandor Belak" w:date="2020-03-11T17:56:00Z">
            <w:rPr>
              <w:rFonts w:eastAsia="Times New Roman"/>
              <w:lang w:val="sv-SE" w:eastAsia="sv-SE"/>
            </w:rPr>
          </w:rPrChange>
        </w:rPr>
        <w:t>s</w:t>
      </w:r>
      <w:r w:rsidRPr="00CA5AB0">
        <w:rPr>
          <w:rFonts w:eastAsia="Times New Roman"/>
          <w:lang w:val="en-US" w:eastAsia="sv-SE"/>
          <w:rPrChange w:id="70" w:author="Sandor Belak" w:date="2020-03-11T17:56:00Z">
            <w:rPr>
              <w:rFonts w:eastAsia="Times New Roman"/>
              <w:lang w:val="sv-SE" w:eastAsia="sv-SE"/>
            </w:rPr>
          </w:rPrChange>
        </w:rPr>
        <w:t>ation</w:t>
      </w:r>
      <w:proofErr w:type="spellEnd"/>
      <w:r w:rsidRPr="00CA5AB0">
        <w:rPr>
          <w:rFonts w:eastAsia="Times New Roman"/>
          <w:lang w:val="en-US" w:eastAsia="sv-SE"/>
          <w:rPrChange w:id="71" w:author="Sandor Belak" w:date="2020-03-11T17:56:00Z">
            <w:rPr>
              <w:rFonts w:eastAsia="Times New Roman"/>
              <w:lang w:val="sv-SE" w:eastAsia="sv-SE"/>
            </w:rPr>
          </w:rPrChange>
        </w:rPr>
        <w:t>-time of fl</w:t>
      </w:r>
      <w:ins w:id="72" w:author="Brian Willett" w:date="2020-03-09T09:42:00Z">
        <w:r w:rsidR="00C4741A" w:rsidRPr="00CA5AB0">
          <w:rPr>
            <w:rFonts w:eastAsia="Times New Roman"/>
            <w:lang w:val="en-US" w:eastAsia="sv-SE"/>
            <w:rPrChange w:id="73" w:author="Sandor Belak" w:date="2020-03-11T17:56:00Z">
              <w:rPr>
                <w:rFonts w:eastAsia="Times New Roman"/>
                <w:lang w:val="sv-SE" w:eastAsia="sv-SE"/>
              </w:rPr>
            </w:rPrChange>
          </w:rPr>
          <w:t>i</w:t>
        </w:r>
      </w:ins>
      <w:r w:rsidRPr="00CA5AB0">
        <w:rPr>
          <w:rFonts w:eastAsia="Times New Roman"/>
          <w:lang w:val="en-US" w:eastAsia="sv-SE"/>
          <w:rPrChange w:id="74" w:author="Sandor Belak" w:date="2020-03-11T17:56:00Z">
            <w:rPr>
              <w:rFonts w:eastAsia="Times New Roman"/>
              <w:lang w:val="sv-SE" w:eastAsia="sv-SE"/>
            </w:rPr>
          </w:rPrChange>
        </w:rPr>
        <w:t xml:space="preserve">ght mass spectrometry </w:t>
      </w:r>
    </w:p>
    <w:p w14:paraId="41055FC1" w14:textId="77777777" w:rsidR="008B08A6" w:rsidRPr="00137BDB" w:rsidRDefault="005D16C3" w:rsidP="00B34E3A">
      <w:pPr>
        <w:pStyle w:val="11Para"/>
        <w:rPr>
          <w:lang w:val="en-IE"/>
        </w:rPr>
      </w:pPr>
      <w:r w:rsidRPr="00137BDB">
        <w:rPr>
          <w:lang w:val="en-IE"/>
        </w:rPr>
        <w:t xml:space="preserve">Technological advances have enabled the microarray platform to achieve </w:t>
      </w:r>
      <w:proofErr w:type="gramStart"/>
      <w:r w:rsidRPr="00137BDB">
        <w:rPr>
          <w:lang w:val="en-IE"/>
        </w:rPr>
        <w:t>sufficient</w:t>
      </w:r>
      <w:proofErr w:type="gramEnd"/>
      <w:r w:rsidRPr="00137BDB">
        <w:rPr>
          <w:lang w:val="en-IE"/>
        </w:rPr>
        <w:t xml:space="preserve"> standardisation and method validation as well as efficient probe printing, liquid handling and signal visualisation. Some major challenges from using protein microarrays in routine diagnostics are the need for highly specific antibodies to prevent false-positive results and the need to produce large numbers of antibodies in a high throughput fashion</w:t>
      </w:r>
      <w:r w:rsidR="008B08A6" w:rsidRPr="00137BDB">
        <w:rPr>
          <w:lang w:val="en-IE"/>
        </w:rPr>
        <w:t xml:space="preserve"> (</w:t>
      </w:r>
      <w:proofErr w:type="spellStart"/>
      <w:r w:rsidR="008B08A6" w:rsidRPr="00137BDB">
        <w:rPr>
          <w:lang w:val="en-IE"/>
        </w:rPr>
        <w:t>Sutandy</w:t>
      </w:r>
      <w:proofErr w:type="spellEnd"/>
      <w:r w:rsidR="008B08A6" w:rsidRPr="00137BDB">
        <w:rPr>
          <w:lang w:val="en-IE"/>
        </w:rPr>
        <w:t xml:space="preserve"> </w:t>
      </w:r>
      <w:r w:rsidR="008B08A6" w:rsidRPr="00137BDB">
        <w:rPr>
          <w:i/>
          <w:lang w:val="en-IE"/>
        </w:rPr>
        <w:t>et al</w:t>
      </w:r>
      <w:r w:rsidR="008B08A6" w:rsidRPr="00137BDB">
        <w:rPr>
          <w:lang w:val="en-IE"/>
        </w:rPr>
        <w:t xml:space="preserve">., 2013). </w:t>
      </w:r>
    </w:p>
    <w:p w14:paraId="3133BF4A" w14:textId="77777777" w:rsidR="005D16C3" w:rsidRPr="00137BDB" w:rsidRDefault="005D16C3" w:rsidP="00B34E3A">
      <w:pPr>
        <w:pStyle w:val="1"/>
        <w:rPr>
          <w:lang w:val="en-IE"/>
        </w:rPr>
      </w:pPr>
      <w:r w:rsidRPr="00137BDB">
        <w:rPr>
          <w:lang w:val="en-IE"/>
        </w:rPr>
        <w:t>2.</w:t>
      </w:r>
      <w:r w:rsidRPr="00137BDB">
        <w:rPr>
          <w:lang w:val="en-IE"/>
        </w:rPr>
        <w:tab/>
        <w:t>Bead-based arrays</w:t>
      </w:r>
    </w:p>
    <w:p w14:paraId="4130652F" w14:textId="6E6FFADF" w:rsidR="005D16C3" w:rsidRPr="00137BDB" w:rsidRDefault="005D16C3" w:rsidP="00730D1E">
      <w:pPr>
        <w:pStyle w:val="para1"/>
        <w:rPr>
          <w:rFonts w:ascii="Ottawa" w:hAnsi="Ottawa"/>
          <w:b/>
          <w:bCs/>
          <w:sz w:val="22"/>
          <w:szCs w:val="22"/>
          <w:lang w:val="en-IE"/>
        </w:rPr>
      </w:pPr>
      <w:r w:rsidRPr="00137BDB">
        <w:rPr>
          <w:lang w:val="en-IE"/>
        </w:rPr>
        <w:t>Bead-based arrays and cytometric bead arrays are variants of probe-based assays that provide the opportunities for multianalyte profiling targeting nucleic acids</w:t>
      </w:r>
      <w:r w:rsidR="00667804" w:rsidRPr="00137BDB">
        <w:rPr>
          <w:lang w:val="en-IE"/>
        </w:rPr>
        <w:t>,</w:t>
      </w:r>
      <w:r w:rsidR="00D24559" w:rsidRPr="00137BDB">
        <w:rPr>
          <w:lang w:val="en-IE"/>
        </w:rPr>
        <w:t xml:space="preserve"> antigens </w:t>
      </w:r>
      <w:r w:rsidRPr="00137BDB">
        <w:rPr>
          <w:lang w:val="en-IE"/>
        </w:rPr>
        <w:t>or antibodies (Christopher-</w:t>
      </w:r>
      <w:proofErr w:type="spellStart"/>
      <w:r w:rsidRPr="00137BDB">
        <w:rPr>
          <w:lang w:val="en-IE"/>
        </w:rPr>
        <w:t>Hennings</w:t>
      </w:r>
      <w:proofErr w:type="spellEnd"/>
      <w:r w:rsidRPr="00137BDB">
        <w:rPr>
          <w:lang w:val="en-IE"/>
        </w:rPr>
        <w:t xml:space="preserve"> </w:t>
      </w:r>
      <w:r w:rsidRPr="00137BDB">
        <w:rPr>
          <w:i/>
          <w:lang w:val="en-IE"/>
        </w:rPr>
        <w:t>et al.,</w:t>
      </w:r>
      <w:r w:rsidRPr="00137BDB">
        <w:rPr>
          <w:lang w:val="en-IE"/>
        </w:rPr>
        <w:t xml:space="preserve"> 2013). In the technique, pathogen-specific nucleic acid, antigen or antibody is covalently linked to microsphere beads. </w:t>
      </w:r>
      <w:r w:rsidRPr="003A5A7E">
        <w:rPr>
          <w:strike/>
          <w:highlight w:val="yellow"/>
          <w:lang w:val="en-IE"/>
        </w:rPr>
        <w:t>These probes are used to trap PCR amplicons, produced using biotinylated primers, or the pathogen-specific antibodies. After the binding of the ligand, a fluorescence marker is added to attach to the biotinylated PCR product, or the biotinylated secondary antibody, and the fluorescence is measured. One distinct</w:t>
      </w:r>
      <w:r w:rsidR="003A5A7E" w:rsidRPr="003A5A7E">
        <w:rPr>
          <w:strike/>
          <w:highlight w:val="yellow"/>
          <w:lang w:val="en-IE"/>
        </w:rPr>
        <w:t xml:space="preserve"> </w:t>
      </w:r>
      <w:proofErr w:type="gramStart"/>
      <w:r w:rsidR="005142AA" w:rsidRPr="003A5A7E">
        <w:rPr>
          <w:highlight w:val="yellow"/>
          <w:u w:val="double"/>
          <w:lang w:val="en-IE"/>
        </w:rPr>
        <w:t>An</w:t>
      </w:r>
      <w:proofErr w:type="gramEnd"/>
      <w:r w:rsidRPr="00137BDB">
        <w:rPr>
          <w:lang w:val="en-IE"/>
        </w:rPr>
        <w:t xml:space="preserve"> advantage of the technology is its multiplex capability </w:t>
      </w:r>
      <w:r w:rsidRPr="003A5A7E">
        <w:rPr>
          <w:strike/>
          <w:highlight w:val="yellow"/>
          <w:lang w:val="en-IE"/>
        </w:rPr>
        <w:t>as</w:t>
      </w:r>
      <w:r w:rsidR="003A5A7E" w:rsidRPr="003A5A7E">
        <w:rPr>
          <w:strike/>
          <w:highlight w:val="yellow"/>
          <w:lang w:val="en-IE"/>
        </w:rPr>
        <w:t xml:space="preserve"> </w:t>
      </w:r>
      <w:r w:rsidR="00260A93" w:rsidRPr="003A5A7E">
        <w:rPr>
          <w:highlight w:val="yellow"/>
          <w:u w:val="double"/>
          <w:lang w:val="en-IE"/>
        </w:rPr>
        <w:t>that results from</w:t>
      </w:r>
      <w:r w:rsidRPr="00137BDB">
        <w:rPr>
          <w:lang w:val="en-IE"/>
        </w:rPr>
        <w:t xml:space="preserve"> the beads themselves hav</w:t>
      </w:r>
      <w:r w:rsidR="00792D6E">
        <w:rPr>
          <w:lang w:val="en-IE"/>
        </w:rPr>
        <w:t>ing</w:t>
      </w:r>
      <w:r w:rsidRPr="00137BDB">
        <w:rPr>
          <w:lang w:val="en-IE"/>
        </w:rPr>
        <w:t xml:space="preserve"> a </w:t>
      </w:r>
      <w:r w:rsidR="006134F9" w:rsidRPr="00137BDB">
        <w:rPr>
          <w:lang w:val="en-IE"/>
        </w:rPr>
        <w:t>fluorescent</w:t>
      </w:r>
      <w:r w:rsidRPr="00137BDB">
        <w:rPr>
          <w:lang w:val="en-IE"/>
        </w:rPr>
        <w:t xml:space="preserve"> signature (such that </w:t>
      </w:r>
      <w:r w:rsidRPr="003A5A7E">
        <w:rPr>
          <w:strike/>
          <w:highlight w:val="yellow"/>
          <w:lang w:val="en-IE"/>
        </w:rPr>
        <w:t>users can select which</w:t>
      </w:r>
      <w:r w:rsidR="00742EC6">
        <w:rPr>
          <w:strike/>
          <w:highlight w:val="yellow"/>
          <w:lang w:val="en-IE"/>
        </w:rPr>
        <w:t xml:space="preserve"> </w:t>
      </w:r>
      <w:r w:rsidR="002F54B5" w:rsidRPr="00742EC6">
        <w:rPr>
          <w:highlight w:val="yellow"/>
          <w:u w:val="double"/>
          <w:lang w:val="en-IE"/>
        </w:rPr>
        <w:t>each</w:t>
      </w:r>
      <w:r w:rsidRPr="00137BDB">
        <w:rPr>
          <w:lang w:val="en-IE"/>
        </w:rPr>
        <w:t xml:space="preserve"> bead </w:t>
      </w:r>
      <w:r w:rsidRPr="003A5A7E">
        <w:rPr>
          <w:strike/>
          <w:highlight w:val="yellow"/>
          <w:lang w:val="en-IE"/>
        </w:rPr>
        <w:t>types they couple to which</w:t>
      </w:r>
      <w:r w:rsidRPr="00742EC6">
        <w:rPr>
          <w:strike/>
          <w:highlight w:val="yellow"/>
          <w:lang w:val="en-IE"/>
        </w:rPr>
        <w:t xml:space="preserve"> </w:t>
      </w:r>
      <w:r w:rsidR="00A66442" w:rsidRPr="003A5A7E">
        <w:rPr>
          <w:highlight w:val="yellow"/>
          <w:u w:val="double"/>
          <w:lang w:val="en-IE"/>
        </w:rPr>
        <w:t>can carry a specific</w:t>
      </w:r>
      <w:r w:rsidR="00A66442">
        <w:rPr>
          <w:lang w:val="en-IE"/>
        </w:rPr>
        <w:t xml:space="preserve"> </w:t>
      </w:r>
      <w:r w:rsidRPr="00137BDB">
        <w:rPr>
          <w:lang w:val="en-IE"/>
        </w:rPr>
        <w:t>probe</w:t>
      </w:r>
      <w:r w:rsidRPr="003A5A7E">
        <w:rPr>
          <w:strike/>
          <w:highlight w:val="yellow"/>
          <w:lang w:val="en-IE"/>
        </w:rPr>
        <w:t>s</w:t>
      </w:r>
      <w:r w:rsidRPr="00137BDB">
        <w:rPr>
          <w:lang w:val="en-IE"/>
        </w:rPr>
        <w:t xml:space="preserve">). Bead-based assays are increasingly being used in multiple pathogen detection tests to look for the nucleic acids of several pathogens </w:t>
      </w:r>
      <w:r w:rsidRPr="003A5A7E">
        <w:rPr>
          <w:strike/>
          <w:highlight w:val="yellow"/>
          <w:lang w:val="en-IE"/>
        </w:rPr>
        <w:t>in a single sample</w:t>
      </w:r>
      <w:r w:rsidRPr="00137BDB">
        <w:rPr>
          <w:lang w:val="en-IE"/>
        </w:rPr>
        <w:t xml:space="preserve"> (Boyd </w:t>
      </w:r>
      <w:r w:rsidRPr="00137BDB">
        <w:rPr>
          <w:i/>
          <w:lang w:val="en-IE"/>
        </w:rPr>
        <w:t>et al.,</w:t>
      </w:r>
      <w:r w:rsidRPr="00137BDB">
        <w:rPr>
          <w:lang w:val="en-IE"/>
        </w:rPr>
        <w:t xml:space="preserve"> 2015) or antibodies to different pathogens in a single </w:t>
      </w:r>
      <w:r w:rsidRPr="003A5A7E">
        <w:rPr>
          <w:strike/>
          <w:highlight w:val="yellow"/>
          <w:lang w:val="en-IE"/>
        </w:rPr>
        <w:t>serum</w:t>
      </w:r>
      <w:r w:rsidRPr="003A5A7E">
        <w:rPr>
          <w:strike/>
          <w:lang w:val="en-IE"/>
        </w:rPr>
        <w:t xml:space="preserve"> </w:t>
      </w:r>
      <w:r w:rsidRPr="00137BDB">
        <w:rPr>
          <w:lang w:val="en-IE"/>
        </w:rPr>
        <w:t>sample (Sánchez</w:t>
      </w:r>
      <w:r w:rsidRPr="00137BDB">
        <w:rPr>
          <w:rFonts w:ascii="Cambria Math" w:hAnsi="Cambria Math" w:cs="Cambria Math"/>
          <w:lang w:val="en-IE"/>
        </w:rPr>
        <w:t>‐</w:t>
      </w:r>
      <w:r w:rsidRPr="00137BDB">
        <w:rPr>
          <w:lang w:val="en-IE"/>
        </w:rPr>
        <w:t xml:space="preserve">Matamoros </w:t>
      </w:r>
      <w:r w:rsidRPr="00137BDB">
        <w:rPr>
          <w:i/>
          <w:lang w:val="en-IE"/>
        </w:rPr>
        <w:t>et al.,</w:t>
      </w:r>
      <w:r w:rsidRPr="00137BDB">
        <w:rPr>
          <w:lang w:val="en-IE"/>
        </w:rPr>
        <w:t xml:space="preserve"> 2016). If there is a requirement for testing </w:t>
      </w:r>
      <w:proofErr w:type="gramStart"/>
      <w:r w:rsidRPr="003A5A7E">
        <w:rPr>
          <w:strike/>
          <w:highlight w:val="yellow"/>
          <w:lang w:val="en-IE"/>
        </w:rPr>
        <w:t>a large number of</w:t>
      </w:r>
      <w:proofErr w:type="gramEnd"/>
      <w:r w:rsidR="003A5A7E" w:rsidRPr="003A5A7E">
        <w:rPr>
          <w:strike/>
          <w:highlight w:val="yellow"/>
          <w:lang w:val="en-IE"/>
        </w:rPr>
        <w:t xml:space="preserve"> </w:t>
      </w:r>
      <w:r w:rsidR="00442B59" w:rsidRPr="003A5A7E">
        <w:rPr>
          <w:highlight w:val="yellow"/>
          <w:u w:val="double"/>
          <w:lang w:val="en-IE"/>
        </w:rPr>
        <w:t>many</w:t>
      </w:r>
      <w:r w:rsidRPr="00137BDB">
        <w:rPr>
          <w:lang w:val="en-IE"/>
        </w:rPr>
        <w:t xml:space="preserve"> serum samples for a </w:t>
      </w:r>
      <w:r w:rsidRPr="003A5A7E">
        <w:rPr>
          <w:strike/>
          <w:highlight w:val="yellow"/>
          <w:lang w:val="en-IE"/>
        </w:rPr>
        <w:t>regular</w:t>
      </w:r>
      <w:r w:rsidRPr="003A5A7E">
        <w:rPr>
          <w:strike/>
          <w:lang w:val="en-IE"/>
        </w:rPr>
        <w:t xml:space="preserve"> </w:t>
      </w:r>
      <w:r w:rsidRPr="00137BDB">
        <w:rPr>
          <w:lang w:val="en-IE"/>
        </w:rPr>
        <w:t>panel of diseases (</w:t>
      </w:r>
      <w:r w:rsidRPr="003A5A7E">
        <w:rPr>
          <w:strike/>
          <w:highlight w:val="yellow"/>
          <w:lang w:val="en-IE"/>
        </w:rPr>
        <w:t>i.e. a number of</w:t>
      </w:r>
      <w:r w:rsidRPr="003A5A7E">
        <w:rPr>
          <w:highlight w:val="yellow"/>
          <w:lang w:val="en-IE"/>
        </w:rPr>
        <w:t xml:space="preserve"> </w:t>
      </w:r>
      <w:r w:rsidR="0064371F" w:rsidRPr="003A5A7E">
        <w:rPr>
          <w:highlight w:val="yellow"/>
          <w:u w:val="double"/>
          <w:lang w:val="en-IE"/>
        </w:rPr>
        <w:t>e.g. several</w:t>
      </w:r>
      <w:r w:rsidR="0064371F">
        <w:rPr>
          <w:lang w:val="en-IE"/>
        </w:rPr>
        <w:t xml:space="preserve"> </w:t>
      </w:r>
      <w:r w:rsidRPr="00137BDB">
        <w:rPr>
          <w:lang w:val="en-IE"/>
        </w:rPr>
        <w:t xml:space="preserve">different antigens), including the possibility of multiple antigens per disease, then multiplex </w:t>
      </w:r>
      <w:r w:rsidR="00F73F9B" w:rsidRPr="00137BDB">
        <w:rPr>
          <w:lang w:val="en-IE"/>
        </w:rPr>
        <w:t>bead-</w:t>
      </w:r>
      <w:r w:rsidRPr="00137BDB">
        <w:rPr>
          <w:lang w:val="en-IE"/>
        </w:rPr>
        <w:t xml:space="preserve">based arrays </w:t>
      </w:r>
      <w:r w:rsidRPr="003A5A7E">
        <w:rPr>
          <w:strike/>
          <w:highlight w:val="yellow"/>
          <w:lang w:val="en-IE"/>
        </w:rPr>
        <w:t>can</w:t>
      </w:r>
      <w:r w:rsidRPr="003A5A7E">
        <w:rPr>
          <w:strike/>
          <w:lang w:val="en-IE"/>
        </w:rPr>
        <w:t xml:space="preserve"> </w:t>
      </w:r>
      <w:r w:rsidRPr="00137BDB">
        <w:rPr>
          <w:lang w:val="en-IE"/>
        </w:rPr>
        <w:t xml:space="preserve">offer an </w:t>
      </w:r>
      <w:r w:rsidR="00F73F9B" w:rsidRPr="00137BDB">
        <w:rPr>
          <w:lang w:val="en-IE"/>
        </w:rPr>
        <w:t>efficient</w:t>
      </w:r>
      <w:r w:rsidRPr="00137BDB">
        <w:rPr>
          <w:lang w:val="en-IE"/>
        </w:rPr>
        <w:t xml:space="preserve"> means for this.</w:t>
      </w:r>
      <w:r w:rsidR="002B4A08" w:rsidRPr="00137BDB">
        <w:rPr>
          <w:lang w:val="en-IE"/>
        </w:rPr>
        <w:t xml:space="preserve"> </w:t>
      </w:r>
      <w:r w:rsidR="003A2E8A">
        <w:rPr>
          <w:lang w:val="en-IE"/>
        </w:rPr>
        <w:t>R</w:t>
      </w:r>
      <w:r w:rsidR="002B4A08" w:rsidRPr="00137BDB">
        <w:rPr>
          <w:lang w:val="en-IE"/>
        </w:rPr>
        <w:t>ecent example</w:t>
      </w:r>
      <w:r w:rsidR="003A2E8A" w:rsidRPr="003A5A7E">
        <w:rPr>
          <w:highlight w:val="yellow"/>
          <w:u w:val="double"/>
          <w:lang w:val="en-IE"/>
        </w:rPr>
        <w:t>s</w:t>
      </w:r>
      <w:r w:rsidR="002B4A08" w:rsidRPr="00137BDB">
        <w:rPr>
          <w:lang w:val="en-IE"/>
        </w:rPr>
        <w:t xml:space="preserve"> exploiting the </w:t>
      </w:r>
      <w:r w:rsidR="002B4A08" w:rsidRPr="00137BDB">
        <w:rPr>
          <w:lang w:val="en-IE"/>
        </w:rPr>
        <w:lastRenderedPageBreak/>
        <w:t xml:space="preserve">multiplex capability of this technology </w:t>
      </w:r>
      <w:r w:rsidR="002B4A08" w:rsidRPr="00742EC6">
        <w:rPr>
          <w:strike/>
          <w:highlight w:val="yellow"/>
          <w:lang w:val="en-IE"/>
        </w:rPr>
        <w:t>is</w:t>
      </w:r>
      <w:r w:rsidR="003A5A7E" w:rsidRPr="00742EC6">
        <w:rPr>
          <w:strike/>
          <w:highlight w:val="yellow"/>
          <w:lang w:val="en-IE"/>
        </w:rPr>
        <w:t xml:space="preserve"> </w:t>
      </w:r>
      <w:r w:rsidR="00F868D1" w:rsidRPr="00742EC6">
        <w:rPr>
          <w:highlight w:val="yellow"/>
          <w:u w:val="double"/>
          <w:lang w:val="en-IE"/>
        </w:rPr>
        <w:t>are</w:t>
      </w:r>
      <w:r w:rsidR="002B4A08" w:rsidRPr="00137BDB">
        <w:rPr>
          <w:lang w:val="en-IE"/>
        </w:rPr>
        <w:t xml:space="preserve"> the application </w:t>
      </w:r>
      <w:r w:rsidR="007A3C78">
        <w:rPr>
          <w:lang w:val="en-IE"/>
        </w:rPr>
        <w:t xml:space="preserve">to </w:t>
      </w:r>
      <w:r w:rsidR="005D57E8" w:rsidRPr="00137BDB">
        <w:rPr>
          <w:lang w:val="en-IE"/>
        </w:rPr>
        <w:t xml:space="preserve">genotyping of African </w:t>
      </w:r>
      <w:r w:rsidR="00E42DC0" w:rsidRPr="00137BDB">
        <w:rPr>
          <w:lang w:val="en-IE"/>
        </w:rPr>
        <w:t xml:space="preserve">swine fever </w:t>
      </w:r>
      <w:r w:rsidR="005D57E8" w:rsidRPr="00137BDB">
        <w:rPr>
          <w:lang w:val="en-IE"/>
        </w:rPr>
        <w:t xml:space="preserve">virus (LeBlanc </w:t>
      </w:r>
      <w:r w:rsidR="005D57E8" w:rsidRPr="00137BDB">
        <w:rPr>
          <w:i/>
          <w:lang w:val="en-IE"/>
        </w:rPr>
        <w:t>et al</w:t>
      </w:r>
      <w:r w:rsidR="005D57E8" w:rsidRPr="00137BDB">
        <w:rPr>
          <w:lang w:val="en-IE"/>
        </w:rPr>
        <w:t>.</w:t>
      </w:r>
      <w:r w:rsidR="005162B3" w:rsidRPr="00137BDB">
        <w:rPr>
          <w:lang w:val="en-IE"/>
        </w:rPr>
        <w:t xml:space="preserve">, </w:t>
      </w:r>
      <w:r w:rsidR="005D57E8" w:rsidRPr="00137BDB">
        <w:rPr>
          <w:lang w:val="en-IE"/>
        </w:rPr>
        <w:t xml:space="preserve">2013) </w:t>
      </w:r>
      <w:r w:rsidR="005D57E8" w:rsidRPr="003A5A7E">
        <w:rPr>
          <w:strike/>
          <w:highlight w:val="yellow"/>
          <w:lang w:val="en-IE"/>
        </w:rPr>
        <w:t xml:space="preserve">or </w:t>
      </w:r>
      <w:r w:rsidR="002B4A08" w:rsidRPr="003A5A7E">
        <w:rPr>
          <w:strike/>
          <w:highlight w:val="yellow"/>
          <w:lang w:val="en-IE"/>
        </w:rPr>
        <w:t>for</w:t>
      </w:r>
      <w:r w:rsidR="003A5A7E" w:rsidRPr="003A5A7E">
        <w:rPr>
          <w:strike/>
          <w:highlight w:val="yellow"/>
          <w:lang w:val="en-IE"/>
        </w:rPr>
        <w:t xml:space="preserve"> </w:t>
      </w:r>
      <w:r w:rsidR="00E020FC" w:rsidRPr="003A5A7E">
        <w:rPr>
          <w:highlight w:val="yellow"/>
          <w:u w:val="double"/>
          <w:lang w:val="en-IE"/>
        </w:rPr>
        <w:t>and</w:t>
      </w:r>
      <w:r w:rsidR="002B4A08" w:rsidRPr="00137BDB">
        <w:rPr>
          <w:lang w:val="en-IE"/>
        </w:rPr>
        <w:t xml:space="preserve"> </w:t>
      </w:r>
      <w:r w:rsidRPr="00137BDB">
        <w:rPr>
          <w:lang w:val="en-IE"/>
        </w:rPr>
        <w:t>DIVA (differentiation between vaccinated and infected animals) test</w:t>
      </w:r>
      <w:r w:rsidR="002B4A08" w:rsidRPr="00137BDB">
        <w:rPr>
          <w:lang w:val="en-IE"/>
        </w:rPr>
        <w:t xml:space="preserve"> </w:t>
      </w:r>
      <w:r w:rsidRPr="00137BDB">
        <w:rPr>
          <w:lang w:val="en-IE"/>
        </w:rPr>
        <w:t xml:space="preserve">for FMD (Chen </w:t>
      </w:r>
      <w:r w:rsidRPr="00137BDB">
        <w:rPr>
          <w:i/>
          <w:lang w:val="en-IE"/>
        </w:rPr>
        <w:t>et al.,</w:t>
      </w:r>
      <w:r w:rsidRPr="00137BDB">
        <w:rPr>
          <w:lang w:val="en-IE"/>
        </w:rPr>
        <w:t xml:space="preserve"> 2016).</w:t>
      </w:r>
    </w:p>
    <w:p w14:paraId="78A6A293" w14:textId="77777777" w:rsidR="005D16C3" w:rsidRPr="00137BDB" w:rsidRDefault="005D16C3" w:rsidP="00730D1E">
      <w:pPr>
        <w:pStyle w:val="1"/>
        <w:rPr>
          <w:lang w:val="en-IE"/>
        </w:rPr>
      </w:pPr>
      <w:r w:rsidRPr="00137BDB">
        <w:rPr>
          <w:lang w:val="en-IE"/>
        </w:rPr>
        <w:t>3.</w:t>
      </w:r>
      <w:r w:rsidRPr="00137BDB">
        <w:rPr>
          <w:lang w:val="en-IE"/>
        </w:rPr>
        <w:tab/>
        <w:t>Biosensors</w:t>
      </w:r>
    </w:p>
    <w:p w14:paraId="2BB7CDD3" w14:textId="7A6AA197" w:rsidR="005D16C3" w:rsidRPr="00137BDB" w:rsidRDefault="00B22C5B" w:rsidP="00730D1E">
      <w:pPr>
        <w:pStyle w:val="para1"/>
        <w:rPr>
          <w:lang w:val="en-IE"/>
        </w:rPr>
      </w:pPr>
      <w:proofErr w:type="gramStart"/>
      <w:r>
        <w:rPr>
          <w:lang w:val="en-IE"/>
        </w:rPr>
        <w:t>B</w:t>
      </w:r>
      <w:r w:rsidR="005D16C3" w:rsidRPr="00137BDB">
        <w:rPr>
          <w:lang w:val="en-IE"/>
        </w:rPr>
        <w:t>iosensor</w:t>
      </w:r>
      <w:r w:rsidRPr="003A5A7E">
        <w:rPr>
          <w:highlight w:val="yellow"/>
          <w:u w:val="double"/>
          <w:lang w:val="en-IE"/>
        </w:rPr>
        <w:t>s</w:t>
      </w:r>
      <w:r w:rsidR="005D16C3" w:rsidRPr="00137BDB">
        <w:rPr>
          <w:lang w:val="en-IE"/>
        </w:rPr>
        <w:t xml:space="preserve"> </w:t>
      </w:r>
      <w:r w:rsidR="005D16C3" w:rsidRPr="003A5A7E">
        <w:rPr>
          <w:strike/>
          <w:highlight w:val="yellow"/>
          <w:lang w:val="en-IE"/>
        </w:rPr>
        <w:t>technology,</w:t>
      </w:r>
      <w:proofErr w:type="gramEnd"/>
      <w:r w:rsidR="00B2272C" w:rsidRPr="0038493B">
        <w:rPr>
          <w:strike/>
          <w:highlight w:val="yellow"/>
          <w:lang w:val="en-IE"/>
        </w:rPr>
        <w:t xml:space="preserve"> </w:t>
      </w:r>
      <w:r w:rsidR="00B2272C" w:rsidRPr="003A5A7E">
        <w:rPr>
          <w:highlight w:val="yellow"/>
          <w:u w:val="double"/>
          <w:lang w:val="en-IE"/>
        </w:rPr>
        <w:t>use</w:t>
      </w:r>
      <w:r w:rsidR="005D16C3" w:rsidRPr="00137BDB">
        <w:rPr>
          <w:lang w:val="en-IE"/>
        </w:rPr>
        <w:t xml:space="preserve"> an immobilised biosensing element (DNA, RNA, antigen/antibodies or glycans), also known as a bioreceptor, </w:t>
      </w:r>
      <w:r w:rsidR="005D16C3" w:rsidRPr="003A5A7E">
        <w:rPr>
          <w:strike/>
          <w:highlight w:val="yellow"/>
          <w:lang w:val="en-IE"/>
        </w:rPr>
        <w:t>is used</w:t>
      </w:r>
      <w:r w:rsidR="005D16C3" w:rsidRPr="00137BDB">
        <w:rPr>
          <w:lang w:val="en-IE"/>
        </w:rPr>
        <w:t xml:space="preserve"> to recognise a characteristic biomarker of the pathogen. The resulting biochemical interaction between the biomarker and the bioreceptor is converted into a measurable signal by the transductor and displayed (</w:t>
      </w:r>
      <w:proofErr w:type="spellStart"/>
      <w:r w:rsidR="005D16C3" w:rsidRPr="00137BDB">
        <w:rPr>
          <w:lang w:val="en-IE"/>
        </w:rPr>
        <w:t>Vidic</w:t>
      </w:r>
      <w:proofErr w:type="spellEnd"/>
      <w:r w:rsidR="005D16C3" w:rsidRPr="00137BDB">
        <w:rPr>
          <w:lang w:val="en-IE"/>
        </w:rPr>
        <w:t xml:space="preserve"> </w:t>
      </w:r>
      <w:r w:rsidR="005D16C3" w:rsidRPr="00137BDB">
        <w:rPr>
          <w:i/>
          <w:lang w:val="en-IE"/>
        </w:rPr>
        <w:t>et al.,</w:t>
      </w:r>
      <w:r w:rsidR="005D16C3" w:rsidRPr="00137BDB">
        <w:rPr>
          <w:lang w:val="en-IE"/>
        </w:rPr>
        <w:t xml:space="preserve"> 2017). Biosensing is based on optical electrochemical and mass-based transduction methods (</w:t>
      </w:r>
      <w:proofErr w:type="spellStart"/>
      <w:r w:rsidR="005D16C3" w:rsidRPr="00137BDB">
        <w:rPr>
          <w:lang w:val="en-IE"/>
        </w:rPr>
        <w:t>Alahi</w:t>
      </w:r>
      <w:proofErr w:type="spellEnd"/>
      <w:r w:rsidR="005D16C3" w:rsidRPr="00137BDB">
        <w:rPr>
          <w:lang w:val="en-IE"/>
        </w:rPr>
        <w:t xml:space="preserve"> &amp; Mukhopadhyay, 2017). This approach has been used for influenza A antigen detection (</w:t>
      </w:r>
      <w:proofErr w:type="spellStart"/>
      <w:r w:rsidR="005D16C3" w:rsidRPr="00137BDB">
        <w:rPr>
          <w:lang w:val="en-IE"/>
        </w:rPr>
        <w:t>Hideshima</w:t>
      </w:r>
      <w:proofErr w:type="spellEnd"/>
      <w:r w:rsidR="005D16C3" w:rsidRPr="00137BDB">
        <w:rPr>
          <w:lang w:val="en-IE"/>
        </w:rPr>
        <w:t xml:space="preserve"> </w:t>
      </w:r>
      <w:r w:rsidR="005D16C3" w:rsidRPr="00137BDB">
        <w:rPr>
          <w:i/>
          <w:lang w:val="en-IE"/>
        </w:rPr>
        <w:t>et al.,</w:t>
      </w:r>
      <w:r w:rsidR="005D16C3" w:rsidRPr="00137BDB">
        <w:rPr>
          <w:lang w:val="en-IE"/>
        </w:rPr>
        <w:t xml:space="preserve"> 2013; Lee </w:t>
      </w:r>
      <w:r w:rsidR="005D16C3" w:rsidRPr="00137BDB">
        <w:rPr>
          <w:i/>
          <w:lang w:val="en-IE"/>
        </w:rPr>
        <w:t>et al.,</w:t>
      </w:r>
      <w:r w:rsidR="005D16C3" w:rsidRPr="00137BDB">
        <w:rPr>
          <w:lang w:val="en-IE"/>
        </w:rPr>
        <w:t xml:space="preserve"> 2013), and the detection of antibodies to </w:t>
      </w:r>
      <w:r w:rsidR="005D16C3" w:rsidRPr="00137BDB">
        <w:rPr>
          <w:i/>
          <w:lang w:val="en-IE"/>
        </w:rPr>
        <w:t xml:space="preserve">Mycoplasma </w:t>
      </w:r>
      <w:proofErr w:type="spellStart"/>
      <w:r w:rsidR="005D16C3" w:rsidRPr="00137BDB">
        <w:rPr>
          <w:i/>
          <w:lang w:val="en-IE"/>
        </w:rPr>
        <w:t>bovis</w:t>
      </w:r>
      <w:proofErr w:type="spellEnd"/>
      <w:r w:rsidR="005D16C3" w:rsidRPr="00137BDB">
        <w:rPr>
          <w:lang w:val="en-IE"/>
        </w:rPr>
        <w:t xml:space="preserve"> (Fu </w:t>
      </w:r>
      <w:r w:rsidR="005D16C3" w:rsidRPr="00137BDB">
        <w:rPr>
          <w:i/>
          <w:lang w:val="en-IE"/>
        </w:rPr>
        <w:t>et al.,</w:t>
      </w:r>
      <w:r w:rsidR="005D16C3" w:rsidRPr="00137BDB">
        <w:rPr>
          <w:lang w:val="en-IE"/>
        </w:rPr>
        <w:t xml:space="preserve"> 2014).</w:t>
      </w:r>
    </w:p>
    <w:p w14:paraId="455FEB33" w14:textId="4A43A188" w:rsidR="005D16C3" w:rsidRPr="00137BDB" w:rsidRDefault="005D16C3" w:rsidP="00730D1E">
      <w:pPr>
        <w:pStyle w:val="1"/>
        <w:rPr>
          <w:lang w:val="en-IE"/>
        </w:rPr>
      </w:pPr>
      <w:r w:rsidRPr="00137BDB">
        <w:rPr>
          <w:lang w:val="en-IE"/>
        </w:rPr>
        <w:t>4.</w:t>
      </w:r>
      <w:r w:rsidRPr="00137BDB">
        <w:rPr>
          <w:lang w:val="en-IE"/>
        </w:rPr>
        <w:tab/>
        <w:t>Mass spectrometry</w:t>
      </w:r>
    </w:p>
    <w:p w14:paraId="7235E104" w14:textId="57B8BE51" w:rsidR="005D16C3" w:rsidRPr="00137BDB" w:rsidRDefault="005D16C3" w:rsidP="00B34E3A">
      <w:pPr>
        <w:pStyle w:val="para1"/>
        <w:rPr>
          <w:lang w:val="en-IE"/>
        </w:rPr>
      </w:pPr>
      <w:r w:rsidRPr="00137BDB">
        <w:rPr>
          <w:lang w:val="en-IE"/>
        </w:rPr>
        <w:t xml:space="preserve">Mass spectrometry (MS) </w:t>
      </w:r>
      <w:r w:rsidRPr="003A5A7E">
        <w:rPr>
          <w:strike/>
          <w:highlight w:val="yellow"/>
          <w:lang w:val="en-IE"/>
        </w:rPr>
        <w:t xml:space="preserve">technologies are capable of </w:t>
      </w:r>
      <w:r w:rsidR="00CB0D60" w:rsidRPr="003A5A7E">
        <w:rPr>
          <w:highlight w:val="yellow"/>
          <w:u w:val="double"/>
          <w:lang w:val="en-IE"/>
        </w:rPr>
        <w:t>can</w:t>
      </w:r>
      <w:r w:rsidR="00CB0D60">
        <w:rPr>
          <w:lang w:val="en-IE"/>
        </w:rPr>
        <w:t xml:space="preserve"> </w:t>
      </w:r>
      <w:r w:rsidRPr="00137BDB">
        <w:rPr>
          <w:lang w:val="en-IE"/>
        </w:rPr>
        <w:t xml:space="preserve">detect biomarkers present in a sample, based on their </w:t>
      </w:r>
      <w:r w:rsidR="009945E1">
        <w:rPr>
          <w:lang w:val="en-IE"/>
        </w:rPr>
        <w:t>mass</w:t>
      </w:r>
      <w:r w:rsidRPr="00137BDB">
        <w:rPr>
          <w:lang w:val="en-IE"/>
        </w:rPr>
        <w:t xml:space="preserve">. Infection with a </w:t>
      </w:r>
      <w:r w:rsidR="00F73F9B" w:rsidRPr="00137BDB">
        <w:rPr>
          <w:lang w:val="en-IE"/>
        </w:rPr>
        <w:t>microorganism</w:t>
      </w:r>
      <w:r w:rsidRPr="00137BDB">
        <w:rPr>
          <w:lang w:val="en-IE"/>
        </w:rPr>
        <w:t xml:space="preserve"> can be detected by comparing the profile of biomarkers present in a sample to a database of samples known to be positive for the organism of interest. This is the premise of diagnostic modalities including MALDI-TOF MS. This approach was used for </w:t>
      </w:r>
      <w:r w:rsidRPr="00137BDB">
        <w:rPr>
          <w:i/>
          <w:lang w:val="en-IE"/>
        </w:rPr>
        <w:t>Staphylococcus intermedius</w:t>
      </w:r>
      <w:r w:rsidRPr="00137BDB">
        <w:rPr>
          <w:lang w:val="en-IE"/>
        </w:rPr>
        <w:t xml:space="preserve"> and for the direct identification of bacteria in blood cultures (</w:t>
      </w:r>
      <w:proofErr w:type="spellStart"/>
      <w:r w:rsidRPr="00137BDB">
        <w:rPr>
          <w:lang w:val="en-IE"/>
        </w:rPr>
        <w:t>Guardabassi</w:t>
      </w:r>
      <w:proofErr w:type="spellEnd"/>
      <w:r w:rsidRPr="00137BDB">
        <w:rPr>
          <w:lang w:val="en-IE"/>
        </w:rPr>
        <w:t xml:space="preserve"> </w:t>
      </w:r>
      <w:r w:rsidRPr="00137BDB">
        <w:rPr>
          <w:i/>
          <w:lang w:val="en-IE"/>
        </w:rPr>
        <w:t>et al.,</w:t>
      </w:r>
      <w:r w:rsidRPr="00137BDB">
        <w:rPr>
          <w:lang w:val="en-IE"/>
        </w:rPr>
        <w:t xml:space="preserve"> 2017). Some approaches have also been developed to identify protein biomarkers as a means of virus identification. MALDI-TOF MS can also be used for sequencing short DNA fragments, as an alternative to conventional sequencing when high throughput automated screening for mutations is needed.</w:t>
      </w:r>
    </w:p>
    <w:p w14:paraId="3D370F4A" w14:textId="6A6BAF47" w:rsidR="00807D9C" w:rsidRPr="00137BDB" w:rsidRDefault="00807D9C" w:rsidP="00B34E3A">
      <w:pPr>
        <w:pStyle w:val="para1"/>
        <w:rPr>
          <w:lang w:val="en-IE"/>
        </w:rPr>
      </w:pPr>
      <w:r w:rsidRPr="003A5A7E">
        <w:rPr>
          <w:strike/>
          <w:highlight w:val="yellow"/>
          <w:lang w:val="en-IE"/>
        </w:rPr>
        <w:t xml:space="preserve">To achieve efficient nucleic acid analysis by MS, softer ionisation approaches based on electrospray devices or matrix carrier and laser ion sources, such as electrospray ionisation (ESI) and MALDI, are used together with improved reagents and clean-up products. </w:t>
      </w:r>
      <w:r w:rsidR="005D16C3" w:rsidRPr="003A5A7E">
        <w:rPr>
          <w:strike/>
          <w:highlight w:val="yellow"/>
          <w:lang w:val="en-IE"/>
        </w:rPr>
        <w:t xml:space="preserve">Currently </w:t>
      </w:r>
      <w:proofErr w:type="gramStart"/>
      <w:r w:rsidR="005D16C3" w:rsidRPr="003A5A7E">
        <w:rPr>
          <w:strike/>
          <w:highlight w:val="yellow"/>
          <w:lang w:val="en-IE"/>
        </w:rPr>
        <w:t>an</w:t>
      </w:r>
      <w:proofErr w:type="gramEnd"/>
      <w:r w:rsidR="005D16C3" w:rsidRPr="003A5A7E">
        <w:rPr>
          <w:strike/>
          <w:highlight w:val="yellow"/>
          <w:lang w:val="en-IE"/>
        </w:rPr>
        <w:t xml:space="preserve"> </w:t>
      </w:r>
      <w:r w:rsidR="00B01CC8" w:rsidRPr="003A5A7E">
        <w:rPr>
          <w:highlight w:val="yellow"/>
          <w:u w:val="double"/>
          <w:lang w:val="en-IE"/>
        </w:rPr>
        <w:t xml:space="preserve">One </w:t>
      </w:r>
      <w:r w:rsidR="00D739ED" w:rsidRPr="003A5A7E">
        <w:rPr>
          <w:highlight w:val="yellow"/>
          <w:u w:val="double"/>
          <w:lang w:val="en-IE"/>
        </w:rPr>
        <w:t>electro</w:t>
      </w:r>
      <w:r w:rsidR="001F00C0" w:rsidRPr="003A5A7E">
        <w:rPr>
          <w:highlight w:val="yellow"/>
          <w:u w:val="double"/>
          <w:lang w:val="en-IE"/>
        </w:rPr>
        <w:t>spra</w:t>
      </w:r>
      <w:r w:rsidR="00FB780B" w:rsidRPr="003A5A7E">
        <w:rPr>
          <w:highlight w:val="yellow"/>
          <w:u w:val="double"/>
          <w:lang w:val="en-IE"/>
        </w:rPr>
        <w:t>y</w:t>
      </w:r>
      <w:r w:rsidR="001F00C0" w:rsidRPr="003A5A7E">
        <w:rPr>
          <w:highlight w:val="yellow"/>
          <w:u w:val="double"/>
          <w:lang w:val="en-IE"/>
        </w:rPr>
        <w:t xml:space="preserve"> ionisation</w:t>
      </w:r>
      <w:r w:rsidR="001F00C0" w:rsidRPr="0038493B">
        <w:rPr>
          <w:highlight w:val="yellow"/>
          <w:u w:val="double"/>
          <w:lang w:val="en-IE"/>
        </w:rPr>
        <w:t xml:space="preserve"> </w:t>
      </w:r>
      <w:r w:rsidR="001F00C0" w:rsidRPr="003A5A7E">
        <w:rPr>
          <w:highlight w:val="yellow"/>
          <w:u w:val="double"/>
          <w:lang w:val="en-IE"/>
        </w:rPr>
        <w:t>(</w:t>
      </w:r>
      <w:r w:rsidR="005D16C3" w:rsidRPr="00137BDB">
        <w:rPr>
          <w:lang w:val="en-IE"/>
        </w:rPr>
        <w:t>ESI</w:t>
      </w:r>
      <w:r w:rsidR="001F00C0" w:rsidRPr="003A5A7E">
        <w:rPr>
          <w:u w:val="double"/>
          <w:lang w:val="en-IE"/>
        </w:rPr>
        <w:t>)</w:t>
      </w:r>
      <w:r w:rsidR="005D16C3" w:rsidRPr="00137BDB">
        <w:rPr>
          <w:lang w:val="en-IE"/>
        </w:rPr>
        <w:t xml:space="preserve">-based platform, combining the accuracy and the sensitivity of MLST </w:t>
      </w:r>
      <w:r w:rsidR="005D16C3" w:rsidRPr="003A5A7E">
        <w:rPr>
          <w:strike/>
          <w:lang w:val="en-IE"/>
        </w:rPr>
        <w:t xml:space="preserve">and </w:t>
      </w:r>
      <w:r w:rsidR="00E02CB9" w:rsidRPr="003A5A7E">
        <w:rPr>
          <w:u w:val="double"/>
          <w:lang w:val="en-IE"/>
        </w:rPr>
        <w:t>with</w:t>
      </w:r>
      <w:r w:rsidR="00E02CB9" w:rsidRPr="00137BDB">
        <w:rPr>
          <w:lang w:val="en-IE"/>
        </w:rPr>
        <w:t xml:space="preserve"> </w:t>
      </w:r>
      <w:r w:rsidR="005D16C3" w:rsidRPr="00137BDB">
        <w:rPr>
          <w:lang w:val="en-IE"/>
        </w:rPr>
        <w:t xml:space="preserve">the speed and throughput of MS, </w:t>
      </w:r>
      <w:r w:rsidR="005D16C3" w:rsidRPr="003A5A7E">
        <w:rPr>
          <w:strike/>
          <w:highlight w:val="yellow"/>
          <w:lang w:val="en-IE"/>
        </w:rPr>
        <w:t>w</w:t>
      </w:r>
      <w:r w:rsidR="003A5A7E" w:rsidRPr="003A5A7E">
        <w:rPr>
          <w:strike/>
          <w:highlight w:val="yellow"/>
          <w:lang w:val="en-IE"/>
        </w:rPr>
        <w:t xml:space="preserve">as </w:t>
      </w:r>
      <w:r w:rsidR="0088302C" w:rsidRPr="003A5A7E">
        <w:rPr>
          <w:highlight w:val="yellow"/>
          <w:u w:val="double"/>
          <w:lang w:val="en-IE"/>
        </w:rPr>
        <w:t>h</w:t>
      </w:r>
      <w:r w:rsidR="005D16C3" w:rsidRPr="003A5A7E">
        <w:rPr>
          <w:highlight w:val="yellow"/>
          <w:u w:val="double"/>
          <w:lang w:val="en-IE"/>
        </w:rPr>
        <w:t>as</w:t>
      </w:r>
      <w:r w:rsidR="0088302C" w:rsidRPr="003A5A7E">
        <w:rPr>
          <w:highlight w:val="yellow"/>
          <w:u w:val="double"/>
          <w:lang w:val="en-IE"/>
        </w:rPr>
        <w:t xml:space="preserve"> been</w:t>
      </w:r>
      <w:r w:rsidR="005D16C3" w:rsidRPr="00137BDB">
        <w:rPr>
          <w:lang w:val="en-IE"/>
        </w:rPr>
        <w:t xml:space="preserve"> developed for rapid identification of pathogens</w:t>
      </w:r>
      <w:r w:rsidR="008B08A6" w:rsidRPr="00137BDB">
        <w:rPr>
          <w:lang w:val="en-IE"/>
        </w:rPr>
        <w:t xml:space="preserve"> (</w:t>
      </w:r>
      <w:proofErr w:type="spellStart"/>
      <w:r w:rsidR="008B08A6" w:rsidRPr="00137BDB">
        <w:rPr>
          <w:lang w:val="en-IE"/>
        </w:rPr>
        <w:t>Kailasa</w:t>
      </w:r>
      <w:proofErr w:type="spellEnd"/>
      <w:r w:rsidR="008B08A6" w:rsidRPr="00137BDB">
        <w:rPr>
          <w:lang w:val="en-IE"/>
        </w:rPr>
        <w:t xml:space="preserve"> </w:t>
      </w:r>
      <w:r w:rsidR="008B08A6" w:rsidRPr="00137BDB">
        <w:rPr>
          <w:i/>
          <w:lang w:val="en-IE"/>
        </w:rPr>
        <w:t xml:space="preserve">et </w:t>
      </w:r>
      <w:r w:rsidR="008B08A6" w:rsidRPr="00BF53A0">
        <w:rPr>
          <w:i/>
          <w:lang w:val="en-IE"/>
        </w:rPr>
        <w:t>al</w:t>
      </w:r>
      <w:r w:rsidR="008B08A6" w:rsidRPr="00137BDB">
        <w:rPr>
          <w:lang w:val="en-IE"/>
        </w:rPr>
        <w:t>., 2019)</w:t>
      </w:r>
      <w:r w:rsidR="005D16C3" w:rsidRPr="00137BDB">
        <w:rPr>
          <w:lang w:val="en-IE"/>
        </w:rPr>
        <w:t xml:space="preserve">. Similarly, several applications using the MALDI-TOF MS are available for genotyping or </w:t>
      </w:r>
      <w:r w:rsidR="005D16C3" w:rsidRPr="00137BDB">
        <w:rPr>
          <w:rStyle w:val="st"/>
          <w:lang w:val="en-IE"/>
        </w:rPr>
        <w:t>single nucleotide polymorphisms</w:t>
      </w:r>
      <w:r w:rsidR="005D16C3" w:rsidRPr="00137BDB">
        <w:rPr>
          <w:lang w:val="en-IE"/>
        </w:rPr>
        <w:t xml:space="preserve"> (SNP) typing and resequencing. </w:t>
      </w:r>
    </w:p>
    <w:p w14:paraId="58E78218" w14:textId="6286FF22" w:rsidR="005D16C3" w:rsidRPr="00137BDB" w:rsidRDefault="00B34E3A" w:rsidP="00B34E3A">
      <w:pPr>
        <w:pStyle w:val="11"/>
        <w:rPr>
          <w:lang w:val="en-IE"/>
        </w:rPr>
      </w:pPr>
      <w:r w:rsidRPr="00137BDB">
        <w:rPr>
          <w:lang w:val="en-IE"/>
        </w:rPr>
        <w:t>4.1.</w:t>
      </w:r>
      <w:r w:rsidRPr="00137BDB">
        <w:rPr>
          <w:lang w:val="en-IE"/>
        </w:rPr>
        <w:tab/>
      </w:r>
      <w:r w:rsidR="005D16C3" w:rsidRPr="00137BDB">
        <w:rPr>
          <w:lang w:val="en-IE"/>
        </w:rPr>
        <w:t>Proteomics</w:t>
      </w:r>
    </w:p>
    <w:p w14:paraId="0A6CBCC3" w14:textId="4217917A" w:rsidR="008B08A6" w:rsidRPr="00137BDB" w:rsidRDefault="005D16C3" w:rsidP="00B34E3A">
      <w:pPr>
        <w:pStyle w:val="11Para"/>
        <w:rPr>
          <w:lang w:val="en-IE"/>
        </w:rPr>
      </w:pPr>
      <w:r w:rsidRPr="00137BDB">
        <w:rPr>
          <w:lang w:val="en-IE"/>
        </w:rPr>
        <w:t>MS is also used in proteomics. The proteome is the total complement of proteins expressed within a cell, a tissue or an organism</w:t>
      </w:r>
      <w:r w:rsidR="009401AF">
        <w:rPr>
          <w:lang w:val="en-IE"/>
        </w:rPr>
        <w:t>.</w:t>
      </w:r>
      <w:r w:rsidRPr="00137BDB">
        <w:rPr>
          <w:lang w:val="en-IE"/>
        </w:rPr>
        <w:t xml:space="preserve"> </w:t>
      </w:r>
      <w:r w:rsidR="009401AF">
        <w:rPr>
          <w:lang w:val="en-IE"/>
        </w:rPr>
        <w:t>P</w:t>
      </w:r>
      <w:r w:rsidRPr="00137BDB">
        <w:rPr>
          <w:lang w:val="en-IE"/>
        </w:rPr>
        <w:t>roteomics is the study of proteins, including their expression level, post-translational modification and interaction with other proteins</w:t>
      </w:r>
      <w:r w:rsidRPr="003A5A7E">
        <w:rPr>
          <w:strike/>
          <w:highlight w:val="yellow"/>
          <w:lang w:val="en-IE"/>
        </w:rPr>
        <w:t>, on a large scale</w:t>
      </w:r>
      <w:r w:rsidRPr="00137BDB">
        <w:rPr>
          <w:lang w:val="en-IE"/>
        </w:rPr>
        <w:t xml:space="preserve">. As not all proteins </w:t>
      </w:r>
      <w:proofErr w:type="gramStart"/>
      <w:r w:rsidRPr="00137BDB">
        <w:rPr>
          <w:lang w:val="en-IE"/>
        </w:rPr>
        <w:t>are expressed at all times</w:t>
      </w:r>
      <w:proofErr w:type="gramEnd"/>
      <w:r w:rsidRPr="00137BDB">
        <w:rPr>
          <w:lang w:val="en-IE"/>
        </w:rPr>
        <w:t xml:space="preserve">, but are dependent on physiological and environmental factors, proteomics can provide an excellent overall view of disease processes at the protein level. For example, definitive diagnosis of chronic hepatitis B virus (HBV) infection still relies on liver biopsy, but proteomic analysis of serum samples shows that the expression of at least seven serum proteins is changed significantly in chronic HBV patients. Similarly, the ante-mortem differential diagnosis of Creutzfeldt-Jakob disease (CJD) may be aided by proteomics as preliminary data show that seven proteins in </w:t>
      </w:r>
      <w:proofErr w:type="spellStart"/>
      <w:r w:rsidRPr="00137BDB">
        <w:rPr>
          <w:lang w:val="en-IE"/>
        </w:rPr>
        <w:t>cerebro</w:t>
      </w:r>
      <w:proofErr w:type="spellEnd"/>
      <w:r w:rsidRPr="00137BDB">
        <w:rPr>
          <w:lang w:val="en-IE"/>
        </w:rPr>
        <w:t>-spinal fluid (CSF) are differentially expressed between patients with variant or sporadic CJD (</w:t>
      </w:r>
      <w:r w:rsidRPr="00137BDB">
        <w:rPr>
          <w:lang w:val="en-IE" w:eastAsia="en-GB"/>
        </w:rPr>
        <w:t xml:space="preserve">Choe </w:t>
      </w:r>
      <w:r w:rsidRPr="00137BDB">
        <w:rPr>
          <w:i/>
          <w:lang w:val="en-IE" w:eastAsia="en-GB"/>
        </w:rPr>
        <w:t>et al.,</w:t>
      </w:r>
      <w:r w:rsidRPr="00137BDB">
        <w:rPr>
          <w:lang w:val="en-IE" w:eastAsia="en-GB"/>
        </w:rPr>
        <w:t xml:space="preserve"> 2002</w:t>
      </w:r>
      <w:r w:rsidRPr="00137BDB">
        <w:rPr>
          <w:lang w:val="en-IE"/>
        </w:rPr>
        <w:t>).</w:t>
      </w:r>
      <w:r w:rsidR="0018197B">
        <w:rPr>
          <w:lang w:val="en-IE"/>
        </w:rPr>
        <w:t xml:space="preserve"> </w:t>
      </w:r>
      <w:r w:rsidR="008B08A6" w:rsidRPr="00137BDB">
        <w:rPr>
          <w:lang w:val="en-IE"/>
        </w:rPr>
        <w:t>Within the veterinary field, proteomic studies have been developed for a variety of</w:t>
      </w:r>
      <w:r w:rsidR="00B34ED4" w:rsidRPr="00137BDB">
        <w:rPr>
          <w:lang w:val="en-IE"/>
        </w:rPr>
        <w:t xml:space="preserve"> </w:t>
      </w:r>
      <w:r w:rsidR="008B08A6" w:rsidRPr="00137BDB">
        <w:rPr>
          <w:lang w:val="en-IE"/>
        </w:rPr>
        <w:t>applications for animal and zoonotic diseases (</w:t>
      </w:r>
      <w:proofErr w:type="spellStart"/>
      <w:r w:rsidR="00BF53A0" w:rsidRPr="00137BDB">
        <w:rPr>
          <w:lang w:val="en-IE"/>
        </w:rPr>
        <w:t>Katsafadou</w:t>
      </w:r>
      <w:proofErr w:type="spellEnd"/>
      <w:r w:rsidR="00BF53A0" w:rsidRPr="00137BDB">
        <w:rPr>
          <w:lang w:val="en-IE"/>
        </w:rPr>
        <w:t xml:space="preserve"> </w:t>
      </w:r>
      <w:r w:rsidR="00BF53A0" w:rsidRPr="00137BDB">
        <w:rPr>
          <w:i/>
          <w:lang w:val="en-IE"/>
        </w:rPr>
        <w:t>et al</w:t>
      </w:r>
      <w:r w:rsidR="00BF53A0" w:rsidRPr="00137BDB">
        <w:rPr>
          <w:lang w:val="en-IE"/>
        </w:rPr>
        <w:t xml:space="preserve">., 2015; </w:t>
      </w:r>
      <w:proofErr w:type="spellStart"/>
      <w:r w:rsidR="00F05C62" w:rsidRPr="00137BDB">
        <w:rPr>
          <w:lang w:val="en-IE"/>
        </w:rPr>
        <w:t>Patramool</w:t>
      </w:r>
      <w:proofErr w:type="spellEnd"/>
      <w:r w:rsidR="00F05C62" w:rsidRPr="00137BDB">
        <w:rPr>
          <w:lang w:val="en-IE"/>
        </w:rPr>
        <w:t xml:space="preserve"> </w:t>
      </w:r>
      <w:r w:rsidR="00F05C62" w:rsidRPr="00137BDB">
        <w:rPr>
          <w:i/>
          <w:lang w:val="en-IE"/>
        </w:rPr>
        <w:t>et al.</w:t>
      </w:r>
      <w:r w:rsidR="00F05C62" w:rsidRPr="00137BDB">
        <w:rPr>
          <w:lang w:val="en-IE"/>
        </w:rPr>
        <w:t xml:space="preserve">, 2012; </w:t>
      </w:r>
      <w:r w:rsidR="008B08A6" w:rsidRPr="00137BDB">
        <w:rPr>
          <w:lang w:val="en-IE"/>
        </w:rPr>
        <w:t xml:space="preserve">Torre-Escudero </w:t>
      </w:r>
      <w:r w:rsidR="008B08A6" w:rsidRPr="00137BDB">
        <w:rPr>
          <w:i/>
          <w:lang w:val="en-IE"/>
        </w:rPr>
        <w:t>et al</w:t>
      </w:r>
      <w:r w:rsidR="008B08A6" w:rsidRPr="00137BDB">
        <w:rPr>
          <w:lang w:val="en-IE"/>
        </w:rPr>
        <w:t>., 2017).</w:t>
      </w:r>
    </w:p>
    <w:p w14:paraId="5F52D8B5" w14:textId="6BB20303" w:rsidR="00546706" w:rsidRPr="00137BDB" w:rsidRDefault="002E7EE7" w:rsidP="00B34E3A">
      <w:pPr>
        <w:pStyle w:val="1"/>
        <w:rPr>
          <w:rFonts w:ascii="Arial" w:hAnsi="Arial"/>
          <w:sz w:val="18"/>
          <w:szCs w:val="18"/>
          <w:lang w:val="en-IE"/>
        </w:rPr>
      </w:pPr>
      <w:r w:rsidRPr="00137BDB">
        <w:rPr>
          <w:lang w:val="en-IE"/>
        </w:rPr>
        <w:t>5.</w:t>
      </w:r>
      <w:r w:rsidR="00B34E3A" w:rsidRPr="00137BDB">
        <w:rPr>
          <w:lang w:val="en-IE"/>
        </w:rPr>
        <w:tab/>
      </w:r>
      <w:r w:rsidR="00546706" w:rsidRPr="00BF53A0">
        <w:rPr>
          <w:i/>
          <w:lang w:val="en-IE"/>
        </w:rPr>
        <w:t xml:space="preserve">In-situ </w:t>
      </w:r>
      <w:r w:rsidRPr="00137BDB">
        <w:rPr>
          <w:lang w:val="en-IE"/>
        </w:rPr>
        <w:t xml:space="preserve">detection </w:t>
      </w:r>
      <w:r w:rsidR="00546706" w:rsidRPr="00137BDB">
        <w:rPr>
          <w:lang w:val="en-IE"/>
        </w:rPr>
        <w:t>of antigens and nucleic acids</w:t>
      </w:r>
      <w:r w:rsidR="00546706" w:rsidRPr="00137BDB">
        <w:rPr>
          <w:rFonts w:ascii="Arial" w:hAnsi="Arial"/>
          <w:sz w:val="18"/>
          <w:szCs w:val="18"/>
          <w:lang w:val="en-IE"/>
        </w:rPr>
        <w:t xml:space="preserve"> </w:t>
      </w:r>
    </w:p>
    <w:p w14:paraId="3D4B5458" w14:textId="1AA113F0" w:rsidR="00546706" w:rsidRPr="00137BDB" w:rsidRDefault="00877B59" w:rsidP="00FD3BC5">
      <w:pPr>
        <w:pStyle w:val="para1"/>
        <w:rPr>
          <w:lang w:val="en-IE"/>
        </w:rPr>
      </w:pPr>
      <w:r w:rsidRPr="00137BDB">
        <w:rPr>
          <w:lang w:val="en-IE"/>
        </w:rPr>
        <w:t>Different techniques are available for the direct detection of pathogen protein</w:t>
      </w:r>
      <w:r w:rsidR="00F73F9B" w:rsidRPr="00137BDB">
        <w:rPr>
          <w:lang w:val="en-IE"/>
        </w:rPr>
        <w:t>s</w:t>
      </w:r>
      <w:r w:rsidRPr="00137BDB">
        <w:rPr>
          <w:lang w:val="en-IE"/>
        </w:rPr>
        <w:t xml:space="preserve">, antigens or nucleic acids </w:t>
      </w:r>
      <w:r w:rsidRPr="0038493B">
        <w:rPr>
          <w:strike/>
          <w:highlight w:val="yellow"/>
          <w:lang w:val="en-IE"/>
        </w:rPr>
        <w:t>directl</w:t>
      </w:r>
      <w:r w:rsidR="00F73F9B" w:rsidRPr="0038493B">
        <w:rPr>
          <w:strike/>
          <w:highlight w:val="yellow"/>
          <w:lang w:val="en-IE"/>
        </w:rPr>
        <w:t>y</w:t>
      </w:r>
      <w:r w:rsidR="00F13D9B" w:rsidRPr="0038493B">
        <w:rPr>
          <w:strike/>
          <w:lang w:val="en-IE"/>
        </w:rPr>
        <w:t xml:space="preserve"> </w:t>
      </w:r>
      <w:r w:rsidR="00546706" w:rsidRPr="00137BDB">
        <w:rPr>
          <w:lang w:val="en-IE"/>
        </w:rPr>
        <w:t>in</w:t>
      </w:r>
      <w:r w:rsidR="00F13D9B" w:rsidRPr="00137BDB">
        <w:rPr>
          <w:lang w:val="en-IE"/>
        </w:rPr>
        <w:t xml:space="preserve"> </w:t>
      </w:r>
      <w:r w:rsidRPr="00137BDB">
        <w:rPr>
          <w:lang w:val="en-IE"/>
        </w:rPr>
        <w:t>animal tissues or body fluids</w:t>
      </w:r>
      <w:r w:rsidR="00546706" w:rsidRPr="00137BDB">
        <w:rPr>
          <w:lang w:val="en-IE"/>
        </w:rPr>
        <w:t xml:space="preserve">. In some cases, the same technology can be applied </w:t>
      </w:r>
      <w:r w:rsidR="00E42DC0">
        <w:rPr>
          <w:lang w:val="en-IE"/>
        </w:rPr>
        <w:t>to</w:t>
      </w:r>
      <w:r w:rsidR="00546706" w:rsidRPr="00137BDB">
        <w:rPr>
          <w:lang w:val="en-IE"/>
        </w:rPr>
        <w:t xml:space="preserve"> the detection of antibodies in</w:t>
      </w:r>
      <w:r w:rsidR="00F13D9B" w:rsidRPr="00137BDB">
        <w:rPr>
          <w:lang w:val="en-IE"/>
        </w:rPr>
        <w:t xml:space="preserve"> </w:t>
      </w:r>
      <w:r w:rsidR="00546706" w:rsidRPr="00137BDB">
        <w:rPr>
          <w:lang w:val="en-IE"/>
        </w:rPr>
        <w:t xml:space="preserve">serum. </w:t>
      </w:r>
    </w:p>
    <w:p w14:paraId="149C9B87" w14:textId="52E63B20" w:rsidR="00A66C83" w:rsidRPr="00137BDB" w:rsidRDefault="00B34E3A" w:rsidP="00FD3BC5">
      <w:pPr>
        <w:pStyle w:val="11"/>
        <w:rPr>
          <w:lang w:val="en-IE"/>
        </w:rPr>
      </w:pPr>
      <w:r w:rsidRPr="00137BDB">
        <w:rPr>
          <w:lang w:val="en-IE"/>
        </w:rPr>
        <w:t>5.1.</w:t>
      </w:r>
      <w:r w:rsidRPr="00137BDB">
        <w:rPr>
          <w:lang w:val="en-IE"/>
        </w:rPr>
        <w:tab/>
      </w:r>
      <w:r w:rsidR="006134F9" w:rsidRPr="00137BDB">
        <w:rPr>
          <w:lang w:val="en-IE"/>
        </w:rPr>
        <w:t>Immunofluorescence</w:t>
      </w:r>
    </w:p>
    <w:p w14:paraId="422E7C89" w14:textId="49543540" w:rsidR="00A66C83" w:rsidRPr="00137BDB" w:rsidRDefault="00987B26" w:rsidP="00FD3BC5">
      <w:pPr>
        <w:pStyle w:val="11Para"/>
        <w:rPr>
          <w:lang w:val="en-IE"/>
        </w:rPr>
      </w:pPr>
      <w:r w:rsidRPr="00137BDB">
        <w:rPr>
          <w:lang w:val="en-IE"/>
        </w:rPr>
        <w:t>The f</w:t>
      </w:r>
      <w:r w:rsidR="00A66C83" w:rsidRPr="00137BDB">
        <w:rPr>
          <w:lang w:val="en-IE"/>
        </w:rPr>
        <w:t xml:space="preserve">luorescent antibody test (FAT) is used for </w:t>
      </w:r>
      <w:r w:rsidR="002728A3" w:rsidRPr="00137BDB">
        <w:rPr>
          <w:lang w:val="en-IE"/>
        </w:rPr>
        <w:t xml:space="preserve">the </w:t>
      </w:r>
      <w:r w:rsidR="00A66C83" w:rsidRPr="00137BDB">
        <w:rPr>
          <w:lang w:val="en-IE"/>
        </w:rPr>
        <w:t>detection of pathogens in animal tissues or fluids, using specific antibodies against the targeted antigen</w:t>
      </w:r>
      <w:r w:rsidR="00A8428B" w:rsidRPr="00137BDB">
        <w:rPr>
          <w:lang w:val="en-IE"/>
        </w:rPr>
        <w:t>s</w:t>
      </w:r>
      <w:r w:rsidR="00A66C83" w:rsidRPr="00137BDB">
        <w:rPr>
          <w:lang w:val="en-IE"/>
        </w:rPr>
        <w:t>. As the method is based on direct binding of the labelled antibody to the antigen</w:t>
      </w:r>
      <w:r w:rsidR="00A8428B" w:rsidRPr="00137BDB">
        <w:rPr>
          <w:lang w:val="en-IE"/>
        </w:rPr>
        <w:t xml:space="preserve">s of the infectious agent </w:t>
      </w:r>
      <w:r w:rsidR="00A66C83" w:rsidRPr="00137BDB">
        <w:rPr>
          <w:lang w:val="en-IE"/>
        </w:rPr>
        <w:t>present in the sample, it is commonly called direct immunofluorescence. The method is commonly used</w:t>
      </w:r>
      <w:r w:rsidR="00A8428B" w:rsidRPr="00137BDB">
        <w:rPr>
          <w:lang w:val="en-IE"/>
        </w:rPr>
        <w:t xml:space="preserve"> in diagnostic laboratories, e.g. </w:t>
      </w:r>
      <w:r w:rsidR="00A66C83" w:rsidRPr="00137BDB">
        <w:rPr>
          <w:lang w:val="en-IE"/>
        </w:rPr>
        <w:t xml:space="preserve">for </w:t>
      </w:r>
      <w:r w:rsidR="00A8428B" w:rsidRPr="00137BDB">
        <w:rPr>
          <w:lang w:val="en-IE"/>
        </w:rPr>
        <w:t xml:space="preserve">the </w:t>
      </w:r>
      <w:r w:rsidR="00A66C83" w:rsidRPr="00137BDB">
        <w:rPr>
          <w:lang w:val="en-IE"/>
        </w:rPr>
        <w:t xml:space="preserve">detection of the rabies virus in the brains of dead animals and classical swine fever virus in tissues of suspected pigs. </w:t>
      </w:r>
    </w:p>
    <w:p w14:paraId="0C6C64FF" w14:textId="56A6CB58" w:rsidR="00A66C83" w:rsidRPr="008C598F" w:rsidRDefault="00A66C83" w:rsidP="00FD3BC5">
      <w:pPr>
        <w:pStyle w:val="11Para"/>
        <w:rPr>
          <w:lang w:val="en-IE"/>
        </w:rPr>
      </w:pPr>
      <w:r w:rsidRPr="008C598F">
        <w:rPr>
          <w:lang w:val="en-IE"/>
        </w:rPr>
        <w:t xml:space="preserve">A modification of the FAT can be used for </w:t>
      </w:r>
      <w:r w:rsidR="00B15F23" w:rsidRPr="008C598F">
        <w:rPr>
          <w:lang w:val="en-IE"/>
        </w:rPr>
        <w:t xml:space="preserve">the </w:t>
      </w:r>
      <w:r w:rsidRPr="008C598F">
        <w:rPr>
          <w:lang w:val="en-IE"/>
        </w:rPr>
        <w:t xml:space="preserve">detection of </w:t>
      </w:r>
      <w:r w:rsidR="00B15F23" w:rsidRPr="008C598F">
        <w:rPr>
          <w:lang w:val="en-IE"/>
        </w:rPr>
        <w:t xml:space="preserve">specific </w:t>
      </w:r>
      <w:r w:rsidRPr="008C598F">
        <w:rPr>
          <w:lang w:val="en-IE"/>
        </w:rPr>
        <w:t>antibodies</w:t>
      </w:r>
      <w:r w:rsidR="00B15F23" w:rsidRPr="008C598F">
        <w:rPr>
          <w:lang w:val="en-IE"/>
        </w:rPr>
        <w:t xml:space="preserve">, </w:t>
      </w:r>
      <w:r w:rsidR="00FE27EC" w:rsidRPr="008C598F">
        <w:rPr>
          <w:lang w:val="en-IE"/>
        </w:rPr>
        <w:t xml:space="preserve">produced by the immune system </w:t>
      </w:r>
      <w:r w:rsidR="00B15F23" w:rsidRPr="008C598F">
        <w:rPr>
          <w:lang w:val="en-IE"/>
        </w:rPr>
        <w:t>against various pathogens</w:t>
      </w:r>
      <w:r w:rsidR="00FE27EC" w:rsidRPr="008C598F">
        <w:rPr>
          <w:lang w:val="en-IE"/>
        </w:rPr>
        <w:t xml:space="preserve"> during infections</w:t>
      </w:r>
      <w:r w:rsidRPr="008C598F">
        <w:rPr>
          <w:lang w:val="en-IE"/>
        </w:rPr>
        <w:t>. Essentially, the modification is in the use of secondary antibody specific for the antibodies of the species examined.</w:t>
      </w:r>
      <w:r w:rsidR="00B15F23" w:rsidRPr="008C598F">
        <w:rPr>
          <w:lang w:val="en-IE"/>
        </w:rPr>
        <w:t xml:space="preserve"> </w:t>
      </w:r>
      <w:r w:rsidRPr="008C598F">
        <w:rPr>
          <w:lang w:val="en-IE"/>
        </w:rPr>
        <w:t>This procedure is commonly referred to as indirect immunofluorescence.</w:t>
      </w:r>
      <w:r w:rsidR="00B15F23" w:rsidRPr="008C598F">
        <w:rPr>
          <w:lang w:val="en-IE"/>
        </w:rPr>
        <w:t xml:space="preserve"> The method is commonly used in diagnostic laboratories for </w:t>
      </w:r>
      <w:r w:rsidR="00B15F23" w:rsidRPr="008C598F">
        <w:rPr>
          <w:lang w:val="en-IE"/>
        </w:rPr>
        <w:lastRenderedPageBreak/>
        <w:t xml:space="preserve">the detection of antibodies </w:t>
      </w:r>
      <w:r w:rsidR="00292E92" w:rsidRPr="008C598F">
        <w:rPr>
          <w:lang w:val="en-IE"/>
        </w:rPr>
        <w:t>raised against</w:t>
      </w:r>
      <w:r w:rsidR="00B15F23" w:rsidRPr="008C598F">
        <w:rPr>
          <w:lang w:val="en-IE"/>
        </w:rPr>
        <w:t xml:space="preserve"> a wide range of pathogens, </w:t>
      </w:r>
      <w:r w:rsidR="000E1260" w:rsidRPr="008C598F">
        <w:rPr>
          <w:lang w:val="en-IE"/>
        </w:rPr>
        <w:t>e.g.,</w:t>
      </w:r>
      <w:r w:rsidR="00B34ED4" w:rsidRPr="008C598F">
        <w:rPr>
          <w:lang w:val="en-IE"/>
        </w:rPr>
        <w:t xml:space="preserve"> </w:t>
      </w:r>
      <w:r w:rsidR="00B15F23" w:rsidRPr="008C598F">
        <w:rPr>
          <w:lang w:val="en-IE"/>
        </w:rPr>
        <w:t xml:space="preserve">African </w:t>
      </w:r>
      <w:r w:rsidR="00E42DC0" w:rsidRPr="008C598F">
        <w:rPr>
          <w:lang w:val="en-IE"/>
        </w:rPr>
        <w:t xml:space="preserve">swine fever virus </w:t>
      </w:r>
      <w:r w:rsidR="00B15F23" w:rsidRPr="008C598F">
        <w:rPr>
          <w:lang w:val="en-IE"/>
        </w:rPr>
        <w:t xml:space="preserve">(Cubillos </w:t>
      </w:r>
      <w:r w:rsidR="00B15F23" w:rsidRPr="008C598F">
        <w:rPr>
          <w:i/>
          <w:lang w:val="en-IE"/>
        </w:rPr>
        <w:t>et al</w:t>
      </w:r>
      <w:r w:rsidR="00B15F23" w:rsidRPr="008C598F">
        <w:rPr>
          <w:lang w:val="en-IE"/>
        </w:rPr>
        <w:t>., 2013), Q fe</w:t>
      </w:r>
      <w:r w:rsidR="00A97B1A" w:rsidRPr="008C598F">
        <w:rPr>
          <w:lang w:val="en-IE"/>
        </w:rPr>
        <w:t>v</w:t>
      </w:r>
      <w:r w:rsidR="00B15F23" w:rsidRPr="008C598F">
        <w:rPr>
          <w:lang w:val="en-IE"/>
        </w:rPr>
        <w:t>er</w:t>
      </w:r>
      <w:r w:rsidR="00292E92" w:rsidRPr="008C598F">
        <w:rPr>
          <w:lang w:val="en-IE"/>
        </w:rPr>
        <w:t xml:space="preserve"> (</w:t>
      </w:r>
      <w:proofErr w:type="spellStart"/>
      <w:r w:rsidR="00292E92" w:rsidRPr="008C598F">
        <w:rPr>
          <w:lang w:val="en-IE"/>
        </w:rPr>
        <w:t>Roest</w:t>
      </w:r>
      <w:proofErr w:type="spellEnd"/>
      <w:r w:rsidR="00292E92" w:rsidRPr="008C598F">
        <w:rPr>
          <w:lang w:val="en-IE"/>
        </w:rPr>
        <w:t xml:space="preserve"> </w:t>
      </w:r>
      <w:r w:rsidR="00292E92" w:rsidRPr="008C598F">
        <w:rPr>
          <w:i/>
          <w:lang w:val="en-IE"/>
        </w:rPr>
        <w:t>et al</w:t>
      </w:r>
      <w:r w:rsidR="00E42DC0" w:rsidRPr="008C598F">
        <w:rPr>
          <w:i/>
          <w:lang w:val="en-IE"/>
        </w:rPr>
        <w:t>.</w:t>
      </w:r>
      <w:r w:rsidR="00292E92" w:rsidRPr="008C598F">
        <w:rPr>
          <w:i/>
          <w:lang w:val="en-IE"/>
        </w:rPr>
        <w:t>,</w:t>
      </w:r>
      <w:r w:rsidR="00292E92" w:rsidRPr="008C598F">
        <w:rPr>
          <w:lang w:val="en-IE"/>
        </w:rPr>
        <w:t xml:space="preserve"> 2013) and many other infectious agents in veterinary medicine</w:t>
      </w:r>
      <w:r w:rsidR="00237200" w:rsidRPr="008C598F">
        <w:rPr>
          <w:lang w:val="en-IE"/>
        </w:rPr>
        <w:t>.</w:t>
      </w:r>
    </w:p>
    <w:p w14:paraId="5015088C" w14:textId="1E6F95F9" w:rsidR="005F08D5" w:rsidRPr="0038493B" w:rsidRDefault="005F08D5" w:rsidP="00324793">
      <w:pPr>
        <w:pStyle w:val="11Para"/>
        <w:rPr>
          <w:u w:val="double"/>
          <w:lang w:val="en-IE"/>
        </w:rPr>
      </w:pPr>
      <w:r w:rsidRPr="0038493B">
        <w:rPr>
          <w:highlight w:val="yellow"/>
          <w:u w:val="double"/>
          <w:lang w:val="en-IE"/>
        </w:rPr>
        <w:t xml:space="preserve">A modification of direct immunofluorescence uses an unlabelled primary antibody derived </w:t>
      </w:r>
      <w:r w:rsidR="00F736ED">
        <w:rPr>
          <w:highlight w:val="yellow"/>
          <w:u w:val="double"/>
          <w:lang w:val="en-IE"/>
        </w:rPr>
        <w:t>from</w:t>
      </w:r>
      <w:r w:rsidRPr="0038493B">
        <w:rPr>
          <w:highlight w:val="yellow"/>
          <w:u w:val="double"/>
          <w:lang w:val="en-IE"/>
        </w:rPr>
        <w:t xml:space="preserve"> a </w:t>
      </w:r>
      <w:r w:rsidRPr="0038493B">
        <w:rPr>
          <w:highlight w:val="yellow"/>
          <w:u w:val="double"/>
        </w:rPr>
        <w:t>specific</w:t>
      </w:r>
      <w:r w:rsidRPr="0038493B">
        <w:rPr>
          <w:highlight w:val="yellow"/>
          <w:u w:val="double"/>
          <w:lang w:val="en-IE"/>
        </w:rPr>
        <w:t xml:space="preserve"> species to recognise pathogen-specific antigen</w:t>
      </w:r>
      <w:r w:rsidR="00F736ED">
        <w:rPr>
          <w:highlight w:val="yellow"/>
          <w:u w:val="double"/>
          <w:lang w:val="en-IE"/>
        </w:rPr>
        <w:t>,</w:t>
      </w:r>
      <w:r w:rsidRPr="0038493B">
        <w:rPr>
          <w:highlight w:val="yellow"/>
          <w:u w:val="double"/>
          <w:lang w:val="en-IE"/>
        </w:rPr>
        <w:t xml:space="preserve"> and this antibody is subsequently bound by a secondary anti-species immunoglobulin antibody that is conjugated to a fluorophore. This procedure is commonly referred to as indirect immunofluorescence.</w:t>
      </w:r>
      <w:r w:rsidRPr="0038493B">
        <w:rPr>
          <w:u w:val="double"/>
          <w:lang w:val="en-IE"/>
        </w:rPr>
        <w:t xml:space="preserve"> </w:t>
      </w:r>
    </w:p>
    <w:p w14:paraId="768BD662" w14:textId="26060FBC" w:rsidR="00877B59" w:rsidRPr="00137BDB" w:rsidRDefault="00FD3BC5" w:rsidP="00FD3BC5">
      <w:pPr>
        <w:pStyle w:val="11"/>
        <w:rPr>
          <w:lang w:val="en-IE"/>
        </w:rPr>
      </w:pPr>
      <w:r w:rsidRPr="00137BDB">
        <w:rPr>
          <w:lang w:val="en-IE"/>
        </w:rPr>
        <w:t>5.2.</w:t>
      </w:r>
      <w:r w:rsidRPr="00137BDB">
        <w:rPr>
          <w:lang w:val="en-IE"/>
        </w:rPr>
        <w:tab/>
      </w:r>
      <w:r w:rsidR="00877B59" w:rsidRPr="00137BDB">
        <w:rPr>
          <w:lang w:val="en-IE"/>
        </w:rPr>
        <w:t>Immunohistochemistry</w:t>
      </w:r>
    </w:p>
    <w:p w14:paraId="6DAC5AD8" w14:textId="717F2CBF" w:rsidR="00877B59" w:rsidRPr="00137BDB" w:rsidRDefault="00877B59" w:rsidP="00FD3BC5">
      <w:pPr>
        <w:pStyle w:val="11Para"/>
        <w:rPr>
          <w:lang w:val="en-IE"/>
        </w:rPr>
      </w:pPr>
      <w:r w:rsidRPr="00137BDB">
        <w:rPr>
          <w:lang w:val="en-IE"/>
        </w:rPr>
        <w:t xml:space="preserve">Immunohistochemistry involves the </w:t>
      </w:r>
      <w:r w:rsidRPr="00137BDB">
        <w:rPr>
          <w:i/>
          <w:lang w:val="en-IE"/>
        </w:rPr>
        <w:t>in-situ</w:t>
      </w:r>
      <w:r w:rsidRPr="00137BDB">
        <w:rPr>
          <w:lang w:val="en-IE"/>
        </w:rPr>
        <w:t xml:space="preserve"> detection of antigens in fixed tissues </w:t>
      </w:r>
      <w:proofErr w:type="gramStart"/>
      <w:r w:rsidRPr="006345F5">
        <w:rPr>
          <w:strike/>
          <w:highlight w:val="yellow"/>
          <w:lang w:val="en-IE"/>
        </w:rPr>
        <w:t>through the use of</w:t>
      </w:r>
      <w:proofErr w:type="gramEnd"/>
      <w:r w:rsidR="00F736ED" w:rsidRPr="006345F5">
        <w:rPr>
          <w:strike/>
          <w:highlight w:val="yellow"/>
          <w:lang w:val="en-IE"/>
        </w:rPr>
        <w:t xml:space="preserve"> </w:t>
      </w:r>
      <w:r w:rsidR="00563DE0" w:rsidRPr="006345F5">
        <w:rPr>
          <w:highlight w:val="yellow"/>
          <w:u w:val="double"/>
          <w:lang w:val="en-IE"/>
        </w:rPr>
        <w:t>using</w:t>
      </w:r>
      <w:r w:rsidRPr="00137BDB">
        <w:rPr>
          <w:lang w:val="en-IE"/>
        </w:rPr>
        <w:t xml:space="preserve"> labelled anti</w:t>
      </w:r>
      <w:r w:rsidR="00FD3D16">
        <w:rPr>
          <w:lang w:val="en-IE"/>
        </w:rPr>
        <w:t>bodies</w:t>
      </w:r>
      <w:r w:rsidRPr="00137BDB">
        <w:rPr>
          <w:lang w:val="en-IE"/>
        </w:rPr>
        <w:t xml:space="preserve">. As an adjunct to the isolation of causative organisms from tissue, immunohistochemistry has become a standard tool </w:t>
      </w:r>
      <w:r w:rsidR="00382AD2" w:rsidRPr="00137BDB">
        <w:rPr>
          <w:lang w:val="en-IE"/>
        </w:rPr>
        <w:t xml:space="preserve">to </w:t>
      </w:r>
      <w:r w:rsidRPr="00137BDB">
        <w:rPr>
          <w:lang w:val="en-IE"/>
        </w:rPr>
        <w:t>identif</w:t>
      </w:r>
      <w:r w:rsidR="00382AD2" w:rsidRPr="00137BDB">
        <w:rPr>
          <w:lang w:val="en-IE"/>
        </w:rPr>
        <w:t>y</w:t>
      </w:r>
      <w:r w:rsidRPr="00137BDB">
        <w:rPr>
          <w:lang w:val="en-IE"/>
        </w:rPr>
        <w:t xml:space="preserve"> pathogens</w:t>
      </w:r>
      <w:r w:rsidR="001A20FB">
        <w:rPr>
          <w:lang w:val="en-IE"/>
        </w:rPr>
        <w:t xml:space="preserve"> </w:t>
      </w:r>
      <w:r w:rsidR="001A20FB" w:rsidRPr="00F736ED">
        <w:rPr>
          <w:highlight w:val="yellow"/>
          <w:u w:val="double"/>
          <w:lang w:val="en-IE"/>
        </w:rPr>
        <w:t>in tissue</w:t>
      </w:r>
      <w:r w:rsidRPr="00137BDB">
        <w:rPr>
          <w:lang w:val="en-IE"/>
        </w:rPr>
        <w:t xml:space="preserve">, and for confirmation of the results obtained using </w:t>
      </w:r>
      <w:r w:rsidRPr="00F736ED">
        <w:rPr>
          <w:strike/>
          <w:highlight w:val="yellow"/>
          <w:lang w:val="en-IE"/>
        </w:rPr>
        <w:t>high-tech</w:t>
      </w:r>
      <w:r w:rsidR="00F736ED" w:rsidRPr="00F736ED">
        <w:rPr>
          <w:strike/>
          <w:highlight w:val="yellow"/>
          <w:lang w:val="en-IE"/>
        </w:rPr>
        <w:t xml:space="preserve"> </w:t>
      </w:r>
      <w:r w:rsidR="00084C26" w:rsidRPr="00F736ED">
        <w:rPr>
          <w:highlight w:val="yellow"/>
          <w:u w:val="double"/>
          <w:lang w:val="en-IE"/>
        </w:rPr>
        <w:t>other</w:t>
      </w:r>
      <w:r w:rsidRPr="00137BDB">
        <w:rPr>
          <w:lang w:val="en-IE"/>
        </w:rPr>
        <w:t xml:space="preserve"> diagnostic technologies. Immunohistochemistry is commonly used for the detection of abnormal prion protein (</w:t>
      </w:r>
      <w:proofErr w:type="spellStart"/>
      <w:r w:rsidRPr="00137BDB">
        <w:rPr>
          <w:lang w:val="en-IE"/>
        </w:rPr>
        <w:t>PrP</w:t>
      </w:r>
      <w:r w:rsidRPr="00E42DC0">
        <w:rPr>
          <w:vertAlign w:val="superscript"/>
          <w:lang w:val="en-IE"/>
        </w:rPr>
        <w:t>Sc</w:t>
      </w:r>
      <w:proofErr w:type="spellEnd"/>
      <w:r w:rsidRPr="00137BDB">
        <w:rPr>
          <w:lang w:val="en-IE"/>
        </w:rPr>
        <w:t xml:space="preserve">) in brain tissue to confirm scrapie, BSE and other transmissible spongiform encephalopathies, and </w:t>
      </w:r>
      <w:r w:rsidR="00382AD2" w:rsidRPr="00137BDB">
        <w:rPr>
          <w:lang w:val="en-IE"/>
        </w:rPr>
        <w:t>is</w:t>
      </w:r>
      <w:r w:rsidRPr="00137BDB">
        <w:rPr>
          <w:lang w:val="en-IE"/>
        </w:rPr>
        <w:t xml:space="preserve"> more sensitive than standard histopathological examination (</w:t>
      </w:r>
      <w:proofErr w:type="spellStart"/>
      <w:r w:rsidRPr="00137BDB">
        <w:rPr>
          <w:lang w:val="en-IE"/>
        </w:rPr>
        <w:t>Thorgeirsdottir</w:t>
      </w:r>
      <w:proofErr w:type="spellEnd"/>
      <w:r w:rsidRPr="00137BDB">
        <w:rPr>
          <w:lang w:val="en-IE"/>
        </w:rPr>
        <w:t xml:space="preserve"> </w:t>
      </w:r>
      <w:r w:rsidRPr="00137BDB">
        <w:rPr>
          <w:i/>
          <w:lang w:val="en-IE"/>
        </w:rPr>
        <w:t>et al</w:t>
      </w:r>
      <w:r w:rsidRPr="00137BDB">
        <w:rPr>
          <w:lang w:val="en-IE"/>
        </w:rPr>
        <w:t xml:space="preserve">., 2002). </w:t>
      </w:r>
      <w:r w:rsidR="005E2074" w:rsidRPr="00F736ED">
        <w:rPr>
          <w:highlight w:val="yellow"/>
          <w:u w:val="double"/>
          <w:lang w:val="en-IE"/>
        </w:rPr>
        <w:t>In recent years, diagnostic tests based on immunohistochemistry have been successfully developed and applied to rabies virus detection in clinical specimens (</w:t>
      </w:r>
      <w:proofErr w:type="spellStart"/>
      <w:r w:rsidR="005E2074" w:rsidRPr="00F736ED">
        <w:rPr>
          <w:highlight w:val="yellow"/>
          <w:u w:val="double"/>
          <w:lang w:val="en-IE"/>
        </w:rPr>
        <w:t>Rahmadane</w:t>
      </w:r>
      <w:proofErr w:type="spellEnd"/>
      <w:r w:rsidR="005E2074" w:rsidRPr="00F736ED">
        <w:rPr>
          <w:highlight w:val="yellow"/>
          <w:u w:val="double"/>
          <w:lang w:val="en-IE"/>
        </w:rPr>
        <w:t xml:space="preserve"> </w:t>
      </w:r>
      <w:r w:rsidR="005E2074" w:rsidRPr="00F736ED">
        <w:rPr>
          <w:i/>
          <w:highlight w:val="yellow"/>
          <w:u w:val="double"/>
          <w:lang w:val="en-IE"/>
        </w:rPr>
        <w:t>et al</w:t>
      </w:r>
      <w:r w:rsidR="005E2074" w:rsidRPr="00F736ED">
        <w:rPr>
          <w:highlight w:val="yellow"/>
          <w:u w:val="double"/>
          <w:lang w:val="en-IE"/>
        </w:rPr>
        <w:t>., 2017).</w:t>
      </w:r>
      <w:r w:rsidR="00F736ED">
        <w:rPr>
          <w:u w:val="double"/>
          <w:lang w:val="en-IE"/>
        </w:rPr>
        <w:t xml:space="preserve"> </w:t>
      </w:r>
      <w:r w:rsidRPr="00137BDB">
        <w:rPr>
          <w:lang w:val="en-IE"/>
        </w:rPr>
        <w:t xml:space="preserve">As the number of </w:t>
      </w:r>
      <w:proofErr w:type="spellStart"/>
      <w:r w:rsidRPr="00F736ED">
        <w:rPr>
          <w:strike/>
          <w:highlight w:val="yellow"/>
          <w:lang w:val="en-IE"/>
        </w:rPr>
        <w:t>MAbs</w:t>
      </w:r>
      <w:proofErr w:type="spellEnd"/>
      <w:r w:rsidRPr="00F736ED">
        <w:rPr>
          <w:strike/>
          <w:highlight w:val="yellow"/>
          <w:lang w:val="en-IE"/>
        </w:rPr>
        <w:t xml:space="preserve"> </w:t>
      </w:r>
      <w:r w:rsidR="000E6D38" w:rsidRPr="00F736ED">
        <w:rPr>
          <w:highlight w:val="yellow"/>
          <w:u w:val="double"/>
          <w:lang w:val="en-IE"/>
        </w:rPr>
        <w:t>anti</w:t>
      </w:r>
      <w:r w:rsidR="00956E3D" w:rsidRPr="00F736ED">
        <w:rPr>
          <w:highlight w:val="yellow"/>
          <w:u w:val="double"/>
          <w:lang w:val="en-IE"/>
        </w:rPr>
        <w:t>b</w:t>
      </w:r>
      <w:r w:rsidR="000E6D38" w:rsidRPr="00F736ED">
        <w:rPr>
          <w:highlight w:val="yellow"/>
          <w:u w:val="double"/>
          <w:lang w:val="en-IE"/>
        </w:rPr>
        <w:t>odies</w:t>
      </w:r>
      <w:r w:rsidR="000E6D38" w:rsidRPr="00137BDB">
        <w:rPr>
          <w:lang w:val="en-IE"/>
        </w:rPr>
        <w:t xml:space="preserve"> </w:t>
      </w:r>
      <w:r w:rsidRPr="00137BDB">
        <w:rPr>
          <w:lang w:val="en-IE"/>
        </w:rPr>
        <w:t xml:space="preserve">to defined antigens increases, the use of immunohistochemistry for the identification of organisms and other specific markers for autoimmune diseases and neoplasia is increasing. </w:t>
      </w:r>
      <w:r w:rsidR="00F736ED" w:rsidRPr="00F736ED">
        <w:rPr>
          <w:strike/>
          <w:highlight w:val="yellow"/>
          <w:lang w:val="en-IE"/>
        </w:rPr>
        <w:t>In recent years, diagnostic tests based on immunohistochemistry have been successfully developed and applied to rabies virus detection in clinical specimens (</w:t>
      </w:r>
      <w:proofErr w:type="spellStart"/>
      <w:r w:rsidR="00F736ED" w:rsidRPr="00F736ED">
        <w:rPr>
          <w:strike/>
          <w:highlight w:val="yellow"/>
          <w:lang w:val="en-IE"/>
        </w:rPr>
        <w:t>Rahmadane</w:t>
      </w:r>
      <w:proofErr w:type="spellEnd"/>
      <w:r w:rsidR="00F736ED" w:rsidRPr="00F736ED">
        <w:rPr>
          <w:strike/>
          <w:highlight w:val="yellow"/>
          <w:lang w:val="en-IE"/>
        </w:rPr>
        <w:t xml:space="preserve"> </w:t>
      </w:r>
      <w:r w:rsidR="00F736ED" w:rsidRPr="00F736ED">
        <w:rPr>
          <w:i/>
          <w:strike/>
          <w:highlight w:val="yellow"/>
          <w:lang w:val="en-IE"/>
        </w:rPr>
        <w:t>et al</w:t>
      </w:r>
      <w:r w:rsidR="00F736ED" w:rsidRPr="00F736ED">
        <w:rPr>
          <w:strike/>
          <w:highlight w:val="yellow"/>
          <w:lang w:val="en-IE"/>
        </w:rPr>
        <w:t>., 2017).</w:t>
      </w:r>
    </w:p>
    <w:p w14:paraId="56288B93" w14:textId="398E06D6" w:rsidR="00E42DC0" w:rsidRDefault="00B11E93" w:rsidP="00E42DC0">
      <w:pPr>
        <w:pStyle w:val="11Para"/>
        <w:spacing w:after="120"/>
        <w:rPr>
          <w:lang w:val="en-IE"/>
        </w:rPr>
      </w:pPr>
      <w:r w:rsidRPr="00F736ED">
        <w:rPr>
          <w:highlight w:val="yellow"/>
          <w:u w:val="double"/>
          <w:lang w:val="en-IE"/>
        </w:rPr>
        <w:t>Due to the use of fixatives to prepare samples,</w:t>
      </w:r>
      <w:r w:rsidRPr="00F736ED">
        <w:rPr>
          <w:u w:val="double"/>
          <w:lang w:val="en-IE"/>
        </w:rPr>
        <w:t xml:space="preserve"> </w:t>
      </w:r>
      <w:r w:rsidR="00877B59" w:rsidRPr="00137BDB">
        <w:rPr>
          <w:lang w:val="en-IE"/>
        </w:rPr>
        <w:t xml:space="preserve">IHC offers </w:t>
      </w:r>
      <w:proofErr w:type="gramStart"/>
      <w:r w:rsidR="00877B59" w:rsidRPr="00F736ED">
        <w:rPr>
          <w:strike/>
          <w:highlight w:val="yellow"/>
          <w:lang w:val="en-IE"/>
        </w:rPr>
        <w:t>a number of</w:t>
      </w:r>
      <w:proofErr w:type="gramEnd"/>
      <w:r w:rsidR="00F736ED" w:rsidRPr="00F736ED">
        <w:rPr>
          <w:strike/>
          <w:highlight w:val="yellow"/>
          <w:lang w:val="en-IE"/>
        </w:rPr>
        <w:t xml:space="preserve"> </w:t>
      </w:r>
      <w:r w:rsidR="003242FE" w:rsidRPr="00F736ED">
        <w:rPr>
          <w:highlight w:val="yellow"/>
          <w:u w:val="double"/>
          <w:lang w:val="en-IE"/>
        </w:rPr>
        <w:t>several</w:t>
      </w:r>
      <w:r w:rsidR="00877B59" w:rsidRPr="00137BDB">
        <w:rPr>
          <w:lang w:val="en-IE"/>
        </w:rPr>
        <w:t xml:space="preserve"> advantages over pathogen isolation</w:t>
      </w:r>
      <w:r w:rsidR="000B342E">
        <w:rPr>
          <w:lang w:val="en-IE"/>
        </w:rPr>
        <w:t xml:space="preserve"> </w:t>
      </w:r>
      <w:r w:rsidR="000B342E" w:rsidRPr="00F736ED">
        <w:rPr>
          <w:highlight w:val="yellow"/>
          <w:u w:val="double"/>
          <w:lang w:val="en-IE"/>
        </w:rPr>
        <w:t>methods</w:t>
      </w:r>
      <w:r w:rsidR="00877B59" w:rsidRPr="00F736ED">
        <w:rPr>
          <w:highlight w:val="yellow"/>
          <w:lang w:val="en-IE"/>
        </w:rPr>
        <w:t xml:space="preserve">, </w:t>
      </w:r>
      <w:r w:rsidR="00877B59" w:rsidRPr="00F736ED">
        <w:rPr>
          <w:strike/>
          <w:highlight w:val="yellow"/>
          <w:lang w:val="en-IE"/>
        </w:rPr>
        <w:t>such as</w:t>
      </w:r>
      <w:r w:rsidR="00F736ED" w:rsidRPr="00F736ED">
        <w:rPr>
          <w:strike/>
          <w:highlight w:val="yellow"/>
          <w:lang w:val="en-IE"/>
        </w:rPr>
        <w:t xml:space="preserve"> </w:t>
      </w:r>
      <w:r w:rsidR="005A5755" w:rsidRPr="00F736ED">
        <w:rPr>
          <w:highlight w:val="yellow"/>
          <w:u w:val="double"/>
          <w:lang w:val="en-IE"/>
        </w:rPr>
        <w:t>including</w:t>
      </w:r>
      <w:r w:rsidR="00877B59" w:rsidRPr="00137BDB">
        <w:rPr>
          <w:lang w:val="en-IE"/>
        </w:rPr>
        <w:t xml:space="preserve">: </w:t>
      </w:r>
    </w:p>
    <w:p w14:paraId="0E98B61F" w14:textId="22503339" w:rsidR="00E42DC0" w:rsidRDefault="00877B59" w:rsidP="00E42DC0">
      <w:pPr>
        <w:pStyle w:val="11ilist"/>
      </w:pPr>
      <w:r w:rsidRPr="00137BDB">
        <w:t>i)</w:t>
      </w:r>
      <w:r w:rsidR="00E42DC0">
        <w:tab/>
      </w:r>
      <w:r w:rsidRPr="00137BDB">
        <w:t xml:space="preserve">convenience of sample submission; </w:t>
      </w:r>
    </w:p>
    <w:p w14:paraId="51FFC9F7" w14:textId="3E98E8CA" w:rsidR="00E42DC0" w:rsidRDefault="00877B59" w:rsidP="00E42DC0">
      <w:pPr>
        <w:pStyle w:val="11ilist"/>
      </w:pPr>
      <w:r w:rsidRPr="00137BDB">
        <w:t>ii)</w:t>
      </w:r>
      <w:r w:rsidR="00E42DC0">
        <w:tab/>
      </w:r>
      <w:r w:rsidRPr="00137BDB">
        <w:t xml:space="preserve">safe handling of </w:t>
      </w:r>
      <w:r w:rsidRPr="00F736ED">
        <w:rPr>
          <w:strike/>
          <w:highlight w:val="yellow"/>
        </w:rPr>
        <w:t>potential</w:t>
      </w:r>
      <w:r w:rsidRPr="00F736ED">
        <w:rPr>
          <w:strike/>
        </w:rPr>
        <w:t xml:space="preserve"> </w:t>
      </w:r>
      <w:r w:rsidRPr="00137BDB">
        <w:t xml:space="preserve">zoonotic pathogens; </w:t>
      </w:r>
    </w:p>
    <w:p w14:paraId="543C5201" w14:textId="0232222A" w:rsidR="00E42DC0" w:rsidRDefault="00877B59" w:rsidP="00E42DC0">
      <w:pPr>
        <w:pStyle w:val="11ilist"/>
      </w:pPr>
      <w:r w:rsidRPr="00137BDB">
        <w:t>iii)</w:t>
      </w:r>
      <w:r w:rsidR="00E42DC0">
        <w:tab/>
      </w:r>
      <w:r w:rsidRPr="00137BDB">
        <w:t xml:space="preserve">retrospective studies of stored specimens; </w:t>
      </w:r>
    </w:p>
    <w:p w14:paraId="7995879C" w14:textId="18F8D682" w:rsidR="00E42DC0" w:rsidRDefault="00877B59" w:rsidP="00E42DC0">
      <w:pPr>
        <w:pStyle w:val="11ilist"/>
      </w:pPr>
      <w:r w:rsidRPr="00137BDB">
        <w:t>iv)</w:t>
      </w:r>
      <w:r w:rsidR="00E42DC0">
        <w:tab/>
      </w:r>
      <w:r w:rsidRPr="00137BDB">
        <w:t xml:space="preserve">rapidity; and </w:t>
      </w:r>
    </w:p>
    <w:p w14:paraId="08260A61" w14:textId="12F29F23" w:rsidR="00877B59" w:rsidRPr="00137BDB" w:rsidRDefault="00877B59" w:rsidP="00E42DC0">
      <w:pPr>
        <w:pStyle w:val="11ilist"/>
        <w:spacing w:after="240"/>
      </w:pPr>
      <w:r w:rsidRPr="00137BDB">
        <w:t>v)</w:t>
      </w:r>
      <w:r w:rsidR="00E42DC0">
        <w:tab/>
      </w:r>
      <w:r w:rsidRPr="00137BDB">
        <w:t>the detection of nonviable organisms (Haines &amp; Clark, 1991).</w:t>
      </w:r>
    </w:p>
    <w:p w14:paraId="3668F318" w14:textId="7F0DD522" w:rsidR="00877B59" w:rsidRPr="00137BDB" w:rsidRDefault="00877B59" w:rsidP="00FD3BC5">
      <w:pPr>
        <w:pStyle w:val="11Para"/>
        <w:rPr>
          <w:lang w:val="en-IE"/>
        </w:rPr>
      </w:pPr>
      <w:r w:rsidRPr="00137BDB">
        <w:rPr>
          <w:lang w:val="en-IE"/>
        </w:rPr>
        <w:t xml:space="preserve">As formalin fixation can denature the antigenic epitopes (i.e. the three-dimensional structure recognised by </w:t>
      </w:r>
      <w:proofErr w:type="spellStart"/>
      <w:r w:rsidRPr="00F736ED">
        <w:rPr>
          <w:strike/>
          <w:highlight w:val="yellow"/>
          <w:lang w:val="en-IE"/>
        </w:rPr>
        <w:t>MAbs</w:t>
      </w:r>
      <w:proofErr w:type="spellEnd"/>
      <w:r w:rsidR="00F736ED" w:rsidRPr="00F736ED">
        <w:rPr>
          <w:strike/>
          <w:highlight w:val="yellow"/>
          <w:lang w:val="en-IE"/>
        </w:rPr>
        <w:t xml:space="preserve"> </w:t>
      </w:r>
      <w:r w:rsidR="00D4756C" w:rsidRPr="00F736ED">
        <w:rPr>
          <w:highlight w:val="yellow"/>
          <w:u w:val="double"/>
          <w:lang w:val="en-IE"/>
        </w:rPr>
        <w:t>some antibodies</w:t>
      </w:r>
      <w:r w:rsidRPr="00137BDB">
        <w:rPr>
          <w:lang w:val="en-IE"/>
        </w:rPr>
        <w:t xml:space="preserve">) the limiting step in the application of immunohistochemistry is to identify an appropriate </w:t>
      </w:r>
      <w:proofErr w:type="spellStart"/>
      <w:r w:rsidRPr="00F736ED">
        <w:rPr>
          <w:strike/>
          <w:highlight w:val="yellow"/>
          <w:lang w:val="en-IE"/>
        </w:rPr>
        <w:t>MAb</w:t>
      </w:r>
      <w:proofErr w:type="spellEnd"/>
      <w:r w:rsidR="00F736ED" w:rsidRPr="00F736ED">
        <w:rPr>
          <w:strike/>
          <w:highlight w:val="yellow"/>
          <w:lang w:val="en-IE"/>
        </w:rPr>
        <w:t xml:space="preserve"> </w:t>
      </w:r>
      <w:r w:rsidR="004873DD" w:rsidRPr="00F736ED">
        <w:rPr>
          <w:highlight w:val="yellow"/>
          <w:u w:val="double"/>
          <w:lang w:val="en-IE"/>
        </w:rPr>
        <w:t>antibody</w:t>
      </w:r>
      <w:r w:rsidRPr="00137BDB">
        <w:rPr>
          <w:lang w:val="en-IE"/>
        </w:rPr>
        <w:t xml:space="preserve">/antigen combination that will bind </w:t>
      </w:r>
      <w:r w:rsidR="00DF67BE" w:rsidRPr="00F736ED">
        <w:rPr>
          <w:highlight w:val="yellow"/>
          <w:u w:val="double"/>
          <w:lang w:val="en-IE"/>
        </w:rPr>
        <w:t>antigen</w:t>
      </w:r>
      <w:r w:rsidR="00DF67BE">
        <w:rPr>
          <w:lang w:val="en-IE"/>
        </w:rPr>
        <w:t xml:space="preserve"> </w:t>
      </w:r>
      <w:r w:rsidRPr="00137BDB">
        <w:rPr>
          <w:lang w:val="en-IE"/>
        </w:rPr>
        <w:t xml:space="preserve">in formalin-fixed tissues. This may be overcome by using frozen sections or employing antigen retrieval techniques (e.g. proteolytic enzyme digestion, microwaving) before immunostaining. </w:t>
      </w:r>
    </w:p>
    <w:p w14:paraId="0329C860" w14:textId="4CFA85C9" w:rsidR="00877B59" w:rsidRPr="00137BDB" w:rsidRDefault="00FD3BC5" w:rsidP="00FD3BC5">
      <w:pPr>
        <w:pStyle w:val="11"/>
        <w:rPr>
          <w:lang w:val="en-IE"/>
        </w:rPr>
      </w:pPr>
      <w:r w:rsidRPr="00137BDB">
        <w:rPr>
          <w:lang w:val="en-IE"/>
        </w:rPr>
        <w:t>5.3.</w:t>
      </w:r>
      <w:r w:rsidRPr="00137BDB">
        <w:rPr>
          <w:lang w:val="en-IE"/>
        </w:rPr>
        <w:tab/>
      </w:r>
      <w:r w:rsidR="00877B59" w:rsidRPr="00E42DC0">
        <w:rPr>
          <w:i/>
          <w:lang w:val="en-IE"/>
        </w:rPr>
        <w:t>In</w:t>
      </w:r>
      <w:r w:rsidR="00E42DC0" w:rsidRPr="00E42DC0">
        <w:rPr>
          <w:i/>
          <w:lang w:val="en-IE"/>
        </w:rPr>
        <w:t>-</w:t>
      </w:r>
      <w:r w:rsidR="00877B59" w:rsidRPr="00E42DC0">
        <w:rPr>
          <w:i/>
          <w:lang w:val="en-IE"/>
        </w:rPr>
        <w:t>situ</w:t>
      </w:r>
      <w:r w:rsidR="00877B59" w:rsidRPr="00137BDB">
        <w:rPr>
          <w:lang w:val="en-IE"/>
        </w:rPr>
        <w:t xml:space="preserve"> </w:t>
      </w:r>
      <w:r w:rsidR="00A461E8" w:rsidRPr="00137BDB">
        <w:rPr>
          <w:lang w:val="en-IE"/>
        </w:rPr>
        <w:t>hybridisation (ISH)</w:t>
      </w:r>
    </w:p>
    <w:p w14:paraId="74F8AEC3" w14:textId="43A7813D" w:rsidR="00877B59" w:rsidRPr="00137BDB" w:rsidRDefault="00A461E8" w:rsidP="00FD3BC5">
      <w:pPr>
        <w:pStyle w:val="11Para"/>
        <w:rPr>
          <w:lang w:val="en-IE"/>
        </w:rPr>
      </w:pPr>
      <w:r w:rsidRPr="00137BDB">
        <w:rPr>
          <w:lang w:val="en-IE"/>
        </w:rPr>
        <w:t>This technology</w:t>
      </w:r>
      <w:r w:rsidR="00877B59" w:rsidRPr="00137BDB">
        <w:rPr>
          <w:lang w:val="en-IE"/>
        </w:rPr>
        <w:t xml:space="preserve"> exploits two natural phenomen</w:t>
      </w:r>
      <w:r w:rsidR="002728A3" w:rsidRPr="00137BDB">
        <w:rPr>
          <w:lang w:val="en-IE"/>
        </w:rPr>
        <w:t>a</w:t>
      </w:r>
      <w:r w:rsidR="00877B59" w:rsidRPr="00137BDB">
        <w:rPr>
          <w:lang w:val="en-IE"/>
        </w:rPr>
        <w:t>: the unique genetic code or signature a pathogen contains in its genome and the ability of single-stranded nucleic acid sequences (DNA or RNA) to anneal or bind with complementary single-stranded nucleic acid sequences to form double</w:t>
      </w:r>
      <w:r w:rsidR="00E42DC0">
        <w:rPr>
          <w:lang w:val="en-IE"/>
        </w:rPr>
        <w:t>-</w:t>
      </w:r>
      <w:r w:rsidR="00877B59" w:rsidRPr="00137BDB">
        <w:rPr>
          <w:lang w:val="en-IE"/>
        </w:rPr>
        <w:t xml:space="preserve">stranded hybrids. In its simplest form, </w:t>
      </w:r>
      <w:r w:rsidR="00E42DC0">
        <w:rPr>
          <w:i/>
          <w:lang w:val="en-IE"/>
        </w:rPr>
        <w:t>i</w:t>
      </w:r>
      <w:r w:rsidR="00E42DC0" w:rsidRPr="00E42DC0">
        <w:rPr>
          <w:i/>
          <w:lang w:val="en-IE"/>
        </w:rPr>
        <w:t>n-situ</w:t>
      </w:r>
      <w:r w:rsidR="00E42DC0" w:rsidRPr="00137BDB">
        <w:rPr>
          <w:lang w:val="en-IE"/>
        </w:rPr>
        <w:t xml:space="preserve"> hybridisation (ISH)</w:t>
      </w:r>
      <w:r w:rsidR="00E42DC0">
        <w:rPr>
          <w:lang w:val="en-IE"/>
        </w:rPr>
        <w:t xml:space="preserve"> </w:t>
      </w:r>
      <w:r w:rsidR="00877B59" w:rsidRPr="00137BDB">
        <w:rPr>
          <w:lang w:val="en-IE"/>
        </w:rPr>
        <w:t xml:space="preserve">uses single-stranded DNA or RNA probes that are produced synthetically and are designed to complement a short specific region of a pathogen’s genome. Probes are coupled to labels that are readily detectable using microscopy and may include fluorescent dyes, fluorescent nanoparticles or enzymes that produce a chromogenic product when treated with substrate. </w:t>
      </w:r>
    </w:p>
    <w:p w14:paraId="6561715A" w14:textId="2F2F6DCD" w:rsidR="00877B59" w:rsidRPr="00137BDB" w:rsidRDefault="00877B59" w:rsidP="00FD3BC5">
      <w:pPr>
        <w:pStyle w:val="11Para"/>
        <w:spacing w:after="480"/>
        <w:rPr>
          <w:lang w:val="en-IE"/>
        </w:rPr>
      </w:pPr>
      <w:r w:rsidRPr="00137BDB">
        <w:rPr>
          <w:lang w:val="en-IE"/>
        </w:rPr>
        <w:t>Recent commercial supply of ISH reagents has made the technique more accessible and is likely to see greater uptake by diagnostic laboratories in the future. A noteworthy application of ISH is in the rapid development of tests for detection of newly emerg</w:t>
      </w:r>
      <w:r w:rsidR="005162B3" w:rsidRPr="00137BDB">
        <w:rPr>
          <w:lang w:val="en-IE"/>
        </w:rPr>
        <w:t>ing</w:t>
      </w:r>
      <w:r w:rsidRPr="00137BDB">
        <w:rPr>
          <w:lang w:val="en-IE"/>
        </w:rPr>
        <w:t xml:space="preserve"> pathogens. As soon </w:t>
      </w:r>
      <w:r w:rsidR="00FD6CE5">
        <w:rPr>
          <w:lang w:val="en-IE"/>
        </w:rPr>
        <w:t xml:space="preserve">as </w:t>
      </w:r>
      <w:r w:rsidRPr="00137BDB">
        <w:rPr>
          <w:lang w:val="en-IE"/>
        </w:rPr>
        <w:t xml:space="preserve">sequence data generated during identification of the novel pathogen by high throughput sequencing (see </w:t>
      </w:r>
      <w:r w:rsidR="00820B75">
        <w:rPr>
          <w:lang w:val="en-IE"/>
        </w:rPr>
        <w:t>Section D.vi</w:t>
      </w:r>
      <w:r w:rsidRPr="00137BDB">
        <w:rPr>
          <w:lang w:val="en-IE"/>
        </w:rPr>
        <w:t xml:space="preserve">) becomes available, probes may be </w:t>
      </w:r>
      <w:proofErr w:type="gramStart"/>
      <w:r w:rsidRPr="00137BDB">
        <w:rPr>
          <w:lang w:val="en-IE"/>
        </w:rPr>
        <w:t>designed</w:t>
      </w:r>
      <w:proofErr w:type="gramEnd"/>
      <w:r w:rsidRPr="00137BDB">
        <w:rPr>
          <w:lang w:val="en-IE"/>
        </w:rPr>
        <w:t xml:space="preserve"> and assays developed. In contrast, antibody/antigen-based reagents required for the development of immunoassays take considerably longer to generate.</w:t>
      </w:r>
      <w:r w:rsidR="00B34ED4" w:rsidRPr="00137BDB">
        <w:rPr>
          <w:lang w:val="en-IE"/>
        </w:rPr>
        <w:t xml:space="preserve"> </w:t>
      </w:r>
    </w:p>
    <w:bookmarkEnd w:id="54"/>
    <w:bookmarkEnd w:id="56"/>
    <w:p w14:paraId="7E02544C" w14:textId="2E0B733A" w:rsidR="00847EC5" w:rsidRPr="00137BDB" w:rsidRDefault="004E4AC8" w:rsidP="00FD3BC5">
      <w:pPr>
        <w:pStyle w:val="A"/>
        <w:rPr>
          <w:lang w:val="en-IE"/>
        </w:rPr>
      </w:pPr>
      <w:r w:rsidRPr="00B81BE2">
        <w:rPr>
          <w:strike/>
          <w:highlight w:val="yellow"/>
          <w:lang w:val="en-IE"/>
          <w:rPrChange w:id="75" w:author="Pavade Gounalan" w:date="2020-03-27T11:09:00Z">
            <w:rPr>
              <w:lang w:val="en-IE"/>
            </w:rPr>
          </w:rPrChange>
        </w:rPr>
        <w:t>D</w:t>
      </w:r>
      <w:ins w:id="76" w:author="Pavade Gounalan" w:date="2020-03-27T11:09:00Z">
        <w:r w:rsidR="00B81BE2" w:rsidRPr="00B81BE2">
          <w:rPr>
            <w:strike/>
            <w:lang w:val="en-IE"/>
            <w:rPrChange w:id="77" w:author="Pavade Gounalan" w:date="2020-03-27T11:09:00Z">
              <w:rPr>
                <w:lang w:val="en-IE"/>
              </w:rPr>
            </w:rPrChange>
          </w:rPr>
          <w:t xml:space="preserve"> </w:t>
        </w:r>
      </w:ins>
      <w:r w:rsidR="00B81BE2" w:rsidRPr="00B81BE2">
        <w:rPr>
          <w:highlight w:val="yellow"/>
          <w:u w:val="double"/>
          <w:lang w:val="en-IE"/>
          <w:rPrChange w:id="78" w:author="Pavade Gounalan" w:date="2020-03-27T11:09:00Z">
            <w:rPr>
              <w:lang w:val="en-IE"/>
            </w:rPr>
          </w:rPrChange>
        </w:rPr>
        <w:t>E</w:t>
      </w:r>
      <w:r w:rsidR="0009185F" w:rsidRPr="00137BDB">
        <w:rPr>
          <w:lang w:val="en-IE"/>
        </w:rPr>
        <w:t>.</w:t>
      </w:r>
      <w:r w:rsidR="00B34ED4" w:rsidRPr="00137BDB">
        <w:rPr>
          <w:lang w:val="en-IE"/>
        </w:rPr>
        <w:t xml:space="preserve"> </w:t>
      </w:r>
      <w:r w:rsidR="00FD3BC5" w:rsidRPr="00137BDB">
        <w:rPr>
          <w:lang w:val="en-IE"/>
        </w:rPr>
        <w:t xml:space="preserve"> </w:t>
      </w:r>
      <w:r w:rsidR="0009185F" w:rsidRPr="00137BDB">
        <w:rPr>
          <w:lang w:val="en-IE"/>
        </w:rPr>
        <w:t>IMPLICATIONS</w:t>
      </w:r>
      <w:r w:rsidR="00847EC5" w:rsidRPr="00137BDB">
        <w:rPr>
          <w:lang w:val="en-IE"/>
        </w:rPr>
        <w:t xml:space="preserve"> OF THE NEW TECHNOLOGIES</w:t>
      </w:r>
    </w:p>
    <w:p w14:paraId="3A68DDD9" w14:textId="799ADAE6" w:rsidR="0079677C" w:rsidRPr="00137BDB" w:rsidRDefault="0079677C" w:rsidP="00C3529F">
      <w:pPr>
        <w:pStyle w:val="paraA0"/>
        <w:rPr>
          <w:lang w:val="en-IE"/>
        </w:rPr>
      </w:pPr>
      <w:r w:rsidRPr="00137BDB">
        <w:rPr>
          <w:lang w:val="en-IE"/>
        </w:rPr>
        <w:t xml:space="preserve">There are </w:t>
      </w:r>
      <w:r w:rsidR="00705FD8">
        <w:rPr>
          <w:lang w:val="en-IE"/>
        </w:rPr>
        <w:t>several</w:t>
      </w:r>
      <w:r w:rsidRPr="00137BDB">
        <w:rPr>
          <w:lang w:val="en-IE"/>
        </w:rPr>
        <w:t xml:space="preserve"> trends in diagnostic technolog</w:t>
      </w:r>
      <w:r w:rsidR="00A502F5" w:rsidRPr="00137BDB">
        <w:rPr>
          <w:lang w:val="en-IE"/>
        </w:rPr>
        <w:t xml:space="preserve">y development, e.g. multiplexing of assays, </w:t>
      </w:r>
      <w:r w:rsidR="005414D8">
        <w:rPr>
          <w:lang w:val="en-IE"/>
        </w:rPr>
        <w:t>evaluation</w:t>
      </w:r>
      <w:r w:rsidR="005414D8" w:rsidRPr="00137BDB">
        <w:rPr>
          <w:lang w:val="en-IE"/>
        </w:rPr>
        <w:t xml:space="preserve"> </w:t>
      </w:r>
      <w:r w:rsidR="00FE27EC" w:rsidRPr="00137BDB">
        <w:rPr>
          <w:lang w:val="en-IE"/>
        </w:rPr>
        <w:t xml:space="preserve">of </w:t>
      </w:r>
      <w:r w:rsidR="00FE27EC" w:rsidRPr="00C253F8">
        <w:rPr>
          <w:lang w:val="en-IE"/>
        </w:rPr>
        <w:t>complex</w:t>
      </w:r>
      <w:r w:rsidR="00C253F8" w:rsidRPr="00C253F8">
        <w:rPr>
          <w:lang w:val="en-IE"/>
        </w:rPr>
        <w:t>ity</w:t>
      </w:r>
      <w:r w:rsidR="006B1CE3">
        <w:rPr>
          <w:lang w:val="en-IE"/>
        </w:rPr>
        <w:t xml:space="preserve"> </w:t>
      </w:r>
      <w:r w:rsidR="00C253F8" w:rsidRPr="00C253F8">
        <w:rPr>
          <w:lang w:val="en-IE"/>
        </w:rPr>
        <w:t>in the biology</w:t>
      </w:r>
      <w:r w:rsidR="00FE27EC" w:rsidRPr="00C253F8">
        <w:rPr>
          <w:lang w:val="en-IE"/>
        </w:rPr>
        <w:t xml:space="preserve"> of infection</w:t>
      </w:r>
      <w:r w:rsidR="00FE27EC" w:rsidRPr="00137BDB">
        <w:rPr>
          <w:lang w:val="en-IE"/>
        </w:rPr>
        <w:t xml:space="preserve">, </w:t>
      </w:r>
      <w:r w:rsidRPr="00137BDB">
        <w:rPr>
          <w:lang w:val="en-IE"/>
        </w:rPr>
        <w:t xml:space="preserve">that will </w:t>
      </w:r>
      <w:r w:rsidR="00C35989" w:rsidRPr="00137BDB">
        <w:rPr>
          <w:lang w:val="en-IE"/>
        </w:rPr>
        <w:t xml:space="preserve">have an </w:t>
      </w:r>
      <w:r w:rsidRPr="00137BDB">
        <w:rPr>
          <w:lang w:val="en-IE"/>
        </w:rPr>
        <w:t>impact on the way disease diagnos</w:t>
      </w:r>
      <w:r w:rsidR="005F7A95">
        <w:rPr>
          <w:lang w:val="en-IE"/>
        </w:rPr>
        <w:t>e</w:t>
      </w:r>
      <w:r w:rsidRPr="00137BDB">
        <w:rPr>
          <w:lang w:val="en-IE"/>
        </w:rPr>
        <w:t>s will be approached in the future</w:t>
      </w:r>
      <w:r w:rsidR="00A16FB2" w:rsidRPr="00137BDB">
        <w:rPr>
          <w:lang w:val="en-IE"/>
        </w:rPr>
        <w:t>,</w:t>
      </w:r>
      <w:r w:rsidRPr="00137BDB">
        <w:rPr>
          <w:lang w:val="en-IE"/>
        </w:rPr>
        <w:t xml:space="preserve"> affecting the labora</w:t>
      </w:r>
      <w:r w:rsidR="00452695" w:rsidRPr="00137BDB">
        <w:rPr>
          <w:lang w:val="en-IE"/>
        </w:rPr>
        <w:t>t</w:t>
      </w:r>
      <w:r w:rsidRPr="00137BDB">
        <w:rPr>
          <w:lang w:val="en-IE"/>
        </w:rPr>
        <w:t>o</w:t>
      </w:r>
      <w:r w:rsidR="00452695" w:rsidRPr="00137BDB">
        <w:rPr>
          <w:lang w:val="en-IE"/>
        </w:rPr>
        <w:t>r</w:t>
      </w:r>
      <w:r w:rsidRPr="00137BDB">
        <w:rPr>
          <w:lang w:val="en-IE"/>
        </w:rPr>
        <w:t xml:space="preserve">y environment, data analysis and disease control: </w:t>
      </w:r>
    </w:p>
    <w:p w14:paraId="5107E2C1" w14:textId="51AEC2AE" w:rsidR="00716CF0" w:rsidRPr="00137BDB" w:rsidRDefault="00C35989" w:rsidP="00FD3BC5">
      <w:pPr>
        <w:pStyle w:val="i"/>
        <w:rPr>
          <w:lang w:val="en-IE"/>
        </w:rPr>
      </w:pPr>
      <w:r w:rsidRPr="00137BDB">
        <w:rPr>
          <w:lang w:val="en-IE"/>
        </w:rPr>
        <w:lastRenderedPageBreak/>
        <w:t>i</w:t>
      </w:r>
      <w:r w:rsidR="007D4C82" w:rsidRPr="00137BDB">
        <w:rPr>
          <w:lang w:val="en-IE"/>
        </w:rPr>
        <w:t>)</w:t>
      </w:r>
      <w:r w:rsidR="00930F69" w:rsidRPr="00137BDB">
        <w:rPr>
          <w:lang w:val="en-IE"/>
        </w:rPr>
        <w:tab/>
      </w:r>
      <w:r w:rsidRPr="00137BDB">
        <w:rPr>
          <w:lang w:val="en-IE"/>
        </w:rPr>
        <w:t xml:space="preserve">The </w:t>
      </w:r>
      <w:r w:rsidR="00B3782D" w:rsidRPr="00137BDB">
        <w:rPr>
          <w:lang w:val="en-IE"/>
        </w:rPr>
        <w:t xml:space="preserve">global development of </w:t>
      </w:r>
      <w:r w:rsidR="00C70DF0" w:rsidRPr="00137BDB">
        <w:rPr>
          <w:lang w:val="en-IE"/>
        </w:rPr>
        <w:t xml:space="preserve">chip </w:t>
      </w:r>
      <w:r w:rsidR="00B3782D" w:rsidRPr="00137BDB">
        <w:rPr>
          <w:lang w:val="en-IE"/>
        </w:rPr>
        <w:t>technolog</w:t>
      </w:r>
      <w:r w:rsidR="00C70DF0" w:rsidRPr="00137BDB">
        <w:rPr>
          <w:lang w:val="en-IE"/>
        </w:rPr>
        <w:t>ies</w:t>
      </w:r>
      <w:r w:rsidR="00237200" w:rsidRPr="00137BDB">
        <w:rPr>
          <w:lang w:val="en-IE"/>
        </w:rPr>
        <w:t xml:space="preserve"> </w:t>
      </w:r>
      <w:r w:rsidRPr="00137BDB">
        <w:rPr>
          <w:lang w:val="en-IE"/>
        </w:rPr>
        <w:t>has led to</w:t>
      </w:r>
      <w:r w:rsidR="00B3782D" w:rsidRPr="00137BDB">
        <w:rPr>
          <w:lang w:val="en-IE"/>
        </w:rPr>
        <w:t xml:space="preserve"> a strong trend towards </w:t>
      </w:r>
      <w:r w:rsidR="00847EC5" w:rsidRPr="00137BDB">
        <w:rPr>
          <w:lang w:val="en-IE"/>
        </w:rPr>
        <w:t>m</w:t>
      </w:r>
      <w:r w:rsidR="00A1652A" w:rsidRPr="00137BDB">
        <w:rPr>
          <w:lang w:val="en-IE"/>
        </w:rPr>
        <w:t>iniatur</w:t>
      </w:r>
      <w:r w:rsidR="00031848" w:rsidRPr="00137BDB">
        <w:rPr>
          <w:lang w:val="en-IE"/>
        </w:rPr>
        <w:t>is</w:t>
      </w:r>
      <w:r w:rsidR="00A1652A" w:rsidRPr="00137BDB">
        <w:rPr>
          <w:lang w:val="en-IE"/>
        </w:rPr>
        <w:t>ation</w:t>
      </w:r>
      <w:r w:rsidR="00B3782D" w:rsidRPr="00137BDB">
        <w:rPr>
          <w:lang w:val="en-IE"/>
        </w:rPr>
        <w:t xml:space="preserve"> of the test format in both molecular and protein detection assays. The test formats range from several </w:t>
      </w:r>
      <w:r w:rsidR="001E76DA" w:rsidRPr="00137BDB">
        <w:rPr>
          <w:lang w:val="en-IE"/>
        </w:rPr>
        <w:t>millimetres</w:t>
      </w:r>
      <w:r w:rsidR="00B3782D" w:rsidRPr="00137BDB">
        <w:rPr>
          <w:lang w:val="en-IE"/>
        </w:rPr>
        <w:t xml:space="preserve"> to several centimetres.</w:t>
      </w:r>
      <w:r w:rsidR="00C62974" w:rsidRPr="00137BDB">
        <w:rPr>
          <w:lang w:val="en-IE"/>
        </w:rPr>
        <w:t xml:space="preserve"> </w:t>
      </w:r>
      <w:r w:rsidR="00FE27EC" w:rsidRPr="00137BDB">
        <w:rPr>
          <w:lang w:val="en-IE"/>
        </w:rPr>
        <w:t xml:space="preserve">In parallel, a wide range of simple diagnostic tools, such as lateral flow assay devices were developed for the improved, on site (point-of care) diagnosis of many diseases. </w:t>
      </w:r>
      <w:r w:rsidR="00C62974" w:rsidRPr="00137BDB">
        <w:rPr>
          <w:lang w:val="en-IE"/>
        </w:rPr>
        <w:t xml:space="preserve">These changes enable on-site testing, facilitating </w:t>
      </w:r>
      <w:r w:rsidR="00FE27EC" w:rsidRPr="00137BDB">
        <w:rPr>
          <w:lang w:val="en-IE"/>
        </w:rPr>
        <w:t xml:space="preserve">the </w:t>
      </w:r>
      <w:r w:rsidR="00C62974" w:rsidRPr="00137BDB">
        <w:rPr>
          <w:lang w:val="en-IE"/>
        </w:rPr>
        <w:t xml:space="preserve">rapid </w:t>
      </w:r>
      <w:r w:rsidR="00FE27EC" w:rsidRPr="00137BDB">
        <w:rPr>
          <w:lang w:val="en-IE"/>
        </w:rPr>
        <w:t xml:space="preserve">and </w:t>
      </w:r>
      <w:r w:rsidR="00FE27EC" w:rsidRPr="006345F5">
        <w:rPr>
          <w:strike/>
          <w:highlight w:val="yellow"/>
          <w:lang w:val="en-IE"/>
        </w:rPr>
        <w:t>easily</w:t>
      </w:r>
      <w:r w:rsidR="00FE27EC" w:rsidRPr="006345F5">
        <w:rPr>
          <w:strike/>
          <w:lang w:val="en-IE"/>
        </w:rPr>
        <w:t xml:space="preserve"> </w:t>
      </w:r>
      <w:r w:rsidR="00FE27EC" w:rsidRPr="00137BDB">
        <w:rPr>
          <w:lang w:val="en-IE"/>
        </w:rPr>
        <w:t xml:space="preserve">affordable </w:t>
      </w:r>
      <w:r w:rsidR="00C62974" w:rsidRPr="00137BDB">
        <w:rPr>
          <w:lang w:val="en-IE"/>
        </w:rPr>
        <w:t xml:space="preserve">diagnosis of </w:t>
      </w:r>
      <w:r w:rsidR="00FE27EC" w:rsidRPr="00137BDB">
        <w:rPr>
          <w:lang w:val="en-IE"/>
        </w:rPr>
        <w:t xml:space="preserve">the targeted </w:t>
      </w:r>
      <w:r w:rsidR="00C62974" w:rsidRPr="00137BDB">
        <w:rPr>
          <w:lang w:val="en-IE"/>
        </w:rPr>
        <w:t>infectious disease</w:t>
      </w:r>
      <w:r w:rsidR="00593BE6" w:rsidRPr="00137BDB">
        <w:rPr>
          <w:lang w:val="en-IE"/>
        </w:rPr>
        <w:t>s</w:t>
      </w:r>
      <w:r w:rsidR="00C62974" w:rsidRPr="00137BDB">
        <w:rPr>
          <w:lang w:val="en-IE"/>
        </w:rPr>
        <w:t>.</w:t>
      </w:r>
      <w:r w:rsidR="00727016" w:rsidRPr="00137BDB">
        <w:rPr>
          <w:lang w:val="en-IE"/>
        </w:rPr>
        <w:t xml:space="preserve"> Appropriate infrastructure and preparedness </w:t>
      </w:r>
      <w:proofErr w:type="gramStart"/>
      <w:r w:rsidR="00727016" w:rsidRPr="006345F5">
        <w:rPr>
          <w:strike/>
          <w:highlight w:val="yellow"/>
          <w:lang w:val="en-IE"/>
        </w:rPr>
        <w:t>have to</w:t>
      </w:r>
      <w:proofErr w:type="gramEnd"/>
      <w:r w:rsidR="006345F5" w:rsidRPr="006345F5">
        <w:rPr>
          <w:strike/>
          <w:highlight w:val="yellow"/>
          <w:lang w:val="en-IE"/>
        </w:rPr>
        <w:t xml:space="preserve"> </w:t>
      </w:r>
      <w:r w:rsidR="00CC1889" w:rsidRPr="006345F5">
        <w:rPr>
          <w:highlight w:val="yellow"/>
          <w:u w:val="double"/>
          <w:lang w:val="en-IE"/>
        </w:rPr>
        <w:t>must</w:t>
      </w:r>
      <w:r w:rsidR="00727016" w:rsidRPr="006345F5">
        <w:rPr>
          <w:lang w:val="en-IE"/>
        </w:rPr>
        <w:t xml:space="preserve"> </w:t>
      </w:r>
      <w:r w:rsidR="00727016" w:rsidRPr="00137BDB">
        <w:rPr>
          <w:lang w:val="en-IE"/>
        </w:rPr>
        <w:t>be an integral component of technology update, including training in the use and interpretation of such methods.</w:t>
      </w:r>
      <w:r w:rsidR="004749D5" w:rsidRPr="00137BDB">
        <w:rPr>
          <w:lang w:val="en-IE"/>
        </w:rPr>
        <w:t xml:space="preserve"> </w:t>
      </w:r>
    </w:p>
    <w:p w14:paraId="65AB6B79" w14:textId="3D68B621" w:rsidR="00585E92" w:rsidRPr="00137BDB" w:rsidRDefault="00716CF0" w:rsidP="00FD3BC5">
      <w:pPr>
        <w:pStyle w:val="i"/>
        <w:rPr>
          <w:lang w:val="en-IE"/>
        </w:rPr>
      </w:pPr>
      <w:r w:rsidRPr="00137BDB">
        <w:rPr>
          <w:lang w:val="en-IE"/>
        </w:rPr>
        <w:t xml:space="preserve">ii) </w:t>
      </w:r>
      <w:r w:rsidRPr="00137BDB">
        <w:rPr>
          <w:lang w:val="en-IE"/>
        </w:rPr>
        <w:tab/>
        <w:t xml:space="preserve">Simplification of technologies, development of smaller, more simple and affordable devices is </w:t>
      </w:r>
      <w:r w:rsidR="00FD6CE5" w:rsidRPr="00137BDB">
        <w:rPr>
          <w:lang w:val="en-IE"/>
        </w:rPr>
        <w:t xml:space="preserve">also </w:t>
      </w:r>
      <w:r w:rsidRPr="00137BDB">
        <w:rPr>
          <w:lang w:val="en-IE"/>
        </w:rPr>
        <w:t>seen in other field</w:t>
      </w:r>
      <w:r w:rsidR="004749D5" w:rsidRPr="00137BDB">
        <w:rPr>
          <w:lang w:val="en-IE"/>
        </w:rPr>
        <w:t>s</w:t>
      </w:r>
      <w:r w:rsidRPr="00137BDB">
        <w:rPr>
          <w:lang w:val="en-IE"/>
        </w:rPr>
        <w:t xml:space="preserve"> of veterinary diagnostic microbiology, for example in rapid and high throughput sequencing technologies. The develop</w:t>
      </w:r>
      <w:r w:rsidR="00904678">
        <w:rPr>
          <w:lang w:val="en-IE"/>
        </w:rPr>
        <w:t>m</w:t>
      </w:r>
      <w:r w:rsidRPr="00137BDB">
        <w:rPr>
          <w:lang w:val="en-IE"/>
        </w:rPr>
        <w:t>e</w:t>
      </w:r>
      <w:r w:rsidR="00904678">
        <w:rPr>
          <w:lang w:val="en-IE"/>
        </w:rPr>
        <w:t>nt of</w:t>
      </w:r>
      <w:r w:rsidRPr="00137BDB">
        <w:rPr>
          <w:lang w:val="en-IE"/>
        </w:rPr>
        <w:t xml:space="preserve"> simple </w:t>
      </w:r>
      <w:r w:rsidR="001A3193" w:rsidRPr="00137BDB">
        <w:rPr>
          <w:lang w:val="en-IE"/>
        </w:rPr>
        <w:t>devices</w:t>
      </w:r>
      <w:r w:rsidRPr="00137BDB">
        <w:rPr>
          <w:lang w:val="en-IE"/>
        </w:rPr>
        <w:t xml:space="preserve"> and </w:t>
      </w:r>
      <w:r w:rsidR="004749D5" w:rsidRPr="00137BDB">
        <w:rPr>
          <w:lang w:val="en-IE"/>
        </w:rPr>
        <w:t>improved</w:t>
      </w:r>
      <w:r w:rsidRPr="00137BDB">
        <w:rPr>
          <w:lang w:val="en-IE"/>
        </w:rPr>
        <w:t xml:space="preserve"> sample preparation technologies will facilitate the direct sequence analysis of </w:t>
      </w:r>
      <w:proofErr w:type="gramStart"/>
      <w:r w:rsidRPr="006345F5">
        <w:rPr>
          <w:strike/>
          <w:highlight w:val="yellow"/>
          <w:lang w:val="en-IE"/>
        </w:rPr>
        <w:t>a large number of</w:t>
      </w:r>
      <w:proofErr w:type="gramEnd"/>
      <w:r w:rsidRPr="00137BDB">
        <w:rPr>
          <w:lang w:val="en-IE"/>
        </w:rPr>
        <w:t xml:space="preserve"> clinical samples not only in central institutes, but also on site in the field or in simply equipped field laboratories. During this </w:t>
      </w:r>
      <w:r w:rsidR="004749D5" w:rsidRPr="00137BDB">
        <w:rPr>
          <w:lang w:val="en-IE"/>
        </w:rPr>
        <w:t>work</w:t>
      </w:r>
      <w:r w:rsidRPr="00137BDB">
        <w:rPr>
          <w:lang w:val="en-IE"/>
        </w:rPr>
        <w:t xml:space="preserve"> it will be very important to focus not only on the</w:t>
      </w:r>
      <w:r w:rsidR="004749D5" w:rsidRPr="00137BDB">
        <w:rPr>
          <w:lang w:val="en-IE"/>
        </w:rPr>
        <w:t xml:space="preserve"> rapid</w:t>
      </w:r>
      <w:r w:rsidRPr="00137BDB">
        <w:rPr>
          <w:lang w:val="en-IE"/>
        </w:rPr>
        <w:t xml:space="preserve"> </w:t>
      </w:r>
      <w:r w:rsidR="004749D5" w:rsidRPr="00137BDB">
        <w:rPr>
          <w:lang w:val="en-IE"/>
        </w:rPr>
        <w:t xml:space="preserve">technical </w:t>
      </w:r>
      <w:r w:rsidRPr="00137BDB">
        <w:rPr>
          <w:lang w:val="en-IE"/>
        </w:rPr>
        <w:t xml:space="preserve">development of sequencing equipment, but </w:t>
      </w:r>
      <w:r w:rsidR="004749D5" w:rsidRPr="00137BDB">
        <w:rPr>
          <w:lang w:val="en-IE"/>
        </w:rPr>
        <w:t xml:space="preserve">in parallel, to </w:t>
      </w:r>
      <w:r w:rsidRPr="00137BDB">
        <w:rPr>
          <w:lang w:val="en-IE"/>
        </w:rPr>
        <w:t xml:space="preserve">strengthen the knowledge of bioinformatics and to maintain general knowledge </w:t>
      </w:r>
      <w:r w:rsidR="004749D5" w:rsidRPr="00137BDB">
        <w:rPr>
          <w:lang w:val="en-IE"/>
        </w:rPr>
        <w:t>in</w:t>
      </w:r>
      <w:r w:rsidRPr="00137BDB">
        <w:rPr>
          <w:lang w:val="en-IE"/>
        </w:rPr>
        <w:t xml:space="preserve"> veterinary medicine and epidemiology.</w:t>
      </w:r>
      <w:r w:rsidR="00B34ED4" w:rsidRPr="00137BDB">
        <w:rPr>
          <w:lang w:val="en-IE"/>
        </w:rPr>
        <w:t xml:space="preserve"> </w:t>
      </w:r>
    </w:p>
    <w:p w14:paraId="7C46FBD6" w14:textId="3616CEDE" w:rsidR="00A1652A" w:rsidRPr="00137BDB" w:rsidRDefault="00716CF0" w:rsidP="00FD3BC5">
      <w:pPr>
        <w:pStyle w:val="i"/>
        <w:rPr>
          <w:lang w:val="en-IE"/>
        </w:rPr>
      </w:pPr>
      <w:r w:rsidRPr="00137BDB">
        <w:rPr>
          <w:lang w:val="en-IE"/>
        </w:rPr>
        <w:t>iii</w:t>
      </w:r>
      <w:r w:rsidR="007D4C82" w:rsidRPr="00137BDB">
        <w:rPr>
          <w:lang w:val="en-IE"/>
        </w:rPr>
        <w:t>)</w:t>
      </w:r>
      <w:r w:rsidR="00930F69" w:rsidRPr="00137BDB">
        <w:rPr>
          <w:lang w:val="en-IE"/>
        </w:rPr>
        <w:tab/>
      </w:r>
      <w:r w:rsidR="00452695" w:rsidRPr="00137BDB">
        <w:rPr>
          <w:lang w:val="en-IE"/>
        </w:rPr>
        <w:t>The d</w:t>
      </w:r>
      <w:r w:rsidR="00B3782D" w:rsidRPr="00137BDB">
        <w:rPr>
          <w:lang w:val="en-IE"/>
        </w:rPr>
        <w:t>evelopment of a</w:t>
      </w:r>
      <w:r w:rsidR="00A1652A" w:rsidRPr="00137BDB">
        <w:rPr>
          <w:lang w:val="en-IE"/>
        </w:rPr>
        <w:t xml:space="preserve">lternative </w:t>
      </w:r>
      <w:r w:rsidR="00B3782D" w:rsidRPr="00137BDB">
        <w:rPr>
          <w:lang w:val="en-IE"/>
        </w:rPr>
        <w:t xml:space="preserve">sources of </w:t>
      </w:r>
      <w:r w:rsidR="00A1652A" w:rsidRPr="00137BDB">
        <w:rPr>
          <w:lang w:val="en-IE"/>
        </w:rPr>
        <w:t>signal generation</w:t>
      </w:r>
      <w:r w:rsidR="00EF10E3" w:rsidRPr="00137BDB">
        <w:rPr>
          <w:lang w:val="en-IE"/>
        </w:rPr>
        <w:t>/amplification</w:t>
      </w:r>
      <w:r w:rsidR="00B3782D" w:rsidRPr="00137BDB">
        <w:rPr>
          <w:lang w:val="en-IE"/>
        </w:rPr>
        <w:t xml:space="preserve">, replacing light with mass measurement, piezoelectric effect or concentration </w:t>
      </w:r>
      <w:r w:rsidR="001E76DA" w:rsidRPr="00137BDB">
        <w:rPr>
          <w:lang w:val="en-IE"/>
        </w:rPr>
        <w:t>of</w:t>
      </w:r>
      <w:r w:rsidR="00B3782D" w:rsidRPr="00137BDB">
        <w:rPr>
          <w:lang w:val="en-IE"/>
        </w:rPr>
        <w:t xml:space="preserve"> the ligan</w:t>
      </w:r>
      <w:r w:rsidR="00452695" w:rsidRPr="00137BDB">
        <w:rPr>
          <w:lang w:val="en-IE"/>
        </w:rPr>
        <w:t>d</w:t>
      </w:r>
      <w:r w:rsidR="00B3782D" w:rsidRPr="00137BDB">
        <w:rPr>
          <w:lang w:val="en-IE"/>
        </w:rPr>
        <w:t xml:space="preserve"> </w:t>
      </w:r>
      <w:r w:rsidR="00452695" w:rsidRPr="00137BDB">
        <w:rPr>
          <w:lang w:val="en-IE"/>
        </w:rPr>
        <w:t xml:space="preserve">will lead to the development of a </w:t>
      </w:r>
      <w:r w:rsidR="0009185F" w:rsidRPr="00137BDB">
        <w:rPr>
          <w:lang w:val="en-IE"/>
        </w:rPr>
        <w:t>whole new platform of technologies.</w:t>
      </w:r>
    </w:p>
    <w:p w14:paraId="4A383CC0" w14:textId="05FEBCBB" w:rsidR="00A1652A" w:rsidRPr="00137BDB" w:rsidRDefault="004749D5" w:rsidP="00FD3BC5">
      <w:pPr>
        <w:pStyle w:val="i"/>
        <w:rPr>
          <w:lang w:val="en-IE"/>
        </w:rPr>
      </w:pPr>
      <w:r w:rsidRPr="00137BDB">
        <w:rPr>
          <w:lang w:val="en-IE"/>
        </w:rPr>
        <w:t>iv</w:t>
      </w:r>
      <w:r w:rsidR="00FE00C8" w:rsidRPr="00137BDB">
        <w:rPr>
          <w:lang w:val="en-IE"/>
        </w:rPr>
        <w:t>)</w:t>
      </w:r>
      <w:r w:rsidR="00930F69" w:rsidRPr="00137BDB">
        <w:rPr>
          <w:lang w:val="en-IE"/>
        </w:rPr>
        <w:tab/>
      </w:r>
      <w:r w:rsidR="00452695" w:rsidRPr="00137BDB">
        <w:rPr>
          <w:lang w:val="en-IE"/>
        </w:rPr>
        <w:t xml:space="preserve">Although </w:t>
      </w:r>
      <w:r w:rsidR="00382AD2" w:rsidRPr="00137BDB">
        <w:rPr>
          <w:lang w:val="en-IE"/>
        </w:rPr>
        <w:t xml:space="preserve">the </w:t>
      </w:r>
      <w:r w:rsidR="00452695" w:rsidRPr="00137BDB">
        <w:rPr>
          <w:lang w:val="en-IE"/>
        </w:rPr>
        <w:t>development of new technologies can often mean</w:t>
      </w:r>
      <w:r w:rsidR="008B7690" w:rsidRPr="00137BDB">
        <w:rPr>
          <w:lang w:val="en-IE"/>
        </w:rPr>
        <w:t xml:space="preserve"> </w:t>
      </w:r>
      <w:r w:rsidR="00C62974" w:rsidRPr="00137BDB">
        <w:rPr>
          <w:lang w:val="en-IE"/>
        </w:rPr>
        <w:t>faster results and</w:t>
      </w:r>
      <w:r w:rsidR="00452695" w:rsidRPr="00137BDB">
        <w:rPr>
          <w:lang w:val="en-IE"/>
        </w:rPr>
        <w:t xml:space="preserve"> improved capability, c</w:t>
      </w:r>
      <w:r w:rsidR="00585E92" w:rsidRPr="00137BDB">
        <w:rPr>
          <w:lang w:val="en-IE"/>
        </w:rPr>
        <w:t>onsideration should</w:t>
      </w:r>
      <w:r w:rsidR="00452695" w:rsidRPr="00137BDB">
        <w:rPr>
          <w:lang w:val="en-IE"/>
        </w:rPr>
        <w:t xml:space="preserve"> always </w:t>
      </w:r>
      <w:r w:rsidR="00585E92" w:rsidRPr="00137BDB">
        <w:rPr>
          <w:lang w:val="en-IE"/>
        </w:rPr>
        <w:t xml:space="preserve">be </w:t>
      </w:r>
      <w:r w:rsidR="00452695" w:rsidRPr="00137BDB">
        <w:rPr>
          <w:lang w:val="en-IE"/>
        </w:rPr>
        <w:t xml:space="preserve">paid to the actual value </w:t>
      </w:r>
      <w:r w:rsidR="00585E92" w:rsidRPr="00137BDB">
        <w:rPr>
          <w:lang w:val="en-IE"/>
        </w:rPr>
        <w:t xml:space="preserve">and the role of the </w:t>
      </w:r>
      <w:r w:rsidR="00A1652A" w:rsidRPr="00137BDB">
        <w:rPr>
          <w:lang w:val="en-IE"/>
        </w:rPr>
        <w:t>confirmatory test</w:t>
      </w:r>
      <w:r w:rsidR="00452695" w:rsidRPr="00137BDB">
        <w:rPr>
          <w:lang w:val="en-IE"/>
        </w:rPr>
        <w:t xml:space="preserve"> in diagnosis</w:t>
      </w:r>
      <w:r w:rsidR="00C62974" w:rsidRPr="00137BDB">
        <w:rPr>
          <w:lang w:val="en-IE"/>
        </w:rPr>
        <w:t xml:space="preserve"> and of the modes of reaction of appropriate </w:t>
      </w:r>
      <w:r w:rsidR="00FD6CE5" w:rsidRPr="00137BDB">
        <w:rPr>
          <w:lang w:val="en-IE"/>
        </w:rPr>
        <w:t>Competent Authorities</w:t>
      </w:r>
      <w:r w:rsidR="00C62974" w:rsidRPr="00137BDB">
        <w:rPr>
          <w:lang w:val="en-IE"/>
        </w:rPr>
        <w:t>.</w:t>
      </w:r>
      <w:r w:rsidR="001E162B" w:rsidRPr="00137BDB">
        <w:rPr>
          <w:lang w:val="en-IE"/>
        </w:rPr>
        <w:t xml:space="preserve"> In this context, the expertise present in laboratories remains as important as ever in explaining the significance and limitations of diagnostic results.</w:t>
      </w:r>
    </w:p>
    <w:p w14:paraId="111084CC" w14:textId="17D509DD" w:rsidR="00C62974" w:rsidRPr="00137BDB" w:rsidRDefault="004749D5" w:rsidP="00FD3BC5">
      <w:pPr>
        <w:pStyle w:val="i"/>
        <w:rPr>
          <w:lang w:val="en-IE"/>
        </w:rPr>
      </w:pPr>
      <w:r w:rsidRPr="00137BDB">
        <w:rPr>
          <w:lang w:val="en-IE"/>
        </w:rPr>
        <w:t>v</w:t>
      </w:r>
      <w:r w:rsidR="00FE00C8" w:rsidRPr="00137BDB">
        <w:rPr>
          <w:lang w:val="en-IE"/>
        </w:rPr>
        <w:t>)</w:t>
      </w:r>
      <w:r w:rsidR="00930F69" w:rsidRPr="00137BDB">
        <w:rPr>
          <w:lang w:val="en-IE"/>
        </w:rPr>
        <w:tab/>
      </w:r>
      <w:r w:rsidR="00C62974" w:rsidRPr="00137BDB">
        <w:rPr>
          <w:lang w:val="en-IE"/>
        </w:rPr>
        <w:t>Increasingly, traditional</w:t>
      </w:r>
      <w:r w:rsidR="001E162B" w:rsidRPr="00137BDB">
        <w:rPr>
          <w:lang w:val="en-IE"/>
        </w:rPr>
        <w:t>, well understood</w:t>
      </w:r>
      <w:r w:rsidR="00C62974" w:rsidRPr="00137BDB">
        <w:rPr>
          <w:lang w:val="en-IE"/>
        </w:rPr>
        <w:t xml:space="preserve"> methods </w:t>
      </w:r>
      <w:r w:rsidR="00FD6CE5">
        <w:rPr>
          <w:lang w:val="en-IE"/>
        </w:rPr>
        <w:t>that</w:t>
      </w:r>
      <w:r w:rsidR="00C62974" w:rsidRPr="00137BDB">
        <w:rPr>
          <w:lang w:val="en-IE"/>
        </w:rPr>
        <w:t xml:space="preserve"> use low cost equipment are being replaced with more complex methods </w:t>
      </w:r>
      <w:r w:rsidR="001E162B" w:rsidRPr="00137BDB">
        <w:rPr>
          <w:lang w:val="en-IE"/>
        </w:rPr>
        <w:t>requiring increased investment.</w:t>
      </w:r>
      <w:r w:rsidR="00B34ED4" w:rsidRPr="00137BDB">
        <w:rPr>
          <w:lang w:val="en-IE"/>
        </w:rPr>
        <w:t xml:space="preserve"> </w:t>
      </w:r>
      <w:r w:rsidR="001E162B" w:rsidRPr="00137BDB">
        <w:rPr>
          <w:lang w:val="en-IE"/>
        </w:rPr>
        <w:t>These newer methods often require higher</w:t>
      </w:r>
      <w:r w:rsidR="00C62974" w:rsidRPr="00137BDB">
        <w:rPr>
          <w:lang w:val="en-IE"/>
        </w:rPr>
        <w:t xml:space="preserve"> diversity of expertise </w:t>
      </w:r>
      <w:r w:rsidR="001E162B" w:rsidRPr="00137BDB">
        <w:rPr>
          <w:lang w:val="en-IE"/>
        </w:rPr>
        <w:t>in laboratory personnel and are associated with</w:t>
      </w:r>
      <w:r w:rsidR="00C62974" w:rsidRPr="00137BDB">
        <w:rPr>
          <w:lang w:val="en-IE"/>
        </w:rPr>
        <w:t xml:space="preserve"> increased turnover in platforms as relatively recent systems become redundant.</w:t>
      </w:r>
      <w:r w:rsidR="00B34ED4" w:rsidRPr="00137BDB">
        <w:rPr>
          <w:lang w:val="en-IE"/>
        </w:rPr>
        <w:t xml:space="preserve"> </w:t>
      </w:r>
      <w:r w:rsidR="00C62974" w:rsidRPr="00137BDB">
        <w:rPr>
          <w:lang w:val="en-IE"/>
        </w:rPr>
        <w:t>This</w:t>
      </w:r>
      <w:r w:rsidR="001E162B" w:rsidRPr="00137BDB">
        <w:rPr>
          <w:lang w:val="en-IE"/>
        </w:rPr>
        <w:t xml:space="preserve"> has implications for laboratory resourcing and the structure of laboratory networks within and between countries as laboratories become more specialised.</w:t>
      </w:r>
    </w:p>
    <w:p w14:paraId="6A7F5CE7" w14:textId="3FA19D7E" w:rsidR="005872BD" w:rsidRPr="00137BDB" w:rsidRDefault="004749D5" w:rsidP="00FD3BC5">
      <w:pPr>
        <w:pStyle w:val="i"/>
        <w:rPr>
          <w:lang w:val="en-IE"/>
        </w:rPr>
      </w:pPr>
      <w:r w:rsidRPr="00137BDB">
        <w:rPr>
          <w:lang w:val="en-IE"/>
        </w:rPr>
        <w:t>vi)</w:t>
      </w:r>
      <w:r w:rsidR="00FD3BC5" w:rsidRPr="00137BDB">
        <w:rPr>
          <w:lang w:val="en-IE"/>
        </w:rPr>
        <w:tab/>
      </w:r>
      <w:r w:rsidR="00727016" w:rsidRPr="00137BDB">
        <w:rPr>
          <w:lang w:val="en-IE"/>
        </w:rPr>
        <w:t>In</w:t>
      </w:r>
      <w:r w:rsidR="00FD6CE5">
        <w:rPr>
          <w:lang w:val="en-IE"/>
        </w:rPr>
        <w:t>-</w:t>
      </w:r>
      <w:r w:rsidR="00727016" w:rsidRPr="00137BDB">
        <w:rPr>
          <w:lang w:val="en-IE"/>
        </w:rPr>
        <w:t>depth analysis of pathogens, for example through high throughput sequencing, is increasingly becoming an expected part of reference laboratory operations.</w:t>
      </w:r>
      <w:r w:rsidR="00B34ED4" w:rsidRPr="00137BDB">
        <w:rPr>
          <w:lang w:val="en-IE"/>
        </w:rPr>
        <w:t xml:space="preserve"> </w:t>
      </w:r>
      <w:r w:rsidR="00585E92" w:rsidRPr="00137BDB">
        <w:rPr>
          <w:lang w:val="en-IE"/>
        </w:rPr>
        <w:t xml:space="preserve">As the diagnostic platforms are continuously </w:t>
      </w:r>
      <w:r w:rsidR="0079677C" w:rsidRPr="00137BDB">
        <w:rPr>
          <w:lang w:val="en-IE"/>
        </w:rPr>
        <w:t>changing in the ways described above</w:t>
      </w:r>
      <w:r w:rsidR="00585E92" w:rsidRPr="00137BDB">
        <w:rPr>
          <w:lang w:val="en-IE"/>
        </w:rPr>
        <w:t xml:space="preserve">, several components of </w:t>
      </w:r>
      <w:r w:rsidR="001E76DA" w:rsidRPr="00137BDB">
        <w:rPr>
          <w:lang w:val="en-IE"/>
        </w:rPr>
        <w:t>the</w:t>
      </w:r>
      <w:r w:rsidR="00585E92" w:rsidRPr="00137BDB">
        <w:rPr>
          <w:lang w:val="en-IE"/>
        </w:rPr>
        <w:t xml:space="preserve"> disease control chain will be affected. Appropriate communication technologies</w:t>
      </w:r>
      <w:r w:rsidR="00DE771D" w:rsidRPr="00137BDB">
        <w:rPr>
          <w:lang w:val="en-IE"/>
        </w:rPr>
        <w:t>/</w:t>
      </w:r>
      <w:r w:rsidR="00A1652A" w:rsidRPr="00137BDB">
        <w:rPr>
          <w:lang w:val="en-IE"/>
        </w:rPr>
        <w:t xml:space="preserve">information systems </w:t>
      </w:r>
      <w:r w:rsidR="0079677C" w:rsidRPr="00137BDB">
        <w:rPr>
          <w:lang w:val="en-IE"/>
        </w:rPr>
        <w:t xml:space="preserve">will need </w:t>
      </w:r>
      <w:r w:rsidR="00DE771D" w:rsidRPr="00137BDB">
        <w:rPr>
          <w:lang w:val="en-IE"/>
        </w:rPr>
        <w:t xml:space="preserve">to be developed to systematically collect, store and analyse </w:t>
      </w:r>
      <w:r w:rsidR="00382AD2" w:rsidRPr="00137BDB">
        <w:rPr>
          <w:lang w:val="en-IE"/>
        </w:rPr>
        <w:t xml:space="preserve">the </w:t>
      </w:r>
      <w:r w:rsidR="0079677C" w:rsidRPr="00137BDB">
        <w:rPr>
          <w:lang w:val="en-IE"/>
        </w:rPr>
        <w:t xml:space="preserve">large </w:t>
      </w:r>
      <w:r w:rsidR="005872BD" w:rsidRPr="00137BDB">
        <w:rPr>
          <w:lang w:val="en-IE"/>
        </w:rPr>
        <w:t>data</w:t>
      </w:r>
      <w:r w:rsidR="0079677C" w:rsidRPr="00137BDB">
        <w:rPr>
          <w:lang w:val="en-IE"/>
        </w:rPr>
        <w:t>sets produced by the new technologies</w:t>
      </w:r>
      <w:r w:rsidR="005872BD" w:rsidRPr="00137BDB">
        <w:rPr>
          <w:lang w:val="en-IE"/>
        </w:rPr>
        <w:t xml:space="preserve"> in </w:t>
      </w:r>
      <w:r w:rsidR="0079677C" w:rsidRPr="00137BDB">
        <w:rPr>
          <w:lang w:val="en-IE"/>
        </w:rPr>
        <w:t xml:space="preserve">a </w:t>
      </w:r>
      <w:r w:rsidR="005872BD" w:rsidRPr="00137BDB">
        <w:rPr>
          <w:lang w:val="en-IE"/>
        </w:rPr>
        <w:t>relatively short time.</w:t>
      </w:r>
      <w:r w:rsidR="00452695" w:rsidRPr="00137BDB">
        <w:rPr>
          <w:lang w:val="en-IE"/>
        </w:rPr>
        <w:t xml:space="preserve"> </w:t>
      </w:r>
      <w:r w:rsidR="001E162B" w:rsidRPr="00137BDB">
        <w:rPr>
          <w:lang w:val="en-IE"/>
        </w:rPr>
        <w:t>For example, t</w:t>
      </w:r>
      <w:r w:rsidR="00452695" w:rsidRPr="00137BDB">
        <w:rPr>
          <w:lang w:val="en-IE"/>
        </w:rPr>
        <w:t>here is likely to be an increasing trend towards real-time inputs of result</w:t>
      </w:r>
      <w:r w:rsidR="0009185F" w:rsidRPr="00137BDB">
        <w:rPr>
          <w:lang w:val="en-IE"/>
        </w:rPr>
        <w:t xml:space="preserve">s via mobile </w:t>
      </w:r>
      <w:r w:rsidR="001E162B" w:rsidRPr="00137BDB">
        <w:rPr>
          <w:lang w:val="en-IE"/>
        </w:rPr>
        <w:t>platforms. These trends</w:t>
      </w:r>
      <w:r w:rsidR="00452695" w:rsidRPr="00137BDB">
        <w:rPr>
          <w:lang w:val="en-IE"/>
        </w:rPr>
        <w:t xml:space="preserve"> will require </w:t>
      </w:r>
      <w:r w:rsidR="001E162B" w:rsidRPr="00137BDB">
        <w:rPr>
          <w:lang w:val="en-IE"/>
        </w:rPr>
        <w:t>ongoing</w:t>
      </w:r>
      <w:r w:rsidR="00452695" w:rsidRPr="00137BDB">
        <w:rPr>
          <w:lang w:val="en-IE"/>
        </w:rPr>
        <w:t xml:space="preserve"> development of </w:t>
      </w:r>
      <w:r w:rsidR="001A3193" w:rsidRPr="00137BDB">
        <w:rPr>
          <w:lang w:val="en-IE"/>
        </w:rPr>
        <w:t xml:space="preserve">bioinformatics, </w:t>
      </w:r>
      <w:r w:rsidR="00452695" w:rsidRPr="007345E3">
        <w:rPr>
          <w:strike/>
          <w:highlight w:val="yellow"/>
          <w:lang w:val="en-IE"/>
        </w:rPr>
        <w:t xml:space="preserve">IT </w:t>
      </w:r>
      <w:r w:rsidR="007C0F9D" w:rsidRPr="007345E3">
        <w:rPr>
          <w:highlight w:val="yellow"/>
          <w:u w:val="double"/>
          <w:lang w:val="en-IE"/>
        </w:rPr>
        <w:t>information technology</w:t>
      </w:r>
      <w:r w:rsidR="007C0F9D" w:rsidRPr="006345F5">
        <w:rPr>
          <w:u w:val="double"/>
          <w:lang w:val="en-IE"/>
        </w:rPr>
        <w:t xml:space="preserve"> </w:t>
      </w:r>
      <w:r w:rsidR="00452695" w:rsidRPr="00137BDB">
        <w:rPr>
          <w:lang w:val="en-IE"/>
        </w:rPr>
        <w:t>and</w:t>
      </w:r>
      <w:r w:rsidR="00BD70FA" w:rsidRPr="00137BDB">
        <w:rPr>
          <w:lang w:val="en-IE"/>
        </w:rPr>
        <w:t xml:space="preserve"> </w:t>
      </w:r>
      <w:r w:rsidR="00452695" w:rsidRPr="00137BDB">
        <w:rPr>
          <w:lang w:val="en-IE"/>
        </w:rPr>
        <w:t>data</w:t>
      </w:r>
      <w:r w:rsidR="00A16FB2" w:rsidRPr="00137BDB">
        <w:rPr>
          <w:lang w:val="en-IE"/>
        </w:rPr>
        <w:t>-</w:t>
      </w:r>
      <w:r w:rsidR="00452695" w:rsidRPr="00137BDB">
        <w:rPr>
          <w:lang w:val="en-IE"/>
        </w:rPr>
        <w:t>handling systems.</w:t>
      </w:r>
    </w:p>
    <w:p w14:paraId="124CCE55" w14:textId="5A8CA20C" w:rsidR="00727016" w:rsidRPr="00137BDB" w:rsidRDefault="004749D5" w:rsidP="00FD3BC5">
      <w:pPr>
        <w:pStyle w:val="i"/>
        <w:rPr>
          <w:lang w:val="en-IE"/>
        </w:rPr>
      </w:pPr>
      <w:r w:rsidRPr="00137BDB">
        <w:rPr>
          <w:lang w:val="en-IE"/>
        </w:rPr>
        <w:t>vii</w:t>
      </w:r>
      <w:r w:rsidR="007D4C82" w:rsidRPr="00137BDB">
        <w:rPr>
          <w:lang w:val="en-IE"/>
        </w:rPr>
        <w:t>)</w:t>
      </w:r>
      <w:r w:rsidR="00930F69" w:rsidRPr="00137BDB">
        <w:rPr>
          <w:lang w:val="en-IE"/>
        </w:rPr>
        <w:tab/>
      </w:r>
      <w:r w:rsidR="00727016" w:rsidRPr="00137BDB">
        <w:rPr>
          <w:lang w:val="en-IE"/>
        </w:rPr>
        <w:t xml:space="preserve">Methods with high levels of analytical sensitivity and specificity are increasingly available to laboratories and are enabling the rapid identification and response to infectious veterinary disease, improving the effectiveness of control and eradication methods. These developments provide new opportunities for the identification </w:t>
      </w:r>
      <w:r w:rsidR="001A3193" w:rsidRPr="00137BDB">
        <w:rPr>
          <w:lang w:val="en-IE"/>
        </w:rPr>
        <w:t xml:space="preserve">and characterisation of the infectious agents </w:t>
      </w:r>
      <w:r w:rsidR="00727016" w:rsidRPr="00137BDB">
        <w:rPr>
          <w:lang w:val="en-IE"/>
        </w:rPr>
        <w:t xml:space="preserve">and </w:t>
      </w:r>
      <w:r w:rsidR="001A3193" w:rsidRPr="00137BDB">
        <w:rPr>
          <w:lang w:val="en-IE"/>
        </w:rPr>
        <w:t xml:space="preserve">for the improved </w:t>
      </w:r>
      <w:r w:rsidR="00727016" w:rsidRPr="00137BDB">
        <w:rPr>
          <w:lang w:val="en-IE"/>
        </w:rPr>
        <w:t>control of infectious disease</w:t>
      </w:r>
      <w:r w:rsidR="001A3193" w:rsidRPr="00137BDB">
        <w:rPr>
          <w:lang w:val="en-IE"/>
        </w:rPr>
        <w:t>s in veterinary medicine</w:t>
      </w:r>
      <w:r w:rsidR="00727016" w:rsidRPr="00137BDB">
        <w:rPr>
          <w:lang w:val="en-IE"/>
        </w:rPr>
        <w:t>.</w:t>
      </w:r>
    </w:p>
    <w:p w14:paraId="3D243652" w14:textId="1445F543" w:rsidR="00980422" w:rsidRPr="00137BDB" w:rsidRDefault="009B2874" w:rsidP="00FD3BC5">
      <w:pPr>
        <w:pStyle w:val="i"/>
        <w:spacing w:after="480"/>
        <w:rPr>
          <w:lang w:val="en-IE"/>
        </w:rPr>
      </w:pPr>
      <w:r w:rsidRPr="00137BDB">
        <w:rPr>
          <w:lang w:val="en-IE"/>
        </w:rPr>
        <w:t>viii)</w:t>
      </w:r>
      <w:r w:rsidR="00FD3BC5" w:rsidRPr="00137BDB">
        <w:rPr>
          <w:lang w:val="en-IE"/>
        </w:rPr>
        <w:tab/>
      </w:r>
      <w:r w:rsidRPr="007345E3">
        <w:rPr>
          <w:strike/>
          <w:highlight w:val="yellow"/>
          <w:lang w:val="en-IE"/>
        </w:rPr>
        <w:t>As it is briefly summarised in this chapter,</w:t>
      </w:r>
      <w:r w:rsidRPr="007345E3">
        <w:rPr>
          <w:strike/>
          <w:lang w:val="en-IE"/>
        </w:rPr>
        <w:t xml:space="preserve"> </w:t>
      </w:r>
      <w:r w:rsidR="004B4C36">
        <w:rPr>
          <w:lang w:val="en-IE"/>
        </w:rPr>
        <w:t>N</w:t>
      </w:r>
      <w:r w:rsidRPr="00137BDB">
        <w:rPr>
          <w:lang w:val="en-IE"/>
        </w:rPr>
        <w:t xml:space="preserve">ovel, biotechnology-based </w:t>
      </w:r>
      <w:r w:rsidR="008C33B4">
        <w:rPr>
          <w:lang w:val="en-IE"/>
        </w:rPr>
        <w:t>method</w:t>
      </w:r>
      <w:r w:rsidR="00F936AF">
        <w:rPr>
          <w:lang w:val="en-IE"/>
        </w:rPr>
        <w:t>ologies</w:t>
      </w:r>
      <w:r w:rsidR="008C33B4" w:rsidRPr="00137BDB">
        <w:rPr>
          <w:lang w:val="en-IE"/>
        </w:rPr>
        <w:t xml:space="preserve"> </w:t>
      </w:r>
      <w:r w:rsidRPr="00137BDB">
        <w:rPr>
          <w:lang w:val="en-IE"/>
        </w:rPr>
        <w:t xml:space="preserve">open </w:t>
      </w:r>
      <w:r w:rsidR="006D1C0F" w:rsidRPr="00137BDB">
        <w:rPr>
          <w:lang w:val="en-IE"/>
        </w:rPr>
        <w:t>a wide range</w:t>
      </w:r>
      <w:r w:rsidRPr="00137BDB">
        <w:rPr>
          <w:lang w:val="en-IE"/>
        </w:rPr>
        <w:t xml:space="preserve"> </w:t>
      </w:r>
      <w:r w:rsidR="006D1C0F" w:rsidRPr="00137BDB">
        <w:rPr>
          <w:lang w:val="en-IE"/>
        </w:rPr>
        <w:t xml:space="preserve">of new </w:t>
      </w:r>
      <w:r w:rsidRPr="00137BDB">
        <w:rPr>
          <w:lang w:val="en-IE"/>
        </w:rPr>
        <w:t xml:space="preserve">possibilities </w:t>
      </w:r>
      <w:r w:rsidR="006D1C0F" w:rsidRPr="00137BDB">
        <w:rPr>
          <w:lang w:val="en-IE"/>
        </w:rPr>
        <w:t xml:space="preserve">and challenges </w:t>
      </w:r>
      <w:r w:rsidR="00980422" w:rsidRPr="00137BDB">
        <w:rPr>
          <w:lang w:val="en-IE"/>
        </w:rPr>
        <w:t>in diagnostic microbiology. Thus, it is strongly advised to</w:t>
      </w:r>
      <w:r w:rsidR="006D1C0F" w:rsidRPr="00137BDB">
        <w:rPr>
          <w:lang w:val="en-IE"/>
        </w:rPr>
        <w:t xml:space="preserve"> consider </w:t>
      </w:r>
      <w:r w:rsidR="002E0D60" w:rsidRPr="00137BDB">
        <w:rPr>
          <w:lang w:val="en-IE"/>
        </w:rPr>
        <w:t>powerful new</w:t>
      </w:r>
      <w:r w:rsidR="00980422" w:rsidRPr="00137BDB">
        <w:rPr>
          <w:lang w:val="en-IE"/>
        </w:rPr>
        <w:t xml:space="preserve"> methods and to introduce the</w:t>
      </w:r>
      <w:r w:rsidR="002E0D60" w:rsidRPr="00137BDB">
        <w:rPr>
          <w:lang w:val="en-IE"/>
        </w:rPr>
        <w:t>se</w:t>
      </w:r>
      <w:r w:rsidR="00980422" w:rsidRPr="00137BDB">
        <w:rPr>
          <w:lang w:val="en-IE"/>
        </w:rPr>
        <w:t xml:space="preserve"> new technologies </w:t>
      </w:r>
      <w:r w:rsidR="002E0D60" w:rsidRPr="00137BDB">
        <w:rPr>
          <w:lang w:val="en-IE"/>
        </w:rPr>
        <w:t>at</w:t>
      </w:r>
      <w:r w:rsidR="00980422" w:rsidRPr="00137BDB">
        <w:rPr>
          <w:lang w:val="en-IE"/>
        </w:rPr>
        <w:t xml:space="preserve"> our diagnostic laboratories. However, it is important to </w:t>
      </w:r>
      <w:r w:rsidR="006D1C0F" w:rsidRPr="00137BDB">
        <w:rPr>
          <w:lang w:val="en-IE"/>
        </w:rPr>
        <w:t>determine</w:t>
      </w:r>
      <w:r w:rsidR="00980422" w:rsidRPr="00137BDB">
        <w:rPr>
          <w:lang w:val="en-IE"/>
        </w:rPr>
        <w:t xml:space="preserve"> what is the </w:t>
      </w:r>
      <w:r w:rsidR="002E0D60" w:rsidRPr="00137BDB">
        <w:rPr>
          <w:lang w:val="en-IE"/>
        </w:rPr>
        <w:t xml:space="preserve">exact </w:t>
      </w:r>
      <w:r w:rsidR="00980422" w:rsidRPr="00137BDB">
        <w:rPr>
          <w:lang w:val="en-IE"/>
        </w:rPr>
        <w:t xml:space="preserve">diagnostic capacity and value of the new technologies and </w:t>
      </w:r>
      <w:r w:rsidR="00FD6CE5">
        <w:rPr>
          <w:lang w:val="en-IE"/>
        </w:rPr>
        <w:t>to</w:t>
      </w:r>
      <w:r w:rsidR="00980422" w:rsidRPr="00137BDB">
        <w:rPr>
          <w:lang w:val="en-IE"/>
        </w:rPr>
        <w:t xml:space="preserve"> what extent can the</w:t>
      </w:r>
      <w:r w:rsidR="002E0D60" w:rsidRPr="00137BDB">
        <w:rPr>
          <w:lang w:val="en-IE"/>
        </w:rPr>
        <w:t>se methods</w:t>
      </w:r>
      <w:r w:rsidR="00980422" w:rsidRPr="00137BDB">
        <w:rPr>
          <w:lang w:val="en-IE"/>
        </w:rPr>
        <w:t xml:space="preserve"> replace the classical diagnostic </w:t>
      </w:r>
      <w:r w:rsidR="002E0D60" w:rsidRPr="00137BDB">
        <w:rPr>
          <w:lang w:val="en-IE"/>
        </w:rPr>
        <w:t>approaches</w:t>
      </w:r>
      <w:r w:rsidR="00980422" w:rsidRPr="00137BDB">
        <w:rPr>
          <w:lang w:val="en-IE"/>
        </w:rPr>
        <w:t xml:space="preserve">. In general, the safest way is to maintain a multidisciplinary complex of </w:t>
      </w:r>
      <w:r w:rsidR="002E0D60" w:rsidRPr="00137BDB">
        <w:rPr>
          <w:lang w:val="en-IE"/>
        </w:rPr>
        <w:t xml:space="preserve">diagnostic </w:t>
      </w:r>
      <w:r w:rsidR="006D1C0F" w:rsidRPr="00137BDB">
        <w:rPr>
          <w:lang w:val="en-IE"/>
        </w:rPr>
        <w:t xml:space="preserve">approaches and </w:t>
      </w:r>
      <w:r w:rsidR="008C5A11" w:rsidRPr="00137BDB">
        <w:rPr>
          <w:lang w:val="en-IE"/>
        </w:rPr>
        <w:t>capacit</w:t>
      </w:r>
      <w:r w:rsidR="006D1C0F" w:rsidRPr="00137BDB">
        <w:rPr>
          <w:lang w:val="en-IE"/>
        </w:rPr>
        <w:t>ies</w:t>
      </w:r>
      <w:r w:rsidR="002E0D60" w:rsidRPr="00137BDB">
        <w:rPr>
          <w:lang w:val="en-IE"/>
        </w:rPr>
        <w:t xml:space="preserve"> at our laboratories</w:t>
      </w:r>
      <w:r w:rsidR="00980422" w:rsidRPr="00137BDB">
        <w:rPr>
          <w:lang w:val="en-IE"/>
        </w:rPr>
        <w:t>,</w:t>
      </w:r>
      <w:r w:rsidR="002E0D60" w:rsidRPr="00137BDB">
        <w:rPr>
          <w:lang w:val="en-IE"/>
        </w:rPr>
        <w:t xml:space="preserve"> providing</w:t>
      </w:r>
      <w:r w:rsidR="00980422" w:rsidRPr="00137BDB">
        <w:rPr>
          <w:lang w:val="en-IE"/>
        </w:rPr>
        <w:t xml:space="preserve"> a pr</w:t>
      </w:r>
      <w:r w:rsidR="006D1C0F" w:rsidRPr="00137BDB">
        <w:rPr>
          <w:lang w:val="en-IE"/>
        </w:rPr>
        <w:t>actical</w:t>
      </w:r>
      <w:r w:rsidR="00980422" w:rsidRPr="00137BDB">
        <w:rPr>
          <w:lang w:val="en-IE"/>
        </w:rPr>
        <w:t xml:space="preserve"> combination of powerful </w:t>
      </w:r>
      <w:r w:rsidR="008C5A11" w:rsidRPr="00137BDB">
        <w:rPr>
          <w:lang w:val="en-IE"/>
        </w:rPr>
        <w:t xml:space="preserve">new and classical </w:t>
      </w:r>
      <w:r w:rsidR="00980422" w:rsidRPr="00137BDB">
        <w:rPr>
          <w:lang w:val="en-IE"/>
        </w:rPr>
        <w:t xml:space="preserve">technologies and </w:t>
      </w:r>
      <w:r w:rsidR="002E0D60" w:rsidRPr="00137BDB">
        <w:rPr>
          <w:lang w:val="en-IE"/>
        </w:rPr>
        <w:t xml:space="preserve">a </w:t>
      </w:r>
      <w:r w:rsidR="00980422" w:rsidRPr="00137BDB">
        <w:rPr>
          <w:lang w:val="en-IE"/>
        </w:rPr>
        <w:t xml:space="preserve">properly balanced knowledge </w:t>
      </w:r>
      <w:r w:rsidR="00FD6CE5">
        <w:rPr>
          <w:lang w:val="en-IE"/>
        </w:rPr>
        <w:t>of</w:t>
      </w:r>
      <w:r w:rsidR="00980422" w:rsidRPr="00137BDB">
        <w:rPr>
          <w:lang w:val="en-IE"/>
        </w:rPr>
        <w:t xml:space="preserve"> veterinary </w:t>
      </w:r>
      <w:r w:rsidR="006D1C0F" w:rsidRPr="00137BDB">
        <w:rPr>
          <w:lang w:val="en-IE"/>
        </w:rPr>
        <w:t xml:space="preserve">diagnostic </w:t>
      </w:r>
      <w:r w:rsidR="001B69CE" w:rsidRPr="00137BDB">
        <w:rPr>
          <w:lang w:val="en-IE"/>
        </w:rPr>
        <w:t>medicine, infection</w:t>
      </w:r>
      <w:r w:rsidR="00980422" w:rsidRPr="00137BDB">
        <w:rPr>
          <w:lang w:val="en-IE"/>
        </w:rPr>
        <w:t xml:space="preserve"> biology</w:t>
      </w:r>
      <w:r w:rsidR="002E0D60" w:rsidRPr="00137BDB">
        <w:rPr>
          <w:lang w:val="en-IE"/>
        </w:rPr>
        <w:t xml:space="preserve"> and epidemiology</w:t>
      </w:r>
      <w:r w:rsidR="00980422" w:rsidRPr="00137BDB">
        <w:rPr>
          <w:lang w:val="en-IE"/>
        </w:rPr>
        <w:t xml:space="preserve">. </w:t>
      </w:r>
    </w:p>
    <w:p w14:paraId="31BFE5CF" w14:textId="77777777" w:rsidR="007C0E02" w:rsidRPr="00137BDB" w:rsidRDefault="007C0E02" w:rsidP="007C0E02">
      <w:pPr>
        <w:pStyle w:val="Referencetitle"/>
        <w:rPr>
          <w:lang w:val="en-IE"/>
        </w:rPr>
      </w:pPr>
      <w:r w:rsidRPr="00137BDB">
        <w:rPr>
          <w:lang w:val="en-IE"/>
        </w:rPr>
        <w:t>REFERENCES</w:t>
      </w:r>
    </w:p>
    <w:p w14:paraId="78599845" w14:textId="6AD840CC" w:rsidR="00AE657B" w:rsidRPr="00137BDB" w:rsidRDefault="00454BB7" w:rsidP="00FD3BC5">
      <w:pPr>
        <w:pStyle w:val="Ref"/>
        <w:rPr>
          <w:lang w:val="en-IE" w:eastAsia="en-GB"/>
        </w:rPr>
      </w:pPr>
      <w:proofErr w:type="spellStart"/>
      <w:r w:rsidRPr="00137BDB">
        <w:rPr>
          <w:smallCaps/>
          <w:lang w:val="en-IE" w:eastAsia="en-GB"/>
        </w:rPr>
        <w:t>Alahi</w:t>
      </w:r>
      <w:proofErr w:type="spellEnd"/>
      <w:r w:rsidRPr="00137BDB">
        <w:rPr>
          <w:smallCaps/>
          <w:lang w:val="en-IE" w:eastAsia="en-GB"/>
        </w:rPr>
        <w:t xml:space="preserve"> M.E.E. &amp; Mukhopadhyay S.</w:t>
      </w:r>
      <w:r w:rsidR="00E10FF9" w:rsidRPr="00137BDB">
        <w:rPr>
          <w:smallCaps/>
          <w:lang w:val="en-IE" w:eastAsia="en-GB"/>
        </w:rPr>
        <w:t>C.</w:t>
      </w:r>
      <w:r w:rsidR="00E10FF9" w:rsidRPr="00137BDB">
        <w:rPr>
          <w:lang w:val="en-IE" w:eastAsia="en-GB"/>
        </w:rPr>
        <w:t xml:space="preserve"> (2017). Detection Methodologies for Pathogen and Toxins: A Review. </w:t>
      </w:r>
      <w:r w:rsidR="00E10FF9" w:rsidRPr="00137BDB">
        <w:rPr>
          <w:i/>
          <w:lang w:val="en-IE" w:eastAsia="en-GB"/>
        </w:rPr>
        <w:t>Sensors</w:t>
      </w:r>
      <w:r w:rsidR="00E10FF9" w:rsidRPr="00137BDB">
        <w:rPr>
          <w:lang w:val="en-IE" w:eastAsia="en-GB"/>
        </w:rPr>
        <w:t xml:space="preserve">, </w:t>
      </w:r>
      <w:r w:rsidR="00E10FF9" w:rsidRPr="00137BDB">
        <w:rPr>
          <w:b/>
          <w:lang w:val="en-IE" w:eastAsia="en-GB"/>
        </w:rPr>
        <w:t>17</w:t>
      </w:r>
      <w:r w:rsidR="00E10FF9" w:rsidRPr="00137BDB">
        <w:rPr>
          <w:lang w:val="en-IE" w:eastAsia="en-GB"/>
        </w:rPr>
        <w:t xml:space="preserve">, </w:t>
      </w:r>
      <w:proofErr w:type="spellStart"/>
      <w:r w:rsidR="00BF53A0" w:rsidRPr="00CA5AB0">
        <w:rPr>
          <w:lang w:val="en-US"/>
          <w:rPrChange w:id="79" w:author="Sandor Belak" w:date="2020-03-11T17:56:00Z">
            <w:rPr/>
          </w:rPrChange>
        </w:rPr>
        <w:t>pii</w:t>
      </w:r>
      <w:proofErr w:type="spellEnd"/>
      <w:r w:rsidR="00BF53A0" w:rsidRPr="00CA5AB0">
        <w:rPr>
          <w:lang w:val="en-US"/>
          <w:rPrChange w:id="80" w:author="Sandor Belak" w:date="2020-03-11T17:56:00Z">
            <w:rPr/>
          </w:rPrChange>
        </w:rPr>
        <w:t xml:space="preserve">: E1885. </w:t>
      </w:r>
      <w:proofErr w:type="spellStart"/>
      <w:r w:rsidR="00BF53A0" w:rsidRPr="00CA5AB0">
        <w:rPr>
          <w:lang w:val="en-US"/>
          <w:rPrChange w:id="81" w:author="Sandor Belak" w:date="2020-03-11T17:56:00Z">
            <w:rPr/>
          </w:rPrChange>
        </w:rPr>
        <w:t>doi</w:t>
      </w:r>
      <w:proofErr w:type="spellEnd"/>
      <w:r w:rsidR="00BF53A0" w:rsidRPr="00CA5AB0">
        <w:rPr>
          <w:lang w:val="en-US"/>
          <w:rPrChange w:id="82" w:author="Sandor Belak" w:date="2020-03-11T17:56:00Z">
            <w:rPr/>
          </w:rPrChange>
        </w:rPr>
        <w:t>: 10.3390/s17081885.</w:t>
      </w:r>
    </w:p>
    <w:p w14:paraId="23C2E01C" w14:textId="19B48BCD" w:rsidR="00AE657B" w:rsidRPr="00137BDB" w:rsidRDefault="001167D2" w:rsidP="00FD3BC5">
      <w:pPr>
        <w:pStyle w:val="Ref"/>
        <w:rPr>
          <w:lang w:val="en-IE" w:eastAsia="en-GB"/>
        </w:rPr>
      </w:pPr>
      <w:proofErr w:type="spellStart"/>
      <w:r w:rsidRPr="001167D2">
        <w:rPr>
          <w:smallCaps/>
          <w:lang w:val="en-IE"/>
        </w:rPr>
        <w:t>Angeletti</w:t>
      </w:r>
      <w:proofErr w:type="spellEnd"/>
      <w:r w:rsidR="0012582A" w:rsidRPr="00137BDB">
        <w:rPr>
          <w:lang w:val="en-IE"/>
        </w:rPr>
        <w:t xml:space="preserve"> S</w:t>
      </w:r>
      <w:r w:rsidR="00AE657B" w:rsidRPr="00137BDB">
        <w:rPr>
          <w:lang w:val="en-IE"/>
        </w:rPr>
        <w:t xml:space="preserve">. </w:t>
      </w:r>
      <w:r w:rsidR="00D67FED" w:rsidRPr="00137BDB">
        <w:rPr>
          <w:lang w:val="en-IE"/>
        </w:rPr>
        <w:t>(</w:t>
      </w:r>
      <w:r w:rsidR="00AE657B" w:rsidRPr="00137BDB">
        <w:rPr>
          <w:lang w:val="en-IE"/>
        </w:rPr>
        <w:t>2017</w:t>
      </w:r>
      <w:r w:rsidR="00D67FED" w:rsidRPr="00137BDB">
        <w:rPr>
          <w:lang w:val="en-IE"/>
        </w:rPr>
        <w:t>)</w:t>
      </w:r>
      <w:r w:rsidR="00AE657B" w:rsidRPr="00137BDB">
        <w:rPr>
          <w:lang w:val="en-IE"/>
        </w:rPr>
        <w:t xml:space="preserve">. Matrix assisted laser desorption time of flight mass spectrometry (MALDI-TOF MS) in clinical microbiology. </w:t>
      </w:r>
      <w:r w:rsidR="00AE657B" w:rsidRPr="00137BDB">
        <w:rPr>
          <w:i/>
          <w:lang w:val="en-IE"/>
        </w:rPr>
        <w:t>J</w:t>
      </w:r>
      <w:r w:rsidR="00137BDB">
        <w:rPr>
          <w:i/>
          <w:lang w:val="en-IE"/>
        </w:rPr>
        <w:t>.</w:t>
      </w:r>
      <w:r w:rsidR="00AE657B" w:rsidRPr="00137BDB">
        <w:rPr>
          <w:i/>
          <w:lang w:val="en-IE"/>
        </w:rPr>
        <w:t xml:space="preserve"> </w:t>
      </w:r>
      <w:proofErr w:type="spellStart"/>
      <w:r w:rsidR="00AE657B" w:rsidRPr="00137BDB">
        <w:rPr>
          <w:i/>
          <w:lang w:val="en-IE"/>
        </w:rPr>
        <w:t>Microbiol</w:t>
      </w:r>
      <w:proofErr w:type="spellEnd"/>
      <w:r w:rsidR="00137BDB">
        <w:rPr>
          <w:i/>
          <w:lang w:val="en-IE"/>
        </w:rPr>
        <w:t>.</w:t>
      </w:r>
      <w:r w:rsidR="00AE657B" w:rsidRPr="00137BDB">
        <w:rPr>
          <w:i/>
          <w:lang w:val="en-IE"/>
        </w:rPr>
        <w:t xml:space="preserve"> Methods</w:t>
      </w:r>
      <w:r w:rsidR="00AE657B" w:rsidRPr="00137BDB">
        <w:rPr>
          <w:lang w:val="en-IE"/>
        </w:rPr>
        <w:t xml:space="preserve">, </w:t>
      </w:r>
      <w:r w:rsidR="00AE657B" w:rsidRPr="00137BDB">
        <w:rPr>
          <w:b/>
          <w:lang w:val="en-IE"/>
        </w:rPr>
        <w:t>138</w:t>
      </w:r>
      <w:r w:rsidR="00AE657B" w:rsidRPr="00137BDB">
        <w:rPr>
          <w:lang w:val="en-IE"/>
        </w:rPr>
        <w:t>, 20</w:t>
      </w:r>
      <w:r w:rsidR="00264E81">
        <w:rPr>
          <w:lang w:val="en-IE"/>
        </w:rPr>
        <w:t>–</w:t>
      </w:r>
      <w:r w:rsidR="00AE657B" w:rsidRPr="00137BDB">
        <w:rPr>
          <w:lang w:val="en-IE"/>
        </w:rPr>
        <w:t xml:space="preserve">29. </w:t>
      </w:r>
      <w:proofErr w:type="spellStart"/>
      <w:r w:rsidR="00AE657B" w:rsidRPr="00137BDB">
        <w:rPr>
          <w:lang w:val="en-IE"/>
        </w:rPr>
        <w:t>doi</w:t>
      </w:r>
      <w:proofErr w:type="spellEnd"/>
      <w:r w:rsidR="00AE657B" w:rsidRPr="00137BDB">
        <w:rPr>
          <w:lang w:val="en-IE"/>
        </w:rPr>
        <w:t xml:space="preserve">: 10.1016/j. </w:t>
      </w:r>
    </w:p>
    <w:p w14:paraId="11AC3A23" w14:textId="24F46CFC" w:rsidR="0032158D" w:rsidRPr="00137BDB" w:rsidRDefault="00C31356" w:rsidP="00FD3BC5">
      <w:pPr>
        <w:pStyle w:val="Ref"/>
        <w:rPr>
          <w:lang w:val="en-IE" w:eastAsia="en-GB"/>
        </w:rPr>
      </w:pPr>
      <w:proofErr w:type="spellStart"/>
      <w:r w:rsidRPr="00137BDB">
        <w:rPr>
          <w:smallCaps/>
          <w:lang w:val="en-IE" w:eastAsia="en-GB"/>
        </w:rPr>
        <w:t>Banowary</w:t>
      </w:r>
      <w:proofErr w:type="spellEnd"/>
      <w:r w:rsidRPr="00137BDB">
        <w:rPr>
          <w:smallCaps/>
          <w:lang w:val="en-IE" w:eastAsia="en-GB"/>
        </w:rPr>
        <w:t xml:space="preserve"> B., </w:t>
      </w:r>
      <w:proofErr w:type="spellStart"/>
      <w:r w:rsidRPr="00137BDB">
        <w:rPr>
          <w:smallCaps/>
          <w:lang w:val="en-IE" w:eastAsia="en-GB"/>
        </w:rPr>
        <w:t>Sarker</w:t>
      </w:r>
      <w:proofErr w:type="spellEnd"/>
      <w:r w:rsidRPr="00137BDB">
        <w:rPr>
          <w:smallCaps/>
          <w:lang w:val="en-IE" w:eastAsia="en-GB"/>
        </w:rPr>
        <w:t xml:space="preserve"> S., Connolly J.H., </w:t>
      </w:r>
      <w:proofErr w:type="spellStart"/>
      <w:r w:rsidRPr="00137BDB">
        <w:rPr>
          <w:smallCaps/>
          <w:lang w:val="en-IE" w:eastAsia="en-GB"/>
        </w:rPr>
        <w:t>Chenu</w:t>
      </w:r>
      <w:proofErr w:type="spellEnd"/>
      <w:r w:rsidRPr="00137BDB">
        <w:rPr>
          <w:smallCaps/>
          <w:lang w:val="en-IE" w:eastAsia="en-GB"/>
        </w:rPr>
        <w:t xml:space="preserve"> J., Groves P., Ayton M., </w:t>
      </w:r>
      <w:proofErr w:type="spellStart"/>
      <w:r w:rsidRPr="00137BDB">
        <w:rPr>
          <w:smallCaps/>
          <w:lang w:val="en-IE" w:eastAsia="en-GB"/>
        </w:rPr>
        <w:t>Raidal</w:t>
      </w:r>
      <w:proofErr w:type="spellEnd"/>
      <w:r w:rsidR="00153980" w:rsidRPr="00137BDB">
        <w:rPr>
          <w:smallCaps/>
          <w:lang w:val="en-IE" w:eastAsia="en-GB"/>
        </w:rPr>
        <w:t xml:space="preserve"> S., Devi A., </w:t>
      </w:r>
      <w:proofErr w:type="spellStart"/>
      <w:r w:rsidR="00153980" w:rsidRPr="00137BDB">
        <w:rPr>
          <w:smallCaps/>
          <w:lang w:val="en-IE" w:eastAsia="en-GB"/>
        </w:rPr>
        <w:t>Vanniasinkam</w:t>
      </w:r>
      <w:proofErr w:type="spellEnd"/>
      <w:r w:rsidR="00153980" w:rsidRPr="00137BDB">
        <w:rPr>
          <w:smallCaps/>
          <w:lang w:val="en-IE" w:eastAsia="en-GB"/>
        </w:rPr>
        <w:t xml:space="preserve"> T. &amp; </w:t>
      </w:r>
      <w:proofErr w:type="spellStart"/>
      <w:r w:rsidR="00153980" w:rsidRPr="00137BDB">
        <w:rPr>
          <w:smallCaps/>
          <w:lang w:val="en-IE" w:eastAsia="en-GB"/>
        </w:rPr>
        <w:t>Ghorashi</w:t>
      </w:r>
      <w:proofErr w:type="spellEnd"/>
      <w:r w:rsidRPr="00137BDB">
        <w:rPr>
          <w:smallCaps/>
          <w:lang w:val="en-IE" w:eastAsia="en-GB"/>
        </w:rPr>
        <w:t xml:space="preserve"> S.A.</w:t>
      </w:r>
      <w:r w:rsidRPr="00137BDB">
        <w:rPr>
          <w:lang w:val="en-IE" w:eastAsia="en-GB"/>
        </w:rPr>
        <w:t xml:space="preserve"> (2015). Differentiation of </w:t>
      </w:r>
      <w:r w:rsidRPr="00137BDB">
        <w:rPr>
          <w:i/>
          <w:lang w:val="en-IE" w:eastAsia="en-GB"/>
        </w:rPr>
        <w:t xml:space="preserve">Campylobacter </w:t>
      </w:r>
      <w:proofErr w:type="spellStart"/>
      <w:r w:rsidRPr="00137BDB">
        <w:rPr>
          <w:i/>
          <w:lang w:val="en-IE" w:eastAsia="en-GB"/>
        </w:rPr>
        <w:t>jejuni</w:t>
      </w:r>
      <w:proofErr w:type="spellEnd"/>
      <w:r w:rsidRPr="00137BDB">
        <w:rPr>
          <w:i/>
          <w:lang w:val="en-IE" w:eastAsia="en-GB"/>
        </w:rPr>
        <w:t xml:space="preserve"> </w:t>
      </w:r>
      <w:r w:rsidRPr="008547E7">
        <w:rPr>
          <w:lang w:val="en-IE" w:eastAsia="en-GB"/>
        </w:rPr>
        <w:t>and</w:t>
      </w:r>
      <w:r w:rsidRPr="00137BDB">
        <w:rPr>
          <w:lang w:val="en-IE" w:eastAsia="en-GB"/>
        </w:rPr>
        <w:t xml:space="preserve"> </w:t>
      </w:r>
      <w:r w:rsidRPr="00137BDB">
        <w:rPr>
          <w:i/>
          <w:lang w:val="en-IE" w:eastAsia="en-GB"/>
        </w:rPr>
        <w:t>Campylobacter coli</w:t>
      </w:r>
      <w:r w:rsidRPr="00137BDB">
        <w:rPr>
          <w:lang w:val="en-IE" w:eastAsia="en-GB"/>
        </w:rPr>
        <w:t xml:space="preserve"> using multiplex-PCR and </w:t>
      </w:r>
      <w:proofErr w:type="gramStart"/>
      <w:r w:rsidRPr="00137BDB">
        <w:rPr>
          <w:lang w:val="en-IE" w:eastAsia="en-GB"/>
        </w:rPr>
        <w:t>high resolution</w:t>
      </w:r>
      <w:proofErr w:type="gramEnd"/>
      <w:r w:rsidRPr="00137BDB">
        <w:rPr>
          <w:lang w:val="en-IE" w:eastAsia="en-GB"/>
        </w:rPr>
        <w:t xml:space="preserve"> melt curve analysis. </w:t>
      </w:r>
      <w:proofErr w:type="spellStart"/>
      <w:r w:rsidRPr="00137BDB">
        <w:rPr>
          <w:i/>
          <w:lang w:val="en-IE" w:eastAsia="en-GB"/>
        </w:rPr>
        <w:t>PloS</w:t>
      </w:r>
      <w:proofErr w:type="spellEnd"/>
      <w:r w:rsidRPr="00137BDB">
        <w:rPr>
          <w:i/>
          <w:lang w:val="en-IE" w:eastAsia="en-GB"/>
        </w:rPr>
        <w:t xml:space="preserve"> </w:t>
      </w:r>
      <w:r w:rsidR="008B7690" w:rsidRPr="00137BDB">
        <w:rPr>
          <w:i/>
          <w:lang w:val="en-IE" w:eastAsia="en-GB"/>
        </w:rPr>
        <w:t>O</w:t>
      </w:r>
      <w:r w:rsidRPr="00137BDB">
        <w:rPr>
          <w:i/>
          <w:lang w:val="en-IE" w:eastAsia="en-GB"/>
        </w:rPr>
        <w:t>ne</w:t>
      </w:r>
      <w:r w:rsidRPr="00137BDB">
        <w:rPr>
          <w:lang w:val="en-IE" w:eastAsia="en-GB"/>
        </w:rPr>
        <w:t xml:space="preserve">, </w:t>
      </w:r>
      <w:r w:rsidRPr="00137BDB">
        <w:rPr>
          <w:b/>
          <w:lang w:val="en-IE" w:eastAsia="en-GB"/>
        </w:rPr>
        <w:t>10</w:t>
      </w:r>
      <w:r w:rsidRPr="00137BDB">
        <w:rPr>
          <w:lang w:val="en-IE" w:eastAsia="en-GB"/>
        </w:rPr>
        <w:t>, p.e0138808.</w:t>
      </w:r>
    </w:p>
    <w:p w14:paraId="173F1BB9" w14:textId="2DDC37FA" w:rsidR="0023502E" w:rsidRDefault="00CC5C3A" w:rsidP="00FD3BC5">
      <w:pPr>
        <w:pStyle w:val="Ref"/>
        <w:rPr>
          <w:color w:val="222222"/>
          <w:lang w:val="en-IE"/>
        </w:rPr>
      </w:pPr>
      <w:proofErr w:type="spellStart"/>
      <w:r w:rsidRPr="00137BDB">
        <w:rPr>
          <w:color w:val="222222"/>
          <w:lang w:val="en-IE"/>
        </w:rPr>
        <w:t>B</w:t>
      </w:r>
      <w:r w:rsidRPr="00137BDB">
        <w:rPr>
          <w:smallCaps/>
          <w:color w:val="000000" w:themeColor="text1"/>
          <w:lang w:val="en-IE" w:eastAsia="en-GB"/>
        </w:rPr>
        <w:t>arbulovic-Nad</w:t>
      </w:r>
      <w:proofErr w:type="spellEnd"/>
      <w:r w:rsidRPr="00137BDB">
        <w:rPr>
          <w:smallCaps/>
          <w:color w:val="000000" w:themeColor="text1"/>
          <w:lang w:val="en-IE" w:eastAsia="en-GB"/>
        </w:rPr>
        <w:t xml:space="preserve"> I., </w:t>
      </w:r>
      <w:proofErr w:type="spellStart"/>
      <w:r w:rsidRPr="00137BDB">
        <w:rPr>
          <w:smallCaps/>
          <w:color w:val="000000" w:themeColor="text1"/>
          <w:lang w:val="en-IE" w:eastAsia="en-GB"/>
        </w:rPr>
        <w:t>Lucente</w:t>
      </w:r>
      <w:proofErr w:type="spellEnd"/>
      <w:r w:rsidRPr="00137BDB">
        <w:rPr>
          <w:smallCaps/>
          <w:color w:val="000000" w:themeColor="text1"/>
          <w:lang w:val="en-IE" w:eastAsia="en-GB"/>
        </w:rPr>
        <w:t xml:space="preserve"> M., Sun Y., Zhang M., Wheeler</w:t>
      </w:r>
      <w:r w:rsidR="00153980" w:rsidRPr="00137BDB">
        <w:rPr>
          <w:smallCaps/>
          <w:color w:val="000000" w:themeColor="text1"/>
          <w:lang w:val="en-IE" w:eastAsia="en-GB"/>
        </w:rPr>
        <w:t xml:space="preserve"> A.</w:t>
      </w:r>
      <w:r w:rsidRPr="00137BDB">
        <w:rPr>
          <w:smallCaps/>
          <w:color w:val="000000" w:themeColor="text1"/>
          <w:lang w:val="en-IE"/>
        </w:rPr>
        <w:t xml:space="preserve">R. </w:t>
      </w:r>
      <w:r w:rsidR="00153980" w:rsidRPr="00137BDB">
        <w:rPr>
          <w:smallCaps/>
          <w:color w:val="000000" w:themeColor="text1"/>
          <w:lang w:val="en-IE" w:eastAsia="en-GB"/>
        </w:rPr>
        <w:t>&amp; Bussmann</w:t>
      </w:r>
      <w:r w:rsidR="0023502E" w:rsidRPr="00137BDB">
        <w:rPr>
          <w:smallCaps/>
          <w:color w:val="000000" w:themeColor="text1"/>
          <w:lang w:val="en-IE" w:eastAsia="en-GB"/>
        </w:rPr>
        <w:t xml:space="preserve"> M</w:t>
      </w:r>
      <w:r w:rsidR="0023502E" w:rsidRPr="00137BDB">
        <w:rPr>
          <w:color w:val="222222"/>
          <w:lang w:val="en-IE"/>
        </w:rPr>
        <w:t>. (2006). Bio-microarray fabrication techniques</w:t>
      </w:r>
      <w:r w:rsidR="00153980" w:rsidRPr="00137BDB">
        <w:rPr>
          <w:color w:val="222222"/>
          <w:lang w:val="en-IE"/>
        </w:rPr>
        <w:t xml:space="preserve"> – </w:t>
      </w:r>
      <w:r w:rsidR="0023502E" w:rsidRPr="00137BDB">
        <w:rPr>
          <w:color w:val="222222"/>
          <w:lang w:val="en-IE"/>
        </w:rPr>
        <w:t xml:space="preserve">a review. </w:t>
      </w:r>
      <w:r w:rsidR="0023502E" w:rsidRPr="00137BDB">
        <w:rPr>
          <w:i/>
          <w:iCs/>
          <w:color w:val="222222"/>
          <w:lang w:val="en-IE"/>
        </w:rPr>
        <w:t>Crit</w:t>
      </w:r>
      <w:r w:rsidR="00264E81">
        <w:rPr>
          <w:i/>
          <w:iCs/>
          <w:color w:val="222222"/>
          <w:lang w:val="en-IE"/>
        </w:rPr>
        <w:t xml:space="preserve">. </w:t>
      </w:r>
      <w:r w:rsidR="00153980" w:rsidRPr="00137BDB">
        <w:rPr>
          <w:i/>
          <w:iCs/>
          <w:color w:val="222222"/>
          <w:lang w:val="en-IE"/>
        </w:rPr>
        <w:t>Rev</w:t>
      </w:r>
      <w:r w:rsidR="008A6975" w:rsidRPr="00137BDB">
        <w:rPr>
          <w:i/>
          <w:iCs/>
          <w:color w:val="222222"/>
          <w:lang w:val="en-IE"/>
        </w:rPr>
        <w:t>.</w:t>
      </w:r>
      <w:r w:rsidR="0023502E" w:rsidRPr="00137BDB">
        <w:rPr>
          <w:i/>
          <w:iCs/>
          <w:color w:val="222222"/>
          <w:lang w:val="en-IE"/>
        </w:rPr>
        <w:t xml:space="preserve"> </w:t>
      </w:r>
      <w:proofErr w:type="spellStart"/>
      <w:r w:rsidR="00153980" w:rsidRPr="00137BDB">
        <w:rPr>
          <w:i/>
          <w:iCs/>
          <w:color w:val="222222"/>
          <w:lang w:val="en-IE"/>
        </w:rPr>
        <w:t>Biotechnol</w:t>
      </w:r>
      <w:proofErr w:type="spellEnd"/>
      <w:r w:rsidR="008A6975" w:rsidRPr="00137BDB">
        <w:rPr>
          <w:i/>
          <w:iCs/>
          <w:color w:val="222222"/>
          <w:lang w:val="en-IE"/>
        </w:rPr>
        <w:t>.</w:t>
      </w:r>
      <w:r w:rsidR="0023502E" w:rsidRPr="00137BDB">
        <w:rPr>
          <w:color w:val="222222"/>
          <w:lang w:val="en-IE"/>
        </w:rPr>
        <w:t xml:space="preserve">, </w:t>
      </w:r>
      <w:r w:rsidR="0023502E" w:rsidRPr="00137BDB">
        <w:rPr>
          <w:b/>
          <w:color w:val="222222"/>
          <w:lang w:val="en-IE"/>
        </w:rPr>
        <w:t>26</w:t>
      </w:r>
      <w:r w:rsidR="0023502E" w:rsidRPr="00137BDB">
        <w:rPr>
          <w:color w:val="222222"/>
          <w:lang w:val="en-IE"/>
        </w:rPr>
        <w:t>, 237</w:t>
      </w:r>
      <w:r w:rsidR="00153980" w:rsidRPr="00137BDB">
        <w:rPr>
          <w:color w:val="222222"/>
          <w:lang w:val="en-IE"/>
        </w:rPr>
        <w:t>–</w:t>
      </w:r>
      <w:r w:rsidR="0023502E" w:rsidRPr="00137BDB">
        <w:rPr>
          <w:color w:val="222222"/>
          <w:lang w:val="en-IE"/>
        </w:rPr>
        <w:t>259.</w:t>
      </w:r>
    </w:p>
    <w:p w14:paraId="6B1734DD" w14:textId="5461E291" w:rsidR="00BF5611" w:rsidRPr="00BD1937" w:rsidRDefault="009911C7" w:rsidP="00FD3BC5">
      <w:pPr>
        <w:pStyle w:val="Ref"/>
        <w:rPr>
          <w:lang w:val="en-US"/>
          <w:rPrChange w:id="83" w:author="Sandor Belak" w:date="2020-03-11T17:56:00Z">
            <w:rPr>
              <w:strike/>
            </w:rPr>
          </w:rPrChange>
        </w:rPr>
      </w:pPr>
      <w:bookmarkStart w:id="84" w:name="_GoBack"/>
      <w:proofErr w:type="spellStart"/>
      <w:r w:rsidRPr="00BD1937">
        <w:rPr>
          <w:smallCaps/>
          <w:color w:val="000000" w:themeColor="text1"/>
          <w:lang w:val="en-IE"/>
        </w:rPr>
        <w:lastRenderedPageBreak/>
        <w:t>Bednarska</w:t>
      </w:r>
      <w:proofErr w:type="spellEnd"/>
      <w:r w:rsidRPr="00BD1937">
        <w:rPr>
          <w:smallCaps/>
          <w:color w:val="000000" w:themeColor="text1"/>
          <w:lang w:val="en-IE"/>
        </w:rPr>
        <w:t xml:space="preserve"> N.G., Wren B.W. &amp; Willcocks S.J. (2017). </w:t>
      </w:r>
      <w:r w:rsidRPr="00BD1937">
        <w:rPr>
          <w:color w:val="000000" w:themeColor="text1"/>
          <w:lang w:val="en-IE"/>
        </w:rPr>
        <w:t xml:space="preserve">The importance of the glycosylation of antimicrobial </w:t>
      </w:r>
      <w:r w:rsidR="00264E81" w:rsidRPr="00BD1937">
        <w:rPr>
          <w:lang w:val="en-US"/>
          <w:rPrChange w:id="85" w:author="Sandor Belak" w:date="2020-03-11T17:56:00Z">
            <w:rPr>
              <w:strike/>
              <w:highlight w:val="yellow"/>
            </w:rPr>
          </w:rPrChange>
        </w:rPr>
        <w:t xml:space="preserve">peptides: natural and synthetic approaches. </w:t>
      </w:r>
      <w:r w:rsidR="00264E81" w:rsidRPr="00BD1937">
        <w:rPr>
          <w:i/>
          <w:lang w:val="en-US"/>
          <w:rPrChange w:id="86" w:author="Sandor Belak" w:date="2020-03-11T17:56:00Z">
            <w:rPr>
              <w:i/>
              <w:strike/>
              <w:highlight w:val="yellow"/>
            </w:rPr>
          </w:rPrChange>
        </w:rPr>
        <w:t xml:space="preserve">Drug </w:t>
      </w:r>
      <w:proofErr w:type="spellStart"/>
      <w:r w:rsidR="00264E81" w:rsidRPr="00BD1937">
        <w:rPr>
          <w:i/>
          <w:lang w:val="en-US"/>
          <w:rPrChange w:id="87" w:author="Sandor Belak" w:date="2020-03-11T17:56:00Z">
            <w:rPr>
              <w:i/>
              <w:strike/>
              <w:highlight w:val="yellow"/>
            </w:rPr>
          </w:rPrChange>
        </w:rPr>
        <w:t>Discov</w:t>
      </w:r>
      <w:proofErr w:type="spellEnd"/>
      <w:r w:rsidR="00264E81" w:rsidRPr="00BD1937">
        <w:rPr>
          <w:i/>
          <w:lang w:val="en-US"/>
          <w:rPrChange w:id="88" w:author="Sandor Belak" w:date="2020-03-11T17:56:00Z">
            <w:rPr>
              <w:i/>
              <w:strike/>
              <w:highlight w:val="yellow"/>
            </w:rPr>
          </w:rPrChange>
        </w:rPr>
        <w:t>. Today</w:t>
      </w:r>
      <w:r w:rsidR="00264E81" w:rsidRPr="00BD1937">
        <w:rPr>
          <w:lang w:val="en-US"/>
          <w:rPrChange w:id="89" w:author="Sandor Belak" w:date="2020-03-11T17:56:00Z">
            <w:rPr>
              <w:strike/>
              <w:highlight w:val="yellow"/>
            </w:rPr>
          </w:rPrChange>
        </w:rPr>
        <w:t xml:space="preserve">, </w:t>
      </w:r>
      <w:r w:rsidR="00264E81" w:rsidRPr="00BD1937">
        <w:rPr>
          <w:b/>
          <w:lang w:val="en-US"/>
          <w:rPrChange w:id="90" w:author="Sandor Belak" w:date="2020-03-11T17:56:00Z">
            <w:rPr>
              <w:b/>
              <w:strike/>
              <w:highlight w:val="yellow"/>
            </w:rPr>
          </w:rPrChange>
        </w:rPr>
        <w:t>22</w:t>
      </w:r>
      <w:r w:rsidR="00264E81" w:rsidRPr="00BD1937">
        <w:rPr>
          <w:lang w:val="en-US"/>
          <w:rPrChange w:id="91" w:author="Sandor Belak" w:date="2020-03-11T17:56:00Z">
            <w:rPr>
              <w:strike/>
              <w:highlight w:val="yellow"/>
            </w:rPr>
          </w:rPrChange>
        </w:rPr>
        <w:t xml:space="preserve">, 919–926. </w:t>
      </w:r>
      <w:proofErr w:type="spellStart"/>
      <w:r w:rsidR="00264E81" w:rsidRPr="00BD1937">
        <w:rPr>
          <w:lang w:val="en-US"/>
          <w:rPrChange w:id="92" w:author="Sandor Belak" w:date="2020-03-11T17:56:00Z">
            <w:rPr>
              <w:strike/>
              <w:highlight w:val="yellow"/>
            </w:rPr>
          </w:rPrChange>
        </w:rPr>
        <w:t>doi</w:t>
      </w:r>
      <w:proofErr w:type="spellEnd"/>
      <w:r w:rsidR="00264E81" w:rsidRPr="00BD1937">
        <w:rPr>
          <w:lang w:val="en-US"/>
          <w:rPrChange w:id="93" w:author="Sandor Belak" w:date="2020-03-11T17:56:00Z">
            <w:rPr>
              <w:strike/>
              <w:highlight w:val="yellow"/>
            </w:rPr>
          </w:rPrChange>
        </w:rPr>
        <w:t xml:space="preserve">: 10.1016/j.drudis.2017.02.001. </w:t>
      </w:r>
      <w:proofErr w:type="spellStart"/>
      <w:r w:rsidR="00264E81" w:rsidRPr="00BD1937">
        <w:rPr>
          <w:lang w:val="en-US"/>
          <w:rPrChange w:id="94" w:author="Sandor Belak" w:date="2020-03-11T17:56:00Z">
            <w:rPr>
              <w:strike/>
              <w:highlight w:val="yellow"/>
            </w:rPr>
          </w:rPrChange>
        </w:rPr>
        <w:t>Epub</w:t>
      </w:r>
      <w:proofErr w:type="spellEnd"/>
      <w:r w:rsidR="00264E81" w:rsidRPr="00BD1937">
        <w:rPr>
          <w:lang w:val="en-US"/>
          <w:rPrChange w:id="95" w:author="Sandor Belak" w:date="2020-03-11T17:56:00Z">
            <w:rPr>
              <w:strike/>
              <w:highlight w:val="yellow"/>
            </w:rPr>
          </w:rPrChange>
        </w:rPr>
        <w:t xml:space="preserve"> 2017 Feb 16.</w:t>
      </w:r>
    </w:p>
    <w:bookmarkEnd w:id="84"/>
    <w:p w14:paraId="54846734" w14:textId="01BE6A72" w:rsidR="00F51023" w:rsidRPr="00CA5AB0" w:rsidRDefault="00F51023" w:rsidP="00F51023">
      <w:pPr>
        <w:pStyle w:val="Ref"/>
        <w:rPr>
          <w:color w:val="000000" w:themeColor="text1"/>
          <w:rPrChange w:id="96" w:author="Sandor Belak" w:date="2020-03-11T17:56:00Z">
            <w:rPr>
              <w:color w:val="000000" w:themeColor="text1"/>
              <w:lang w:val="en-IE"/>
            </w:rPr>
          </w:rPrChange>
        </w:rPr>
      </w:pPr>
      <w:r w:rsidRPr="007104BC">
        <w:rPr>
          <w:smallCaps/>
          <w:color w:val="000000" w:themeColor="text1"/>
          <w:lang w:val="en-IE"/>
        </w:rPr>
        <w:t>Beerens N</w:t>
      </w:r>
      <w:r w:rsidR="007104BC" w:rsidRPr="007104BC">
        <w:rPr>
          <w:smallCaps/>
          <w:color w:val="000000" w:themeColor="text1"/>
          <w:lang w:val="en-IE"/>
        </w:rPr>
        <w:t xml:space="preserve">., </w:t>
      </w:r>
      <w:proofErr w:type="spellStart"/>
      <w:r w:rsidRPr="007104BC">
        <w:rPr>
          <w:smallCaps/>
          <w:color w:val="000000" w:themeColor="text1"/>
          <w:lang w:val="en-IE"/>
        </w:rPr>
        <w:t>Heutink</w:t>
      </w:r>
      <w:proofErr w:type="spellEnd"/>
      <w:r w:rsidRPr="007104BC">
        <w:rPr>
          <w:smallCaps/>
          <w:color w:val="000000" w:themeColor="text1"/>
          <w:lang w:val="en-IE"/>
        </w:rPr>
        <w:t xml:space="preserve"> R</w:t>
      </w:r>
      <w:r w:rsidR="007104BC" w:rsidRPr="007104BC">
        <w:rPr>
          <w:smallCaps/>
          <w:color w:val="000000" w:themeColor="text1"/>
          <w:lang w:val="en-IE"/>
        </w:rPr>
        <w:t>.</w:t>
      </w:r>
      <w:r w:rsidRPr="007104BC">
        <w:rPr>
          <w:smallCaps/>
          <w:color w:val="000000" w:themeColor="text1"/>
          <w:lang w:val="en-IE"/>
        </w:rPr>
        <w:t>,</w:t>
      </w:r>
      <w:r w:rsidR="007104BC" w:rsidRPr="007104BC">
        <w:rPr>
          <w:smallCaps/>
          <w:color w:val="000000" w:themeColor="text1"/>
          <w:lang w:val="en-IE"/>
        </w:rPr>
        <w:t xml:space="preserve"> </w:t>
      </w:r>
      <w:proofErr w:type="spellStart"/>
      <w:r w:rsidRPr="007104BC">
        <w:rPr>
          <w:smallCaps/>
          <w:color w:val="000000" w:themeColor="text1"/>
          <w:lang w:val="en-IE"/>
        </w:rPr>
        <w:t>Bergervoet</w:t>
      </w:r>
      <w:proofErr w:type="spellEnd"/>
      <w:r w:rsidRPr="007104BC">
        <w:rPr>
          <w:smallCaps/>
          <w:color w:val="000000" w:themeColor="text1"/>
          <w:lang w:val="en-IE"/>
        </w:rPr>
        <w:t xml:space="preserve"> S</w:t>
      </w:r>
      <w:r w:rsidR="007104BC" w:rsidRPr="007104BC">
        <w:rPr>
          <w:smallCaps/>
          <w:color w:val="000000" w:themeColor="text1"/>
          <w:lang w:val="en-IE"/>
        </w:rPr>
        <w:t>.</w:t>
      </w:r>
      <w:r w:rsidRPr="007104BC">
        <w:rPr>
          <w:smallCaps/>
          <w:color w:val="000000" w:themeColor="text1"/>
          <w:lang w:val="en-IE"/>
        </w:rPr>
        <w:t>A</w:t>
      </w:r>
      <w:r w:rsidR="007104BC" w:rsidRPr="007104BC">
        <w:rPr>
          <w:smallCaps/>
          <w:color w:val="000000" w:themeColor="text1"/>
          <w:lang w:val="en-IE"/>
        </w:rPr>
        <w:t>.</w:t>
      </w:r>
      <w:r w:rsidRPr="007104BC">
        <w:rPr>
          <w:smallCaps/>
          <w:color w:val="000000" w:themeColor="text1"/>
          <w:lang w:val="en-IE"/>
        </w:rPr>
        <w:t>,</w:t>
      </w:r>
      <w:r w:rsidR="007104BC" w:rsidRPr="007104BC">
        <w:rPr>
          <w:smallCaps/>
          <w:color w:val="000000" w:themeColor="text1"/>
          <w:lang w:val="en-IE"/>
        </w:rPr>
        <w:t xml:space="preserve"> </w:t>
      </w:r>
      <w:proofErr w:type="spellStart"/>
      <w:r w:rsidRPr="007104BC">
        <w:rPr>
          <w:smallCaps/>
          <w:color w:val="000000" w:themeColor="text1"/>
          <w:lang w:val="en-IE"/>
        </w:rPr>
        <w:t>Harders</w:t>
      </w:r>
      <w:proofErr w:type="spellEnd"/>
      <w:r w:rsidRPr="007104BC">
        <w:rPr>
          <w:smallCaps/>
          <w:color w:val="000000" w:themeColor="text1"/>
          <w:lang w:val="en-IE"/>
        </w:rPr>
        <w:t xml:space="preserve"> F</w:t>
      </w:r>
      <w:r w:rsidR="007104BC" w:rsidRPr="007104BC">
        <w:rPr>
          <w:smallCaps/>
          <w:color w:val="000000" w:themeColor="text1"/>
          <w:lang w:val="en-IE"/>
        </w:rPr>
        <w:t>.</w:t>
      </w:r>
      <w:r w:rsidRPr="007104BC">
        <w:rPr>
          <w:smallCaps/>
          <w:color w:val="000000" w:themeColor="text1"/>
          <w:lang w:val="en-IE"/>
        </w:rPr>
        <w:t>,</w:t>
      </w:r>
      <w:r w:rsidR="007104BC" w:rsidRPr="007104BC">
        <w:rPr>
          <w:smallCaps/>
          <w:color w:val="000000" w:themeColor="text1"/>
          <w:lang w:val="en-IE"/>
        </w:rPr>
        <w:t xml:space="preserve"> </w:t>
      </w:r>
      <w:proofErr w:type="spellStart"/>
      <w:r w:rsidRPr="007104BC">
        <w:rPr>
          <w:smallCaps/>
          <w:color w:val="000000" w:themeColor="text1"/>
          <w:lang w:val="en-IE"/>
        </w:rPr>
        <w:t>Bossers</w:t>
      </w:r>
      <w:proofErr w:type="spellEnd"/>
      <w:r w:rsidRPr="007104BC">
        <w:rPr>
          <w:smallCaps/>
          <w:color w:val="000000" w:themeColor="text1"/>
          <w:lang w:val="en-IE"/>
        </w:rPr>
        <w:t xml:space="preserve"> A</w:t>
      </w:r>
      <w:r w:rsidR="007104BC" w:rsidRPr="007104BC">
        <w:rPr>
          <w:smallCaps/>
          <w:color w:val="000000" w:themeColor="text1"/>
          <w:lang w:val="en-IE"/>
        </w:rPr>
        <w:t xml:space="preserve">. &amp; </w:t>
      </w:r>
      <w:r w:rsidRPr="007104BC">
        <w:rPr>
          <w:smallCaps/>
          <w:color w:val="000000" w:themeColor="text1"/>
          <w:lang w:val="en-IE"/>
        </w:rPr>
        <w:t>Koch G.</w:t>
      </w:r>
      <w:r>
        <w:rPr>
          <w:color w:val="000000" w:themeColor="text1"/>
          <w:lang w:val="en-IE"/>
        </w:rPr>
        <w:t xml:space="preserve"> </w:t>
      </w:r>
      <w:r w:rsidR="007104BC">
        <w:rPr>
          <w:color w:val="000000" w:themeColor="text1"/>
          <w:lang w:val="en-IE"/>
        </w:rPr>
        <w:t>(</w:t>
      </w:r>
      <w:r w:rsidR="007104BC" w:rsidRPr="00F51023">
        <w:rPr>
          <w:color w:val="000000" w:themeColor="text1"/>
          <w:lang w:val="en-IE"/>
        </w:rPr>
        <w:t>2017</w:t>
      </w:r>
      <w:r w:rsidR="007104BC">
        <w:rPr>
          <w:color w:val="000000" w:themeColor="text1"/>
          <w:lang w:val="en-IE"/>
        </w:rPr>
        <w:t xml:space="preserve">). </w:t>
      </w:r>
      <w:r w:rsidRPr="007104BC">
        <w:rPr>
          <w:bCs/>
          <w:color w:val="000000" w:themeColor="text1"/>
          <w:lang w:val="en-IE"/>
        </w:rPr>
        <w:t>Multiple Reassorted Viruses as Cause of Highly Pathogenic</w:t>
      </w:r>
      <w:r w:rsidR="007104BC">
        <w:rPr>
          <w:bCs/>
          <w:color w:val="000000" w:themeColor="text1"/>
          <w:lang w:val="en-IE"/>
        </w:rPr>
        <w:t xml:space="preserve"> </w:t>
      </w:r>
      <w:r w:rsidRPr="007104BC">
        <w:rPr>
          <w:bCs/>
          <w:color w:val="000000" w:themeColor="text1"/>
          <w:lang w:val="en-IE"/>
        </w:rPr>
        <w:t>Avian Influenza</w:t>
      </w:r>
      <w:r w:rsidR="007104BC">
        <w:rPr>
          <w:bCs/>
          <w:color w:val="000000" w:themeColor="text1"/>
          <w:lang w:val="en-IE"/>
        </w:rPr>
        <w:t xml:space="preserve"> </w:t>
      </w:r>
      <w:r w:rsidRPr="007104BC">
        <w:rPr>
          <w:bCs/>
          <w:color w:val="000000" w:themeColor="text1"/>
          <w:lang w:val="en-IE"/>
        </w:rPr>
        <w:t>A(H5N8) Virus Epidemic, the Netherlands, 2016.</w:t>
      </w:r>
      <w:r w:rsidRPr="00F51023">
        <w:rPr>
          <w:color w:val="000000" w:themeColor="text1"/>
          <w:lang w:val="en-IE"/>
        </w:rPr>
        <w:t xml:space="preserve"> </w:t>
      </w:r>
      <w:r w:rsidRPr="00CA5AB0">
        <w:rPr>
          <w:i/>
          <w:color w:val="000000" w:themeColor="text1"/>
          <w:rPrChange w:id="97" w:author="Sandor Belak" w:date="2020-03-11T17:56:00Z">
            <w:rPr>
              <w:i/>
              <w:color w:val="000000" w:themeColor="text1"/>
              <w:lang w:val="en-IE"/>
            </w:rPr>
          </w:rPrChange>
        </w:rPr>
        <w:t>Emerg</w:t>
      </w:r>
      <w:r w:rsidR="007104BC" w:rsidRPr="00CA5AB0">
        <w:rPr>
          <w:i/>
          <w:color w:val="000000" w:themeColor="text1"/>
          <w:rPrChange w:id="98" w:author="Sandor Belak" w:date="2020-03-11T17:56:00Z">
            <w:rPr>
              <w:i/>
              <w:color w:val="000000" w:themeColor="text1"/>
              <w:lang w:val="en-IE"/>
            </w:rPr>
          </w:rPrChange>
        </w:rPr>
        <w:t>.</w:t>
      </w:r>
      <w:r w:rsidRPr="00CA5AB0">
        <w:rPr>
          <w:i/>
          <w:color w:val="000000" w:themeColor="text1"/>
          <w:rPrChange w:id="99" w:author="Sandor Belak" w:date="2020-03-11T17:56:00Z">
            <w:rPr>
              <w:i/>
              <w:color w:val="000000" w:themeColor="text1"/>
              <w:lang w:val="en-IE"/>
            </w:rPr>
          </w:rPrChange>
        </w:rPr>
        <w:t xml:space="preserve"> Infect</w:t>
      </w:r>
      <w:r w:rsidR="007104BC" w:rsidRPr="00CA5AB0">
        <w:rPr>
          <w:i/>
          <w:color w:val="000000" w:themeColor="text1"/>
          <w:rPrChange w:id="100" w:author="Sandor Belak" w:date="2020-03-11T17:56:00Z">
            <w:rPr>
              <w:i/>
              <w:color w:val="000000" w:themeColor="text1"/>
              <w:lang w:val="en-IE"/>
            </w:rPr>
          </w:rPrChange>
        </w:rPr>
        <w:t>.</w:t>
      </w:r>
      <w:r w:rsidRPr="00CA5AB0">
        <w:rPr>
          <w:i/>
          <w:color w:val="000000" w:themeColor="text1"/>
          <w:rPrChange w:id="101" w:author="Sandor Belak" w:date="2020-03-11T17:56:00Z">
            <w:rPr>
              <w:i/>
              <w:color w:val="000000" w:themeColor="text1"/>
              <w:lang w:val="en-IE"/>
            </w:rPr>
          </w:rPrChange>
        </w:rPr>
        <w:t xml:space="preserve"> Dis.</w:t>
      </w:r>
      <w:r w:rsidR="007104BC" w:rsidRPr="00CA5AB0">
        <w:rPr>
          <w:i/>
          <w:color w:val="000000" w:themeColor="text1"/>
          <w:rPrChange w:id="102" w:author="Sandor Belak" w:date="2020-03-11T17:56:00Z">
            <w:rPr>
              <w:i/>
              <w:color w:val="000000" w:themeColor="text1"/>
              <w:lang w:val="en-IE"/>
            </w:rPr>
          </w:rPrChange>
        </w:rPr>
        <w:t>,</w:t>
      </w:r>
      <w:r w:rsidR="007104BC" w:rsidRPr="00CA5AB0">
        <w:rPr>
          <w:color w:val="000000" w:themeColor="text1"/>
          <w:rPrChange w:id="103" w:author="Sandor Belak" w:date="2020-03-11T17:56:00Z">
            <w:rPr>
              <w:color w:val="000000" w:themeColor="text1"/>
              <w:lang w:val="en-IE"/>
            </w:rPr>
          </w:rPrChange>
        </w:rPr>
        <w:t xml:space="preserve"> </w:t>
      </w:r>
      <w:r w:rsidRPr="00CA5AB0">
        <w:rPr>
          <w:b/>
          <w:color w:val="000000" w:themeColor="text1"/>
          <w:rPrChange w:id="104" w:author="Sandor Belak" w:date="2020-03-11T17:56:00Z">
            <w:rPr>
              <w:b/>
              <w:color w:val="000000" w:themeColor="text1"/>
              <w:lang w:val="en-IE"/>
            </w:rPr>
          </w:rPrChange>
        </w:rPr>
        <w:t>23</w:t>
      </w:r>
      <w:r w:rsidR="007104BC" w:rsidRPr="00CA5AB0">
        <w:rPr>
          <w:color w:val="000000" w:themeColor="text1"/>
          <w:rPrChange w:id="105" w:author="Sandor Belak" w:date="2020-03-11T17:56:00Z">
            <w:rPr>
              <w:color w:val="000000" w:themeColor="text1"/>
              <w:lang w:val="en-IE"/>
            </w:rPr>
          </w:rPrChange>
        </w:rPr>
        <w:t xml:space="preserve">, </w:t>
      </w:r>
      <w:r w:rsidRPr="00CA5AB0">
        <w:rPr>
          <w:color w:val="000000" w:themeColor="text1"/>
          <w:rPrChange w:id="106" w:author="Sandor Belak" w:date="2020-03-11T17:56:00Z">
            <w:rPr>
              <w:color w:val="000000" w:themeColor="text1"/>
              <w:lang w:val="en-IE"/>
            </w:rPr>
          </w:rPrChange>
        </w:rPr>
        <w:t>1974</w:t>
      </w:r>
      <w:r w:rsidR="007104BC" w:rsidRPr="00CA5AB0">
        <w:rPr>
          <w:color w:val="000000" w:themeColor="text1"/>
          <w:rPrChange w:id="107" w:author="Sandor Belak" w:date="2020-03-11T17:56:00Z">
            <w:rPr>
              <w:color w:val="000000" w:themeColor="text1"/>
              <w:lang w:val="en-IE"/>
            </w:rPr>
          </w:rPrChange>
        </w:rPr>
        <w:t>–</w:t>
      </w:r>
      <w:r w:rsidRPr="00CA5AB0">
        <w:rPr>
          <w:color w:val="000000" w:themeColor="text1"/>
          <w:rPrChange w:id="108" w:author="Sandor Belak" w:date="2020-03-11T17:56:00Z">
            <w:rPr>
              <w:color w:val="000000" w:themeColor="text1"/>
              <w:lang w:val="en-IE"/>
            </w:rPr>
          </w:rPrChange>
        </w:rPr>
        <w:t xml:space="preserve">1981. </w:t>
      </w:r>
    </w:p>
    <w:p w14:paraId="03B02A23" w14:textId="4E738AF8" w:rsidR="00D67FED" w:rsidRPr="00137BDB" w:rsidRDefault="00137BDB" w:rsidP="00FD3BC5">
      <w:pPr>
        <w:pStyle w:val="Ref"/>
        <w:rPr>
          <w:color w:val="000000"/>
          <w:lang w:val="en-IE"/>
        </w:rPr>
      </w:pPr>
      <w:r w:rsidRPr="002A0CB5">
        <w:rPr>
          <w:smallCaps/>
          <w:color w:val="000000"/>
        </w:rPr>
        <w:t>Belák S., Karlsson O.E., Blomström A.L., Berg M. &amp; Granberg F.</w:t>
      </w:r>
      <w:r w:rsidRPr="002A0CB5">
        <w:rPr>
          <w:color w:val="000000"/>
        </w:rPr>
        <w:t xml:space="preserve"> </w:t>
      </w:r>
      <w:r w:rsidR="00D67FED" w:rsidRPr="002A0CB5">
        <w:rPr>
          <w:color w:val="000000"/>
        </w:rPr>
        <w:t xml:space="preserve">(2013). </w:t>
      </w:r>
      <w:r w:rsidR="00D67FED" w:rsidRPr="00137BDB">
        <w:rPr>
          <w:color w:val="000000"/>
          <w:lang w:val="en-IE"/>
        </w:rPr>
        <w:t xml:space="preserve">New viruses in veterinary medicine, detected by metagenomic approaches. </w:t>
      </w:r>
      <w:r w:rsidR="00D67FED" w:rsidRPr="00137BDB">
        <w:rPr>
          <w:rStyle w:val="jrnl"/>
          <w:i/>
          <w:color w:val="000000"/>
          <w:lang w:val="en-IE"/>
        </w:rPr>
        <w:t>Vet</w:t>
      </w:r>
      <w:r>
        <w:rPr>
          <w:rStyle w:val="jrnl"/>
          <w:i/>
          <w:color w:val="000000"/>
          <w:lang w:val="en-IE"/>
        </w:rPr>
        <w:t>.</w:t>
      </w:r>
      <w:r w:rsidR="00D67FED" w:rsidRPr="00137BDB">
        <w:rPr>
          <w:rStyle w:val="jrnl"/>
          <w:i/>
          <w:color w:val="000000"/>
          <w:lang w:val="en-IE"/>
        </w:rPr>
        <w:t xml:space="preserve"> </w:t>
      </w:r>
      <w:proofErr w:type="spellStart"/>
      <w:r w:rsidR="00D67FED" w:rsidRPr="00137BDB">
        <w:rPr>
          <w:rStyle w:val="jrnl"/>
          <w:i/>
          <w:color w:val="000000"/>
          <w:lang w:val="en-IE"/>
        </w:rPr>
        <w:t>Microbiol</w:t>
      </w:r>
      <w:proofErr w:type="spellEnd"/>
      <w:r w:rsidR="00D67FED" w:rsidRPr="00137BDB">
        <w:rPr>
          <w:color w:val="000000"/>
          <w:lang w:val="en-IE"/>
        </w:rPr>
        <w:t xml:space="preserve">., </w:t>
      </w:r>
      <w:r w:rsidR="00D67FED" w:rsidRPr="00137BDB">
        <w:rPr>
          <w:b/>
          <w:color w:val="000000"/>
          <w:lang w:val="en-IE"/>
        </w:rPr>
        <w:t>165</w:t>
      </w:r>
      <w:r w:rsidRPr="00137BDB">
        <w:rPr>
          <w:color w:val="000000"/>
          <w:lang w:val="en-IE"/>
        </w:rPr>
        <w:t xml:space="preserve">, </w:t>
      </w:r>
      <w:r w:rsidR="00D67FED" w:rsidRPr="00137BDB">
        <w:rPr>
          <w:color w:val="000000"/>
          <w:lang w:val="en-IE"/>
        </w:rPr>
        <w:t>95</w:t>
      </w:r>
      <w:r>
        <w:rPr>
          <w:color w:val="000000"/>
          <w:lang w:val="en-IE"/>
        </w:rPr>
        <w:t>–</w:t>
      </w:r>
      <w:r w:rsidR="00D67FED" w:rsidRPr="00137BDB">
        <w:rPr>
          <w:color w:val="000000"/>
          <w:lang w:val="en-IE"/>
        </w:rPr>
        <w:t xml:space="preserve">101. </w:t>
      </w:r>
      <w:proofErr w:type="spellStart"/>
      <w:r w:rsidR="00D67FED" w:rsidRPr="00137BDB">
        <w:rPr>
          <w:color w:val="000000"/>
          <w:lang w:val="en-IE"/>
        </w:rPr>
        <w:t>doi</w:t>
      </w:r>
      <w:proofErr w:type="spellEnd"/>
      <w:r w:rsidR="00D67FED" w:rsidRPr="00137BDB">
        <w:rPr>
          <w:color w:val="000000"/>
          <w:lang w:val="en-IE"/>
        </w:rPr>
        <w:t>: 10.1016/j.vetmic.2013.01.022.</w:t>
      </w:r>
    </w:p>
    <w:p w14:paraId="67A3B733" w14:textId="26BBE270" w:rsidR="002109BE" w:rsidRPr="00CA5AB0" w:rsidRDefault="002109BE" w:rsidP="002109BE">
      <w:pPr>
        <w:pStyle w:val="Ref"/>
        <w:rPr>
          <w:lang w:eastAsia="en-GB"/>
          <w:rPrChange w:id="109" w:author="Sandor Belak" w:date="2020-03-11T17:56:00Z">
            <w:rPr>
              <w:lang w:val="en-IE" w:eastAsia="en-GB"/>
            </w:rPr>
          </w:rPrChange>
        </w:rPr>
      </w:pPr>
      <w:proofErr w:type="spellStart"/>
      <w:r w:rsidRPr="00CA5AB0">
        <w:rPr>
          <w:smallCaps/>
          <w:lang w:val="en-IE" w:eastAsia="en-GB"/>
          <w:rPrChange w:id="110" w:author="Sandor Belak" w:date="2020-03-11T17:56:00Z">
            <w:rPr>
              <w:smallCaps/>
              <w:lang w:eastAsia="en-GB"/>
            </w:rPr>
          </w:rPrChange>
        </w:rPr>
        <w:t>Belák</w:t>
      </w:r>
      <w:proofErr w:type="spellEnd"/>
      <w:r w:rsidRPr="00CA5AB0">
        <w:rPr>
          <w:smallCaps/>
          <w:lang w:val="en-IE" w:eastAsia="en-GB"/>
          <w:rPrChange w:id="111" w:author="Sandor Belak" w:date="2020-03-11T17:56:00Z">
            <w:rPr>
              <w:smallCaps/>
              <w:lang w:eastAsia="en-GB"/>
            </w:rPr>
          </w:rPrChange>
        </w:rPr>
        <w:t xml:space="preserve"> S., </w:t>
      </w:r>
      <w:proofErr w:type="spellStart"/>
      <w:r w:rsidRPr="00CA5AB0">
        <w:rPr>
          <w:smallCaps/>
          <w:lang w:val="en-IE" w:eastAsia="en-GB"/>
          <w:rPrChange w:id="112" w:author="Sandor Belak" w:date="2020-03-11T17:56:00Z">
            <w:rPr>
              <w:smallCaps/>
              <w:lang w:eastAsia="en-GB"/>
            </w:rPr>
          </w:rPrChange>
        </w:rPr>
        <w:t>Thorén</w:t>
      </w:r>
      <w:proofErr w:type="spellEnd"/>
      <w:r w:rsidRPr="00CA5AB0">
        <w:rPr>
          <w:smallCaps/>
          <w:lang w:val="en-IE" w:eastAsia="en-GB"/>
          <w:rPrChange w:id="113" w:author="Sandor Belak" w:date="2020-03-11T17:56:00Z">
            <w:rPr>
              <w:smallCaps/>
              <w:lang w:eastAsia="en-GB"/>
            </w:rPr>
          </w:rPrChange>
        </w:rPr>
        <w:t xml:space="preserve"> P., LeBlanc N. &amp; Viljoen G.</w:t>
      </w:r>
      <w:r w:rsidRPr="00CA5AB0">
        <w:rPr>
          <w:lang w:val="en-IE" w:eastAsia="en-GB"/>
          <w:rPrChange w:id="114" w:author="Sandor Belak" w:date="2020-03-11T17:56:00Z">
            <w:rPr>
              <w:lang w:eastAsia="en-GB"/>
            </w:rPr>
          </w:rPrChange>
        </w:rPr>
        <w:t xml:space="preserve"> (2009). </w:t>
      </w:r>
      <w:r w:rsidRPr="00137BDB">
        <w:rPr>
          <w:lang w:val="en-IE" w:eastAsia="en-GB"/>
        </w:rPr>
        <w:t xml:space="preserve">Advances in viral disease diagnostic and molecular epidemiological techniques. </w:t>
      </w:r>
      <w:r w:rsidRPr="00CA5AB0">
        <w:rPr>
          <w:i/>
          <w:lang w:eastAsia="en-GB"/>
          <w:rPrChange w:id="115" w:author="Sandor Belak" w:date="2020-03-11T17:56:00Z">
            <w:rPr>
              <w:i/>
              <w:lang w:val="en-IE" w:eastAsia="en-GB"/>
            </w:rPr>
          </w:rPrChange>
        </w:rPr>
        <w:t>Expert Rev. Mol. Diagn.</w:t>
      </w:r>
      <w:r w:rsidRPr="00CA5AB0">
        <w:rPr>
          <w:lang w:eastAsia="en-GB"/>
          <w:rPrChange w:id="116" w:author="Sandor Belak" w:date="2020-03-11T17:56:00Z">
            <w:rPr>
              <w:lang w:val="en-IE" w:eastAsia="en-GB"/>
            </w:rPr>
          </w:rPrChange>
        </w:rPr>
        <w:t xml:space="preserve">, </w:t>
      </w:r>
      <w:r w:rsidRPr="00CA5AB0">
        <w:rPr>
          <w:b/>
          <w:bCs/>
          <w:lang w:eastAsia="en-GB"/>
          <w:rPrChange w:id="117" w:author="Sandor Belak" w:date="2020-03-11T17:56:00Z">
            <w:rPr>
              <w:b/>
              <w:bCs/>
              <w:lang w:val="en-IE" w:eastAsia="en-GB"/>
            </w:rPr>
          </w:rPrChange>
        </w:rPr>
        <w:t>9</w:t>
      </w:r>
      <w:r w:rsidRPr="00CA5AB0">
        <w:rPr>
          <w:bCs/>
          <w:lang w:eastAsia="en-GB"/>
          <w:rPrChange w:id="118" w:author="Sandor Belak" w:date="2020-03-11T17:56:00Z">
            <w:rPr>
              <w:bCs/>
              <w:lang w:val="en-IE" w:eastAsia="en-GB"/>
            </w:rPr>
          </w:rPrChange>
        </w:rPr>
        <w:t>,</w:t>
      </w:r>
      <w:r w:rsidRPr="00CA5AB0">
        <w:rPr>
          <w:lang w:eastAsia="en-GB"/>
          <w:rPrChange w:id="119" w:author="Sandor Belak" w:date="2020-03-11T17:56:00Z">
            <w:rPr>
              <w:lang w:val="en-IE" w:eastAsia="en-GB"/>
            </w:rPr>
          </w:rPrChange>
        </w:rPr>
        <w:t xml:space="preserve"> 367–381.</w:t>
      </w:r>
    </w:p>
    <w:p w14:paraId="51ABF84D" w14:textId="339B2BD6" w:rsidR="00960AF9" w:rsidRPr="00137BDB" w:rsidRDefault="00960AF9" w:rsidP="00FD3BC5">
      <w:pPr>
        <w:pStyle w:val="Ref"/>
        <w:rPr>
          <w:lang w:val="en-IE"/>
        </w:rPr>
      </w:pPr>
      <w:r w:rsidRPr="00CA5AB0">
        <w:rPr>
          <w:smallCaps/>
          <w:rPrChange w:id="120" w:author="Sandor Belak" w:date="2020-03-11T17:56:00Z">
            <w:rPr>
              <w:smallCaps/>
              <w:lang w:val="en-IE"/>
            </w:rPr>
          </w:rPrChange>
        </w:rPr>
        <w:t>Bergmann I.E., De Mello P.A., Neitzert E. &amp; Gomez I.</w:t>
      </w:r>
      <w:r w:rsidRPr="00CA5AB0">
        <w:rPr>
          <w:rPrChange w:id="121" w:author="Sandor Belak" w:date="2020-03-11T17:56:00Z">
            <w:rPr>
              <w:lang w:val="en-IE"/>
            </w:rPr>
          </w:rPrChange>
        </w:rPr>
        <w:t xml:space="preserve"> (1993). </w:t>
      </w:r>
      <w:r w:rsidRPr="00137BDB">
        <w:rPr>
          <w:lang w:val="en-IE"/>
        </w:rPr>
        <w:t xml:space="preserve">Diagnosis of persistent </w:t>
      </w:r>
      <w:proofErr w:type="spellStart"/>
      <w:r w:rsidRPr="00137BDB">
        <w:rPr>
          <w:lang w:val="en-IE"/>
        </w:rPr>
        <w:t>aphthovirus</w:t>
      </w:r>
      <w:proofErr w:type="spellEnd"/>
      <w:r w:rsidRPr="00137BDB">
        <w:rPr>
          <w:lang w:val="en-IE"/>
        </w:rPr>
        <w:t xml:space="preserve"> infection and its differentiation from vaccination response in cattle by use of the enzyme-linked </w:t>
      </w:r>
      <w:proofErr w:type="spellStart"/>
      <w:r w:rsidRPr="00137BDB">
        <w:rPr>
          <w:lang w:val="en-IE"/>
        </w:rPr>
        <w:t>immunoelectrotransfer</w:t>
      </w:r>
      <w:proofErr w:type="spellEnd"/>
      <w:r w:rsidRPr="00137BDB">
        <w:rPr>
          <w:lang w:val="en-IE"/>
        </w:rPr>
        <w:t xml:space="preserve"> blot analysis with bio-engineered non-structural viral antigens. </w:t>
      </w:r>
      <w:r w:rsidRPr="00137BDB">
        <w:rPr>
          <w:i/>
          <w:lang w:val="en-IE"/>
        </w:rPr>
        <w:t xml:space="preserve">Am. J. Vet. Res., </w:t>
      </w:r>
      <w:r w:rsidRPr="00137BDB">
        <w:rPr>
          <w:b/>
          <w:bCs/>
          <w:lang w:val="en-IE"/>
        </w:rPr>
        <w:t>54</w:t>
      </w:r>
      <w:r w:rsidRPr="00137BDB">
        <w:rPr>
          <w:lang w:val="en-IE"/>
        </w:rPr>
        <w:t>, 825–832</w:t>
      </w:r>
    </w:p>
    <w:p w14:paraId="4D617B83" w14:textId="77777777" w:rsidR="00751104" w:rsidRPr="00137BDB" w:rsidRDefault="008A6975" w:rsidP="00FD3BC5">
      <w:pPr>
        <w:pStyle w:val="Ref"/>
        <w:rPr>
          <w:lang w:val="en-IE" w:eastAsia="en-GB"/>
        </w:rPr>
      </w:pPr>
      <w:proofErr w:type="spellStart"/>
      <w:r w:rsidRPr="00137BDB">
        <w:rPr>
          <w:smallCaps/>
          <w:lang w:val="en-IE" w:eastAsia="en-GB"/>
        </w:rPr>
        <w:t>Berguido</w:t>
      </w:r>
      <w:proofErr w:type="spellEnd"/>
      <w:r w:rsidRPr="00137BDB">
        <w:rPr>
          <w:smallCaps/>
          <w:lang w:val="en-IE" w:eastAsia="en-GB"/>
        </w:rPr>
        <w:t xml:space="preserve"> F.J., </w:t>
      </w:r>
      <w:proofErr w:type="spellStart"/>
      <w:r w:rsidRPr="00137BDB">
        <w:rPr>
          <w:smallCaps/>
          <w:lang w:val="en-IE" w:eastAsia="en-GB"/>
        </w:rPr>
        <w:t>Bodjo</w:t>
      </w:r>
      <w:proofErr w:type="spellEnd"/>
      <w:r w:rsidRPr="00137BDB">
        <w:rPr>
          <w:smallCaps/>
          <w:lang w:val="en-IE" w:eastAsia="en-GB"/>
        </w:rPr>
        <w:t xml:space="preserve"> S.C., </w:t>
      </w:r>
      <w:proofErr w:type="spellStart"/>
      <w:r w:rsidRPr="00137BDB">
        <w:rPr>
          <w:smallCaps/>
          <w:lang w:val="en-IE" w:eastAsia="en-GB"/>
        </w:rPr>
        <w:t>Loitsch</w:t>
      </w:r>
      <w:proofErr w:type="spellEnd"/>
      <w:r w:rsidRPr="00137BDB">
        <w:rPr>
          <w:smallCaps/>
          <w:lang w:val="en-IE" w:eastAsia="en-GB"/>
        </w:rPr>
        <w:t xml:space="preserve"> A.</w:t>
      </w:r>
      <w:r w:rsidR="00751104" w:rsidRPr="00137BDB">
        <w:rPr>
          <w:smallCaps/>
          <w:lang w:val="en-IE" w:eastAsia="en-GB"/>
        </w:rPr>
        <w:t xml:space="preserve"> &amp; Diallo A.</w:t>
      </w:r>
      <w:r w:rsidR="00751104" w:rsidRPr="00137BDB">
        <w:rPr>
          <w:lang w:val="en-IE" w:eastAsia="en-GB"/>
        </w:rPr>
        <w:t xml:space="preserve"> (2016). Specific detection of </w:t>
      </w:r>
      <w:proofErr w:type="spellStart"/>
      <w:r w:rsidR="00751104" w:rsidRPr="00137BDB">
        <w:rPr>
          <w:lang w:val="en-IE" w:eastAsia="en-GB"/>
        </w:rPr>
        <w:t>peste</w:t>
      </w:r>
      <w:proofErr w:type="spellEnd"/>
      <w:r w:rsidR="00751104" w:rsidRPr="00137BDB">
        <w:rPr>
          <w:lang w:val="en-IE" w:eastAsia="en-GB"/>
        </w:rPr>
        <w:t xml:space="preserve"> des petits </w:t>
      </w:r>
      <w:proofErr w:type="gramStart"/>
      <w:r w:rsidR="00751104" w:rsidRPr="00137BDB">
        <w:rPr>
          <w:lang w:val="en-IE" w:eastAsia="en-GB"/>
        </w:rPr>
        <w:t>ruminants</w:t>
      </w:r>
      <w:proofErr w:type="gramEnd"/>
      <w:r w:rsidR="00751104" w:rsidRPr="00137BDB">
        <w:rPr>
          <w:lang w:val="en-IE" w:eastAsia="en-GB"/>
        </w:rPr>
        <w:t xml:space="preserve"> virus antibodies in sheep and goat sera by the luciferase immunoprecipitation system. </w:t>
      </w:r>
      <w:r w:rsidR="00751104" w:rsidRPr="00137BDB">
        <w:rPr>
          <w:i/>
          <w:iCs/>
          <w:lang w:val="en-IE" w:eastAsia="en-GB"/>
        </w:rPr>
        <w:t>J</w:t>
      </w:r>
      <w:r w:rsidRPr="00137BDB">
        <w:rPr>
          <w:i/>
          <w:iCs/>
          <w:lang w:val="en-IE" w:eastAsia="en-GB"/>
        </w:rPr>
        <w:t>.</w:t>
      </w:r>
      <w:r w:rsidR="00751104" w:rsidRPr="00137BDB">
        <w:rPr>
          <w:i/>
          <w:iCs/>
          <w:lang w:val="en-IE" w:eastAsia="en-GB"/>
        </w:rPr>
        <w:t xml:space="preserve"> </w:t>
      </w:r>
      <w:proofErr w:type="spellStart"/>
      <w:r w:rsidRPr="00137BDB">
        <w:rPr>
          <w:i/>
          <w:iCs/>
          <w:lang w:val="en-IE" w:eastAsia="en-GB"/>
        </w:rPr>
        <w:t>V</w:t>
      </w:r>
      <w:r w:rsidR="00751104" w:rsidRPr="00137BDB">
        <w:rPr>
          <w:i/>
          <w:iCs/>
          <w:lang w:val="en-IE" w:eastAsia="en-GB"/>
        </w:rPr>
        <w:t>irol</w:t>
      </w:r>
      <w:proofErr w:type="spellEnd"/>
      <w:r w:rsidRPr="00137BDB">
        <w:rPr>
          <w:i/>
          <w:iCs/>
          <w:lang w:val="en-IE" w:eastAsia="en-GB"/>
        </w:rPr>
        <w:t>.</w:t>
      </w:r>
      <w:r w:rsidR="00751104" w:rsidRPr="00137BDB">
        <w:rPr>
          <w:i/>
          <w:iCs/>
          <w:lang w:val="en-IE" w:eastAsia="en-GB"/>
        </w:rPr>
        <w:t xml:space="preserve"> </w:t>
      </w:r>
      <w:r w:rsidRPr="00137BDB">
        <w:rPr>
          <w:i/>
          <w:iCs/>
          <w:lang w:val="en-IE" w:eastAsia="en-GB"/>
        </w:rPr>
        <w:t>Methods</w:t>
      </w:r>
      <w:r w:rsidR="00751104" w:rsidRPr="00137BDB">
        <w:rPr>
          <w:lang w:val="en-IE" w:eastAsia="en-GB"/>
        </w:rPr>
        <w:t xml:space="preserve">, </w:t>
      </w:r>
      <w:r w:rsidR="00751104" w:rsidRPr="00137BDB">
        <w:rPr>
          <w:b/>
          <w:lang w:val="en-IE" w:eastAsia="en-GB"/>
        </w:rPr>
        <w:t>227</w:t>
      </w:r>
      <w:r w:rsidR="00751104" w:rsidRPr="00137BDB">
        <w:rPr>
          <w:lang w:val="en-IE" w:eastAsia="en-GB"/>
        </w:rPr>
        <w:t>, 40</w:t>
      </w:r>
      <w:r w:rsidRPr="00137BDB">
        <w:rPr>
          <w:lang w:val="en-IE" w:eastAsia="en-GB"/>
        </w:rPr>
        <w:t>–</w:t>
      </w:r>
      <w:r w:rsidR="00751104" w:rsidRPr="00137BDB">
        <w:rPr>
          <w:lang w:val="en-IE" w:eastAsia="en-GB"/>
        </w:rPr>
        <w:t>46.</w:t>
      </w:r>
    </w:p>
    <w:p w14:paraId="0F127F61" w14:textId="7AFE4B4A" w:rsidR="005F3F29" w:rsidRPr="00137BDB" w:rsidRDefault="00E517C7" w:rsidP="00FD3BC5">
      <w:pPr>
        <w:pStyle w:val="Ref"/>
        <w:rPr>
          <w:lang w:val="en-IE"/>
        </w:rPr>
      </w:pPr>
      <w:proofErr w:type="spellStart"/>
      <w:r w:rsidRPr="00137BDB">
        <w:rPr>
          <w:smallCaps/>
          <w:color w:val="000000" w:themeColor="text1"/>
          <w:lang w:val="en-IE" w:eastAsia="en-GB"/>
        </w:rPr>
        <w:t>Bexfield</w:t>
      </w:r>
      <w:proofErr w:type="spellEnd"/>
      <w:r w:rsidRPr="00137BDB">
        <w:rPr>
          <w:smallCaps/>
          <w:color w:val="000000" w:themeColor="text1"/>
          <w:lang w:val="en-IE" w:eastAsia="en-GB"/>
        </w:rPr>
        <w:t xml:space="preserve"> N. &amp; Kellam P</w:t>
      </w:r>
      <w:r w:rsidRPr="00137BDB">
        <w:rPr>
          <w:color w:val="000000" w:themeColor="text1"/>
          <w:lang w:val="en-IE" w:eastAsia="en-GB"/>
        </w:rPr>
        <w:t>. (2011)</w:t>
      </w:r>
      <w:r w:rsidR="008A6975" w:rsidRPr="00137BDB">
        <w:rPr>
          <w:color w:val="000000" w:themeColor="text1"/>
          <w:lang w:val="en-IE" w:eastAsia="en-GB"/>
        </w:rPr>
        <w:t>.</w:t>
      </w:r>
      <w:r w:rsidRPr="00137BDB">
        <w:rPr>
          <w:color w:val="000000" w:themeColor="text1"/>
          <w:lang w:val="en-IE" w:eastAsia="en-GB"/>
        </w:rPr>
        <w:t xml:space="preserve"> Metagenomics and the molecular identification of novel viruses. </w:t>
      </w:r>
      <w:r w:rsidRPr="00137BDB">
        <w:rPr>
          <w:i/>
          <w:color w:val="000000" w:themeColor="text1"/>
          <w:lang w:val="en-IE" w:eastAsia="en-GB"/>
        </w:rPr>
        <w:t>Vet. J.,</w:t>
      </w:r>
      <w:r w:rsidRPr="00137BDB">
        <w:rPr>
          <w:color w:val="000000" w:themeColor="text1"/>
          <w:lang w:val="en-IE" w:eastAsia="en-GB"/>
        </w:rPr>
        <w:t xml:space="preserve"> </w:t>
      </w:r>
      <w:r w:rsidRPr="00137BDB">
        <w:rPr>
          <w:b/>
          <w:color w:val="000000" w:themeColor="text1"/>
          <w:lang w:val="en-IE" w:eastAsia="en-GB"/>
        </w:rPr>
        <w:t>190</w:t>
      </w:r>
      <w:r w:rsidRPr="00137BDB">
        <w:rPr>
          <w:color w:val="000000" w:themeColor="text1"/>
          <w:lang w:val="en-IE" w:eastAsia="en-GB"/>
        </w:rPr>
        <w:t>, 191–198.</w:t>
      </w:r>
      <w:r w:rsidR="005F3F29" w:rsidRPr="00137BDB">
        <w:rPr>
          <w:lang w:val="en-IE"/>
        </w:rPr>
        <w:t xml:space="preserve"> </w:t>
      </w:r>
    </w:p>
    <w:p w14:paraId="46DDABA0" w14:textId="3C35C967" w:rsidR="00D06FEB" w:rsidRPr="00680AD2" w:rsidRDefault="008A6975" w:rsidP="00FD3BC5">
      <w:pPr>
        <w:pStyle w:val="Ref"/>
        <w:rPr>
          <w:color w:val="000000" w:themeColor="text1"/>
          <w:lang w:val="es-SV" w:eastAsia="en-GB"/>
        </w:rPr>
      </w:pPr>
      <w:r w:rsidRPr="00137BDB">
        <w:rPr>
          <w:smallCaps/>
          <w:color w:val="000000" w:themeColor="text1"/>
          <w:lang w:val="en-IE" w:eastAsia="en-GB"/>
        </w:rPr>
        <w:t xml:space="preserve">Boyd V., Smith I., </w:t>
      </w:r>
      <w:proofErr w:type="spellStart"/>
      <w:r w:rsidRPr="00137BDB">
        <w:rPr>
          <w:smallCaps/>
          <w:color w:val="000000" w:themeColor="text1"/>
          <w:lang w:val="en-IE" w:eastAsia="en-GB"/>
        </w:rPr>
        <w:t>Crameri</w:t>
      </w:r>
      <w:proofErr w:type="spellEnd"/>
      <w:r w:rsidR="00D06FEB" w:rsidRPr="00137BDB">
        <w:rPr>
          <w:smallCaps/>
          <w:color w:val="000000" w:themeColor="text1"/>
          <w:lang w:val="en-IE" w:eastAsia="en-GB"/>
        </w:rPr>
        <w:t xml:space="preserve"> G., Burroughs A.L., </w:t>
      </w:r>
      <w:proofErr w:type="spellStart"/>
      <w:r w:rsidR="00D06FEB" w:rsidRPr="00137BDB">
        <w:rPr>
          <w:smallCaps/>
          <w:color w:val="000000" w:themeColor="text1"/>
          <w:lang w:val="en-IE" w:eastAsia="en-GB"/>
        </w:rPr>
        <w:t>Durr</w:t>
      </w:r>
      <w:proofErr w:type="spellEnd"/>
      <w:r w:rsidRPr="00137BDB">
        <w:rPr>
          <w:smallCaps/>
          <w:color w:val="000000" w:themeColor="text1"/>
          <w:lang w:val="en-IE" w:eastAsia="en-GB"/>
        </w:rPr>
        <w:t xml:space="preserve"> P.A., White J., </w:t>
      </w:r>
      <w:proofErr w:type="spellStart"/>
      <w:r w:rsidRPr="00137BDB">
        <w:rPr>
          <w:smallCaps/>
          <w:color w:val="000000" w:themeColor="text1"/>
          <w:lang w:val="en-IE" w:eastAsia="en-GB"/>
        </w:rPr>
        <w:t>Cowled</w:t>
      </w:r>
      <w:proofErr w:type="spellEnd"/>
      <w:r w:rsidRPr="00137BDB">
        <w:rPr>
          <w:smallCaps/>
          <w:color w:val="000000" w:themeColor="text1"/>
          <w:lang w:val="en-IE" w:eastAsia="en-GB"/>
        </w:rPr>
        <w:t xml:space="preserve"> C., Marsh</w:t>
      </w:r>
      <w:r w:rsidR="00D06FEB" w:rsidRPr="00137BDB">
        <w:rPr>
          <w:smallCaps/>
          <w:color w:val="000000" w:themeColor="text1"/>
          <w:lang w:val="en-IE" w:eastAsia="en-GB"/>
        </w:rPr>
        <w:t xml:space="preserve"> G.A. &amp; </w:t>
      </w:r>
      <w:r w:rsidRPr="00137BDB">
        <w:rPr>
          <w:smallCaps/>
          <w:color w:val="000000" w:themeColor="text1"/>
          <w:lang w:val="en-IE" w:eastAsia="en-GB"/>
        </w:rPr>
        <w:t>Wang</w:t>
      </w:r>
      <w:r w:rsidR="00D06FEB" w:rsidRPr="00137BDB">
        <w:rPr>
          <w:smallCaps/>
          <w:color w:val="000000" w:themeColor="text1"/>
          <w:lang w:val="en-IE" w:eastAsia="en-GB"/>
        </w:rPr>
        <w:t xml:space="preserve"> L.F. (</w:t>
      </w:r>
      <w:r w:rsidR="00D06FEB" w:rsidRPr="00137BDB">
        <w:rPr>
          <w:color w:val="222222"/>
          <w:lang w:val="en-IE"/>
        </w:rPr>
        <w:t xml:space="preserve">2015). Development of multiplexed bead arrays for the simultaneous detection of nucleic acid from multiple viruses in bat samples. </w:t>
      </w:r>
      <w:r w:rsidRPr="00680AD2">
        <w:rPr>
          <w:i/>
          <w:iCs/>
          <w:lang w:val="es-SV" w:eastAsia="en-GB"/>
        </w:rPr>
        <w:t xml:space="preserve">J. Virol. </w:t>
      </w:r>
      <w:proofErr w:type="spellStart"/>
      <w:r w:rsidRPr="00680AD2">
        <w:rPr>
          <w:i/>
          <w:iCs/>
          <w:lang w:val="es-SV" w:eastAsia="en-GB"/>
        </w:rPr>
        <w:t>Methods</w:t>
      </w:r>
      <w:proofErr w:type="spellEnd"/>
      <w:r w:rsidR="00D06FEB" w:rsidRPr="00680AD2">
        <w:rPr>
          <w:color w:val="222222"/>
          <w:lang w:val="es-SV"/>
        </w:rPr>
        <w:t xml:space="preserve">, </w:t>
      </w:r>
      <w:r w:rsidR="00D06FEB" w:rsidRPr="00680AD2">
        <w:rPr>
          <w:b/>
          <w:iCs/>
          <w:color w:val="222222"/>
          <w:lang w:val="es-SV"/>
        </w:rPr>
        <w:t>223</w:t>
      </w:r>
      <w:r w:rsidR="00D06FEB" w:rsidRPr="00680AD2">
        <w:rPr>
          <w:color w:val="222222"/>
          <w:lang w:val="es-SV"/>
        </w:rPr>
        <w:t>, 5</w:t>
      </w:r>
      <w:r w:rsidRPr="00680AD2">
        <w:rPr>
          <w:color w:val="222222"/>
          <w:lang w:val="es-SV"/>
        </w:rPr>
        <w:t>–</w:t>
      </w:r>
      <w:r w:rsidR="00D06FEB" w:rsidRPr="00680AD2">
        <w:rPr>
          <w:color w:val="222222"/>
          <w:lang w:val="es-SV"/>
        </w:rPr>
        <w:t>12.</w:t>
      </w:r>
      <w:r w:rsidR="00D06FEB" w:rsidRPr="00680AD2">
        <w:rPr>
          <w:color w:val="000000" w:themeColor="text1"/>
          <w:lang w:val="es-SV" w:eastAsia="en-GB"/>
        </w:rPr>
        <w:t xml:space="preserve"> </w:t>
      </w:r>
    </w:p>
    <w:p w14:paraId="5BF413D2" w14:textId="243B6798" w:rsidR="00767896" w:rsidRPr="00767896" w:rsidRDefault="00767896" w:rsidP="00767896">
      <w:pPr>
        <w:pStyle w:val="Ref"/>
        <w:rPr>
          <w:color w:val="000000" w:themeColor="text1"/>
          <w:lang w:val="en-IE" w:eastAsia="en-GB"/>
        </w:rPr>
      </w:pPr>
      <w:r w:rsidRPr="00680AD2">
        <w:rPr>
          <w:smallCaps/>
          <w:color w:val="000000" w:themeColor="text1"/>
          <w:lang w:val="es-SV" w:eastAsia="en-GB"/>
        </w:rPr>
        <w:t>Busquets N</w:t>
      </w:r>
      <w:r w:rsidR="007104BC" w:rsidRPr="00680AD2">
        <w:rPr>
          <w:smallCaps/>
          <w:color w:val="000000" w:themeColor="text1"/>
          <w:lang w:val="es-SV" w:eastAsia="en-GB"/>
        </w:rPr>
        <w:t>.</w:t>
      </w:r>
      <w:r w:rsidRPr="00680AD2">
        <w:rPr>
          <w:smallCaps/>
          <w:color w:val="000000" w:themeColor="text1"/>
          <w:lang w:val="es-SV" w:eastAsia="en-GB"/>
        </w:rPr>
        <w:t xml:space="preserve">, </w:t>
      </w:r>
      <w:proofErr w:type="spellStart"/>
      <w:r w:rsidRPr="00680AD2">
        <w:rPr>
          <w:smallCaps/>
          <w:color w:val="000000" w:themeColor="text1"/>
          <w:lang w:val="es-SV" w:eastAsia="en-GB"/>
        </w:rPr>
        <w:t>Laranjo</w:t>
      </w:r>
      <w:proofErr w:type="spellEnd"/>
      <w:r w:rsidRPr="00680AD2">
        <w:rPr>
          <w:smallCaps/>
          <w:color w:val="000000" w:themeColor="text1"/>
          <w:lang w:val="es-SV" w:eastAsia="en-GB"/>
        </w:rPr>
        <w:t>-González M</w:t>
      </w:r>
      <w:r w:rsidR="007104BC" w:rsidRPr="00680AD2">
        <w:rPr>
          <w:smallCaps/>
          <w:color w:val="000000" w:themeColor="text1"/>
          <w:lang w:val="es-SV" w:eastAsia="en-GB"/>
        </w:rPr>
        <w:t>.</w:t>
      </w:r>
      <w:r w:rsidRPr="00680AD2">
        <w:rPr>
          <w:smallCaps/>
          <w:color w:val="000000" w:themeColor="text1"/>
          <w:lang w:val="es-SV" w:eastAsia="en-GB"/>
        </w:rPr>
        <w:t>, Soler M</w:t>
      </w:r>
      <w:r w:rsidR="007104BC" w:rsidRPr="00680AD2">
        <w:rPr>
          <w:smallCaps/>
          <w:color w:val="000000" w:themeColor="text1"/>
          <w:lang w:val="es-SV" w:eastAsia="en-GB"/>
        </w:rPr>
        <w:t>.</w:t>
      </w:r>
      <w:r w:rsidRPr="00680AD2">
        <w:rPr>
          <w:smallCaps/>
          <w:color w:val="000000" w:themeColor="text1"/>
          <w:lang w:val="es-SV" w:eastAsia="en-GB"/>
        </w:rPr>
        <w:t>, Nicolás O</w:t>
      </w:r>
      <w:r w:rsidR="007104BC" w:rsidRPr="00680AD2">
        <w:rPr>
          <w:smallCaps/>
          <w:color w:val="000000" w:themeColor="text1"/>
          <w:lang w:val="es-SV" w:eastAsia="en-GB"/>
        </w:rPr>
        <w:t>.</w:t>
      </w:r>
      <w:r w:rsidRPr="00680AD2">
        <w:rPr>
          <w:smallCaps/>
          <w:color w:val="000000" w:themeColor="text1"/>
          <w:lang w:val="es-SV" w:eastAsia="en-GB"/>
        </w:rPr>
        <w:t>, Rivas R</w:t>
      </w:r>
      <w:r w:rsidR="007104BC" w:rsidRPr="00680AD2">
        <w:rPr>
          <w:smallCaps/>
          <w:color w:val="000000" w:themeColor="text1"/>
          <w:lang w:val="es-SV" w:eastAsia="en-GB"/>
        </w:rPr>
        <w:t>.</w:t>
      </w:r>
      <w:r w:rsidRPr="00680AD2">
        <w:rPr>
          <w:smallCaps/>
          <w:color w:val="000000" w:themeColor="text1"/>
          <w:lang w:val="es-SV" w:eastAsia="en-GB"/>
        </w:rPr>
        <w:t>, Talavera S</w:t>
      </w:r>
      <w:r w:rsidR="007104BC" w:rsidRPr="00680AD2">
        <w:rPr>
          <w:smallCaps/>
          <w:color w:val="000000" w:themeColor="text1"/>
          <w:lang w:val="es-SV" w:eastAsia="en-GB"/>
        </w:rPr>
        <w:t>.</w:t>
      </w:r>
      <w:r w:rsidRPr="00680AD2">
        <w:rPr>
          <w:smallCaps/>
          <w:color w:val="000000" w:themeColor="text1"/>
          <w:lang w:val="es-SV" w:eastAsia="en-GB"/>
        </w:rPr>
        <w:t>, Villalba R</w:t>
      </w:r>
      <w:r w:rsidR="007104BC" w:rsidRPr="00680AD2">
        <w:rPr>
          <w:smallCaps/>
          <w:color w:val="000000" w:themeColor="text1"/>
          <w:lang w:val="es-SV" w:eastAsia="en-GB"/>
        </w:rPr>
        <w:t>.</w:t>
      </w:r>
      <w:r w:rsidRPr="00680AD2">
        <w:rPr>
          <w:smallCaps/>
          <w:color w:val="000000" w:themeColor="text1"/>
          <w:lang w:val="es-SV" w:eastAsia="en-GB"/>
        </w:rPr>
        <w:t>, San Miguel E</w:t>
      </w:r>
      <w:r w:rsidR="007104BC" w:rsidRPr="00680AD2">
        <w:rPr>
          <w:smallCaps/>
          <w:color w:val="000000" w:themeColor="text1"/>
          <w:lang w:val="es-SV" w:eastAsia="en-GB"/>
        </w:rPr>
        <w:t>.</w:t>
      </w:r>
      <w:r w:rsidRPr="00680AD2">
        <w:rPr>
          <w:smallCaps/>
          <w:color w:val="000000" w:themeColor="text1"/>
          <w:lang w:val="es-SV" w:eastAsia="en-GB"/>
        </w:rPr>
        <w:t xml:space="preserve">, </w:t>
      </w:r>
      <w:proofErr w:type="spellStart"/>
      <w:r w:rsidRPr="00680AD2">
        <w:rPr>
          <w:smallCaps/>
          <w:color w:val="000000" w:themeColor="text1"/>
          <w:lang w:val="es-SV" w:eastAsia="en-GB"/>
        </w:rPr>
        <w:t>Torner</w:t>
      </w:r>
      <w:proofErr w:type="spellEnd"/>
      <w:r w:rsidRPr="00680AD2">
        <w:rPr>
          <w:smallCaps/>
          <w:color w:val="000000" w:themeColor="text1"/>
          <w:lang w:val="es-SV" w:eastAsia="en-GB"/>
        </w:rPr>
        <w:t xml:space="preserve"> N</w:t>
      </w:r>
      <w:r w:rsidR="007104BC" w:rsidRPr="00680AD2">
        <w:rPr>
          <w:smallCaps/>
          <w:color w:val="000000" w:themeColor="text1"/>
          <w:lang w:val="es-SV" w:eastAsia="en-GB"/>
        </w:rPr>
        <w:t>.</w:t>
      </w:r>
      <w:r w:rsidRPr="00680AD2">
        <w:rPr>
          <w:smallCaps/>
          <w:color w:val="000000" w:themeColor="text1"/>
          <w:lang w:val="es-SV" w:eastAsia="en-GB"/>
        </w:rPr>
        <w:t>, Aranda C</w:t>
      </w:r>
      <w:r w:rsidR="007104BC" w:rsidRPr="00680AD2">
        <w:rPr>
          <w:smallCaps/>
          <w:color w:val="000000" w:themeColor="text1"/>
          <w:lang w:val="es-SV" w:eastAsia="en-GB"/>
        </w:rPr>
        <w:t>.</w:t>
      </w:r>
      <w:r w:rsidRPr="00680AD2">
        <w:rPr>
          <w:smallCaps/>
          <w:color w:val="000000" w:themeColor="text1"/>
          <w:lang w:val="es-SV" w:eastAsia="en-GB"/>
        </w:rPr>
        <w:t xml:space="preserve">, </w:t>
      </w:r>
      <w:proofErr w:type="spellStart"/>
      <w:r w:rsidRPr="00680AD2">
        <w:rPr>
          <w:smallCaps/>
          <w:color w:val="000000" w:themeColor="text1"/>
          <w:lang w:val="es-SV" w:eastAsia="en-GB"/>
        </w:rPr>
        <w:t>Napp</w:t>
      </w:r>
      <w:proofErr w:type="spellEnd"/>
      <w:r w:rsidRPr="00680AD2">
        <w:rPr>
          <w:smallCaps/>
          <w:color w:val="000000" w:themeColor="text1"/>
          <w:lang w:val="es-SV" w:eastAsia="en-GB"/>
        </w:rPr>
        <w:t xml:space="preserve"> S</w:t>
      </w:r>
      <w:r w:rsidRPr="00680AD2">
        <w:rPr>
          <w:color w:val="000000" w:themeColor="text1"/>
          <w:lang w:val="es-SV" w:eastAsia="en-GB"/>
        </w:rPr>
        <w:t xml:space="preserve">. </w:t>
      </w:r>
      <w:r w:rsidR="007104BC" w:rsidRPr="00680AD2">
        <w:rPr>
          <w:color w:val="000000" w:themeColor="text1"/>
          <w:lang w:val="es-SV" w:eastAsia="en-GB"/>
        </w:rPr>
        <w:t xml:space="preserve">(2019). </w:t>
      </w:r>
      <w:r w:rsidRPr="00767896">
        <w:rPr>
          <w:color w:val="000000" w:themeColor="text1"/>
          <w:lang w:val="en-IE" w:eastAsia="en-GB"/>
        </w:rPr>
        <w:t>Detection of West Nile virus lineage 2 in North-Eastern Spain (Catalonia).</w:t>
      </w:r>
      <w:r w:rsidR="007104BC">
        <w:rPr>
          <w:color w:val="000000" w:themeColor="text1"/>
          <w:lang w:val="en-IE" w:eastAsia="en-GB"/>
        </w:rPr>
        <w:t xml:space="preserve"> </w:t>
      </w:r>
      <w:proofErr w:type="spellStart"/>
      <w:r w:rsidRPr="007104BC">
        <w:rPr>
          <w:i/>
          <w:color w:val="000000" w:themeColor="text1"/>
          <w:lang w:val="en-IE" w:eastAsia="en-GB"/>
        </w:rPr>
        <w:t>Transbound</w:t>
      </w:r>
      <w:proofErr w:type="spellEnd"/>
      <w:r w:rsidR="007104BC" w:rsidRPr="007104BC">
        <w:rPr>
          <w:i/>
          <w:color w:val="000000" w:themeColor="text1"/>
          <w:lang w:val="en-IE" w:eastAsia="en-GB"/>
        </w:rPr>
        <w:t>.</w:t>
      </w:r>
      <w:r w:rsidRPr="007104BC">
        <w:rPr>
          <w:i/>
          <w:color w:val="000000" w:themeColor="text1"/>
          <w:lang w:val="en-IE" w:eastAsia="en-GB"/>
        </w:rPr>
        <w:t xml:space="preserve"> </w:t>
      </w:r>
      <w:proofErr w:type="spellStart"/>
      <w:r w:rsidRPr="007104BC">
        <w:rPr>
          <w:i/>
          <w:color w:val="000000" w:themeColor="text1"/>
          <w:lang w:val="en-IE" w:eastAsia="en-GB"/>
        </w:rPr>
        <w:t>Emerg</w:t>
      </w:r>
      <w:proofErr w:type="spellEnd"/>
      <w:r w:rsidR="007104BC" w:rsidRPr="007104BC">
        <w:rPr>
          <w:i/>
          <w:color w:val="000000" w:themeColor="text1"/>
          <w:lang w:val="en-IE" w:eastAsia="en-GB"/>
        </w:rPr>
        <w:t>.</w:t>
      </w:r>
      <w:r w:rsidRPr="007104BC">
        <w:rPr>
          <w:i/>
          <w:color w:val="000000" w:themeColor="text1"/>
          <w:lang w:val="en-IE" w:eastAsia="en-GB"/>
        </w:rPr>
        <w:t xml:space="preserve"> Dis</w:t>
      </w:r>
      <w:r w:rsidRPr="00767896">
        <w:rPr>
          <w:color w:val="000000" w:themeColor="text1"/>
          <w:lang w:val="en-IE" w:eastAsia="en-GB"/>
        </w:rPr>
        <w:t>.</w:t>
      </w:r>
      <w:r w:rsidR="007104BC">
        <w:rPr>
          <w:color w:val="000000" w:themeColor="text1"/>
          <w:lang w:val="en-IE" w:eastAsia="en-GB"/>
        </w:rPr>
        <w:t xml:space="preserve">, </w:t>
      </w:r>
      <w:r w:rsidRPr="007104BC">
        <w:rPr>
          <w:b/>
          <w:color w:val="000000" w:themeColor="text1"/>
          <w:lang w:val="en-IE" w:eastAsia="en-GB"/>
        </w:rPr>
        <w:t>66</w:t>
      </w:r>
      <w:r w:rsidR="007104BC">
        <w:rPr>
          <w:color w:val="000000" w:themeColor="text1"/>
          <w:lang w:val="en-IE" w:eastAsia="en-GB"/>
        </w:rPr>
        <w:t xml:space="preserve">, </w:t>
      </w:r>
      <w:r w:rsidRPr="00767896">
        <w:rPr>
          <w:color w:val="000000" w:themeColor="text1"/>
          <w:lang w:val="en-IE" w:eastAsia="en-GB"/>
        </w:rPr>
        <w:t>617</w:t>
      </w:r>
      <w:r w:rsidR="007104BC">
        <w:rPr>
          <w:color w:val="000000" w:themeColor="text1"/>
          <w:lang w:val="en-IE" w:eastAsia="en-GB"/>
        </w:rPr>
        <w:t>–</w:t>
      </w:r>
      <w:r w:rsidRPr="00767896">
        <w:rPr>
          <w:color w:val="000000" w:themeColor="text1"/>
          <w:lang w:val="en-IE" w:eastAsia="en-GB"/>
        </w:rPr>
        <w:t xml:space="preserve">621. </w:t>
      </w:r>
    </w:p>
    <w:p w14:paraId="410DE5DA" w14:textId="77777777" w:rsidR="00A5482E" w:rsidRPr="00137BDB" w:rsidRDefault="008A6975" w:rsidP="00FD3BC5">
      <w:pPr>
        <w:pStyle w:val="Ref"/>
        <w:rPr>
          <w:color w:val="222222"/>
          <w:lang w:val="en-IE"/>
        </w:rPr>
      </w:pPr>
      <w:r w:rsidRPr="00137BDB">
        <w:rPr>
          <w:smallCaps/>
          <w:color w:val="000000" w:themeColor="text1"/>
          <w:lang w:val="en-IE" w:eastAsia="en-GB"/>
        </w:rPr>
        <w:t>Cai H.Y., Caswell</w:t>
      </w:r>
      <w:r w:rsidR="00A5482E" w:rsidRPr="00137BDB">
        <w:rPr>
          <w:smallCaps/>
          <w:color w:val="000000" w:themeColor="text1"/>
          <w:lang w:val="en-IE" w:eastAsia="en-GB"/>
        </w:rPr>
        <w:t xml:space="preserve"> J.</w:t>
      </w:r>
      <w:r w:rsidRPr="00137BDB">
        <w:rPr>
          <w:smallCaps/>
          <w:color w:val="000000" w:themeColor="text1"/>
          <w:lang w:val="en-IE" w:eastAsia="en-GB"/>
        </w:rPr>
        <w:t>L.</w:t>
      </w:r>
      <w:r w:rsidR="00A5482E" w:rsidRPr="00137BDB">
        <w:rPr>
          <w:smallCaps/>
          <w:color w:val="000000" w:themeColor="text1"/>
          <w:lang w:val="en-IE" w:eastAsia="en-GB"/>
        </w:rPr>
        <w:t xml:space="preserve"> </w:t>
      </w:r>
      <w:r w:rsidRPr="00137BDB">
        <w:rPr>
          <w:smallCaps/>
          <w:color w:val="000000" w:themeColor="text1"/>
          <w:lang w:val="en-IE" w:eastAsia="en-GB"/>
        </w:rPr>
        <w:t>&amp; Prescott J.</w:t>
      </w:r>
      <w:r w:rsidR="00A5482E" w:rsidRPr="00137BDB">
        <w:rPr>
          <w:smallCaps/>
          <w:color w:val="000000" w:themeColor="text1"/>
          <w:lang w:val="en-IE" w:eastAsia="en-GB"/>
        </w:rPr>
        <w:t>F.</w:t>
      </w:r>
      <w:r w:rsidR="00A5482E" w:rsidRPr="00137BDB">
        <w:rPr>
          <w:color w:val="222222"/>
          <w:lang w:val="en-IE"/>
        </w:rPr>
        <w:t xml:space="preserve"> (2014). Nonculture molecular techniques for diagnosis of bacterial disease in animals: a diagnostic laboratory perspective. </w:t>
      </w:r>
      <w:r w:rsidR="00A5482E" w:rsidRPr="00137BDB">
        <w:rPr>
          <w:i/>
          <w:iCs/>
          <w:color w:val="222222"/>
          <w:lang w:val="en-IE"/>
        </w:rPr>
        <w:t>Vet</w:t>
      </w:r>
      <w:r w:rsidRPr="00137BDB">
        <w:rPr>
          <w:i/>
          <w:iCs/>
          <w:color w:val="222222"/>
          <w:lang w:val="en-IE"/>
        </w:rPr>
        <w:t>.</w:t>
      </w:r>
      <w:r w:rsidR="00A5482E" w:rsidRPr="00137BDB">
        <w:rPr>
          <w:i/>
          <w:iCs/>
          <w:color w:val="222222"/>
          <w:lang w:val="en-IE"/>
        </w:rPr>
        <w:t xml:space="preserve"> </w:t>
      </w:r>
      <w:proofErr w:type="spellStart"/>
      <w:r w:rsidRPr="00137BDB">
        <w:rPr>
          <w:i/>
          <w:iCs/>
          <w:color w:val="222222"/>
          <w:lang w:val="en-IE"/>
        </w:rPr>
        <w:t>Pathol</w:t>
      </w:r>
      <w:proofErr w:type="spellEnd"/>
      <w:r w:rsidRPr="00137BDB">
        <w:rPr>
          <w:i/>
          <w:iCs/>
          <w:color w:val="222222"/>
          <w:lang w:val="en-IE"/>
        </w:rPr>
        <w:t>.</w:t>
      </w:r>
      <w:r w:rsidR="00A5482E" w:rsidRPr="00137BDB">
        <w:rPr>
          <w:color w:val="222222"/>
          <w:lang w:val="en-IE"/>
        </w:rPr>
        <w:t xml:space="preserve">, </w:t>
      </w:r>
      <w:r w:rsidR="00A5482E" w:rsidRPr="00137BDB">
        <w:rPr>
          <w:b/>
          <w:iCs/>
          <w:color w:val="222222"/>
          <w:lang w:val="en-IE"/>
        </w:rPr>
        <w:t>51</w:t>
      </w:r>
      <w:r w:rsidR="00A5482E" w:rsidRPr="00137BDB">
        <w:rPr>
          <w:color w:val="222222"/>
          <w:lang w:val="en-IE"/>
        </w:rPr>
        <w:t>, 341</w:t>
      </w:r>
      <w:r w:rsidRPr="00137BDB">
        <w:rPr>
          <w:color w:val="222222"/>
          <w:lang w:val="en-IE"/>
        </w:rPr>
        <w:t>–</w:t>
      </w:r>
      <w:r w:rsidR="00A5482E" w:rsidRPr="00137BDB">
        <w:rPr>
          <w:color w:val="222222"/>
          <w:lang w:val="en-IE"/>
        </w:rPr>
        <w:t>350.</w:t>
      </w:r>
    </w:p>
    <w:p w14:paraId="6D4F48F0" w14:textId="77777777" w:rsidR="00751104" w:rsidRPr="00137BDB" w:rsidRDefault="006E77F1" w:rsidP="00FD3BC5">
      <w:pPr>
        <w:pStyle w:val="Ref"/>
        <w:rPr>
          <w:lang w:val="en-IE" w:eastAsia="en-GB"/>
        </w:rPr>
      </w:pPr>
      <w:r w:rsidRPr="00137BDB">
        <w:rPr>
          <w:smallCaps/>
          <w:color w:val="000000" w:themeColor="text1"/>
          <w:lang w:val="en-IE" w:eastAsia="en-GB"/>
        </w:rPr>
        <w:t>Carnell G.</w:t>
      </w:r>
      <w:r w:rsidR="00751104" w:rsidRPr="00137BDB">
        <w:rPr>
          <w:smallCaps/>
          <w:color w:val="000000" w:themeColor="text1"/>
          <w:lang w:val="en-IE" w:eastAsia="en-GB"/>
        </w:rPr>
        <w:t>W., Ferrar</w:t>
      </w:r>
      <w:r w:rsidRPr="00137BDB">
        <w:rPr>
          <w:smallCaps/>
          <w:color w:val="000000" w:themeColor="text1"/>
          <w:lang w:val="en-IE" w:eastAsia="en-GB"/>
        </w:rPr>
        <w:t xml:space="preserve">a F., Grehan K., Thompson C.P. &amp; </w:t>
      </w:r>
      <w:proofErr w:type="spellStart"/>
      <w:r w:rsidRPr="00137BDB">
        <w:rPr>
          <w:smallCaps/>
          <w:color w:val="000000" w:themeColor="text1"/>
          <w:lang w:val="en-IE" w:eastAsia="en-GB"/>
        </w:rPr>
        <w:t>Temperton</w:t>
      </w:r>
      <w:proofErr w:type="spellEnd"/>
      <w:r w:rsidRPr="00137BDB">
        <w:rPr>
          <w:smallCaps/>
          <w:color w:val="000000" w:themeColor="text1"/>
          <w:lang w:val="en-IE" w:eastAsia="en-GB"/>
        </w:rPr>
        <w:t xml:space="preserve"> N.</w:t>
      </w:r>
      <w:r w:rsidR="00751104" w:rsidRPr="00137BDB">
        <w:rPr>
          <w:smallCaps/>
          <w:color w:val="000000" w:themeColor="text1"/>
          <w:lang w:val="en-IE" w:eastAsia="en-GB"/>
        </w:rPr>
        <w:t>J.</w:t>
      </w:r>
      <w:r w:rsidR="00751104" w:rsidRPr="00137BDB">
        <w:rPr>
          <w:lang w:val="en-IE" w:eastAsia="en-GB"/>
        </w:rPr>
        <w:t xml:space="preserve"> (2015). </w:t>
      </w:r>
      <w:proofErr w:type="spellStart"/>
      <w:r w:rsidR="00751104" w:rsidRPr="00137BDB">
        <w:rPr>
          <w:lang w:val="en-IE" w:eastAsia="en-GB"/>
        </w:rPr>
        <w:t>Pseudotype</w:t>
      </w:r>
      <w:proofErr w:type="spellEnd"/>
      <w:r w:rsidR="00751104" w:rsidRPr="00137BDB">
        <w:rPr>
          <w:lang w:val="en-IE" w:eastAsia="en-GB"/>
        </w:rPr>
        <w:t xml:space="preserve">-based neutralization assays for influenza: a systematic analysis. </w:t>
      </w:r>
      <w:r w:rsidR="00751104" w:rsidRPr="00137BDB">
        <w:rPr>
          <w:i/>
          <w:iCs/>
          <w:lang w:val="en-IE" w:eastAsia="en-GB"/>
        </w:rPr>
        <w:t>Front</w:t>
      </w:r>
      <w:r w:rsidR="003975BB" w:rsidRPr="00137BDB">
        <w:rPr>
          <w:i/>
          <w:iCs/>
          <w:lang w:val="en-IE" w:eastAsia="en-GB"/>
        </w:rPr>
        <w:t>.</w:t>
      </w:r>
      <w:r w:rsidR="00751104" w:rsidRPr="00137BDB">
        <w:rPr>
          <w:i/>
          <w:iCs/>
          <w:lang w:val="en-IE" w:eastAsia="en-GB"/>
        </w:rPr>
        <w:t xml:space="preserve"> </w:t>
      </w:r>
      <w:r w:rsidRPr="00137BDB">
        <w:rPr>
          <w:i/>
          <w:iCs/>
          <w:lang w:val="en-IE" w:eastAsia="en-GB"/>
        </w:rPr>
        <w:t>Immunol</w:t>
      </w:r>
      <w:r w:rsidR="003975BB" w:rsidRPr="00137BDB">
        <w:rPr>
          <w:i/>
          <w:iCs/>
          <w:lang w:val="en-IE" w:eastAsia="en-GB"/>
        </w:rPr>
        <w:t>.</w:t>
      </w:r>
      <w:r w:rsidR="00751104" w:rsidRPr="00137BDB">
        <w:rPr>
          <w:lang w:val="en-IE" w:eastAsia="en-GB"/>
        </w:rPr>
        <w:t xml:space="preserve">, </w:t>
      </w:r>
      <w:r w:rsidR="00751104" w:rsidRPr="00137BDB">
        <w:rPr>
          <w:b/>
          <w:lang w:val="en-IE" w:eastAsia="en-GB"/>
        </w:rPr>
        <w:t>6</w:t>
      </w:r>
      <w:r w:rsidR="00751104" w:rsidRPr="00137BDB">
        <w:rPr>
          <w:lang w:val="en-IE" w:eastAsia="en-GB"/>
        </w:rPr>
        <w:t>, 161.</w:t>
      </w:r>
    </w:p>
    <w:p w14:paraId="15AE1EF1" w14:textId="77777777" w:rsidR="00CC5C3A" w:rsidRPr="00137BDB" w:rsidRDefault="003975BB" w:rsidP="00FD3BC5">
      <w:pPr>
        <w:pStyle w:val="Ref"/>
        <w:rPr>
          <w:lang w:val="en-IE"/>
        </w:rPr>
      </w:pPr>
      <w:r w:rsidRPr="00137BDB">
        <w:rPr>
          <w:smallCaps/>
          <w:color w:val="000000" w:themeColor="text1"/>
          <w:lang w:val="en-IE" w:eastAsia="en-GB"/>
        </w:rPr>
        <w:t>Chen T.</w:t>
      </w:r>
      <w:r w:rsidR="00CC5C3A" w:rsidRPr="00137BDB">
        <w:rPr>
          <w:smallCaps/>
          <w:color w:val="000000" w:themeColor="text1"/>
          <w:lang w:val="en-IE"/>
        </w:rPr>
        <w:t xml:space="preserve">H., </w:t>
      </w:r>
      <w:r w:rsidRPr="00137BDB">
        <w:rPr>
          <w:smallCaps/>
          <w:color w:val="000000" w:themeColor="text1"/>
          <w:lang w:val="en-IE" w:eastAsia="en-GB"/>
        </w:rPr>
        <w:t>Lee F., Lin Y.</w:t>
      </w:r>
      <w:r w:rsidR="00CC5C3A" w:rsidRPr="00137BDB">
        <w:rPr>
          <w:smallCaps/>
          <w:color w:val="000000" w:themeColor="text1"/>
          <w:lang w:val="en-IE"/>
        </w:rPr>
        <w:t xml:space="preserve">L., </w:t>
      </w:r>
      <w:r w:rsidRPr="00137BDB">
        <w:rPr>
          <w:smallCaps/>
          <w:color w:val="000000" w:themeColor="text1"/>
          <w:lang w:val="en-IE" w:eastAsia="en-GB"/>
        </w:rPr>
        <w:t>Pan C.H., Shih C.N., Tseng C.H. &amp; Tsai</w:t>
      </w:r>
      <w:r w:rsidR="00CC5C3A" w:rsidRPr="00137BDB">
        <w:rPr>
          <w:smallCaps/>
          <w:color w:val="000000" w:themeColor="text1"/>
          <w:lang w:val="en-IE" w:eastAsia="en-GB"/>
        </w:rPr>
        <w:t xml:space="preserve"> H.J.</w:t>
      </w:r>
      <w:r w:rsidR="00CC5C3A" w:rsidRPr="00137BDB">
        <w:rPr>
          <w:lang w:val="en-IE"/>
        </w:rPr>
        <w:t xml:space="preserve"> (2016). Development of a multiplex Luminex assay for detecting swine antibodies to structural and </w:t>
      </w:r>
      <w:proofErr w:type="spellStart"/>
      <w:r w:rsidR="00CC5C3A" w:rsidRPr="00137BDB">
        <w:rPr>
          <w:lang w:val="en-IE"/>
        </w:rPr>
        <w:t>nonstructural</w:t>
      </w:r>
      <w:proofErr w:type="spellEnd"/>
      <w:r w:rsidR="00CC5C3A" w:rsidRPr="00137BDB">
        <w:rPr>
          <w:lang w:val="en-IE"/>
        </w:rPr>
        <w:t xml:space="preserve"> proteins of foot-and-mouth disease virus in Taiwan. </w:t>
      </w:r>
      <w:r w:rsidR="00CC5C3A" w:rsidRPr="00137BDB">
        <w:rPr>
          <w:i/>
          <w:iCs/>
          <w:lang w:val="en-IE"/>
        </w:rPr>
        <w:t>J</w:t>
      </w:r>
      <w:r w:rsidRPr="00137BDB">
        <w:rPr>
          <w:i/>
          <w:iCs/>
          <w:lang w:val="en-IE"/>
        </w:rPr>
        <w:t>.</w:t>
      </w:r>
      <w:r w:rsidR="00CC5C3A" w:rsidRPr="00137BDB">
        <w:rPr>
          <w:i/>
          <w:iCs/>
          <w:lang w:val="en-IE"/>
        </w:rPr>
        <w:t xml:space="preserve"> </w:t>
      </w:r>
      <w:proofErr w:type="spellStart"/>
      <w:r w:rsidR="00CC5C3A" w:rsidRPr="00137BDB">
        <w:rPr>
          <w:i/>
          <w:iCs/>
          <w:lang w:val="en-IE"/>
        </w:rPr>
        <w:t>Microbiol</w:t>
      </w:r>
      <w:proofErr w:type="spellEnd"/>
      <w:r w:rsidRPr="00137BDB">
        <w:rPr>
          <w:i/>
          <w:iCs/>
          <w:lang w:val="en-IE"/>
        </w:rPr>
        <w:t>.</w:t>
      </w:r>
      <w:r w:rsidR="00CC5C3A" w:rsidRPr="00137BDB">
        <w:rPr>
          <w:i/>
          <w:iCs/>
          <w:lang w:val="en-IE"/>
        </w:rPr>
        <w:t xml:space="preserve"> Immunol</w:t>
      </w:r>
      <w:r w:rsidRPr="00137BDB">
        <w:rPr>
          <w:i/>
          <w:iCs/>
          <w:lang w:val="en-IE"/>
        </w:rPr>
        <w:t>.</w:t>
      </w:r>
      <w:r w:rsidR="00CC5C3A" w:rsidRPr="00137BDB">
        <w:rPr>
          <w:i/>
          <w:iCs/>
          <w:lang w:val="en-IE"/>
        </w:rPr>
        <w:t xml:space="preserve"> Infect</w:t>
      </w:r>
      <w:r w:rsidRPr="00137BDB">
        <w:rPr>
          <w:i/>
          <w:iCs/>
          <w:lang w:val="en-IE"/>
        </w:rPr>
        <w:t>.</w:t>
      </w:r>
      <w:r w:rsidR="00CC5C3A" w:rsidRPr="00137BDB">
        <w:rPr>
          <w:lang w:val="en-IE"/>
        </w:rPr>
        <w:t xml:space="preserve">, </w:t>
      </w:r>
      <w:r w:rsidR="00CC5C3A" w:rsidRPr="00137BDB">
        <w:rPr>
          <w:b/>
          <w:lang w:val="en-IE"/>
        </w:rPr>
        <w:t>49</w:t>
      </w:r>
      <w:r w:rsidR="00CC5C3A" w:rsidRPr="00137BDB">
        <w:rPr>
          <w:lang w:val="en-IE"/>
        </w:rPr>
        <w:t>, 196</w:t>
      </w:r>
      <w:r w:rsidRPr="00137BDB">
        <w:rPr>
          <w:lang w:val="en-IE"/>
        </w:rPr>
        <w:t>–</w:t>
      </w:r>
      <w:r w:rsidR="00CC5C3A" w:rsidRPr="00137BDB">
        <w:rPr>
          <w:lang w:val="en-IE"/>
        </w:rPr>
        <w:t>207.</w:t>
      </w:r>
    </w:p>
    <w:p w14:paraId="53E5D1DA" w14:textId="4289C7DE" w:rsidR="00C963D3" w:rsidRPr="00137BDB" w:rsidRDefault="000B1762" w:rsidP="00FD3BC5">
      <w:pPr>
        <w:pStyle w:val="Ref"/>
        <w:rPr>
          <w:lang w:val="en-IE" w:eastAsia="en-GB"/>
        </w:rPr>
      </w:pPr>
      <w:r w:rsidRPr="00137BDB">
        <w:rPr>
          <w:smallCaps/>
          <w:lang w:val="en-IE" w:eastAsia="en-GB"/>
        </w:rPr>
        <w:t>Choe</w:t>
      </w:r>
      <w:r w:rsidR="00B34ED4" w:rsidRPr="00137BDB">
        <w:rPr>
          <w:smallCaps/>
          <w:lang w:val="en-IE" w:eastAsia="en-GB"/>
        </w:rPr>
        <w:t xml:space="preserve"> </w:t>
      </w:r>
      <w:r w:rsidRPr="00137BDB">
        <w:rPr>
          <w:smallCaps/>
          <w:lang w:val="en-IE" w:eastAsia="en-GB"/>
        </w:rPr>
        <w:t>L.H., Green A., Knight R.S., Thompson E.J. &amp; Lee K.H.</w:t>
      </w:r>
      <w:r w:rsidRPr="00137BDB">
        <w:rPr>
          <w:lang w:val="en-IE" w:eastAsia="en-GB"/>
        </w:rPr>
        <w:t xml:space="preserve"> (2002). Apolipoprotein E and other cerebrospinal fluid proteins differentiate ante mortem variant Creutzfeldt-Jakob disease from ante mortem sporadic Creutzfeldt-Jakob disease. </w:t>
      </w:r>
      <w:r w:rsidRPr="00137BDB">
        <w:rPr>
          <w:i/>
          <w:iCs/>
          <w:lang w:val="en-IE" w:eastAsia="en-GB"/>
        </w:rPr>
        <w:t xml:space="preserve">Electrophoresis, </w:t>
      </w:r>
      <w:r w:rsidRPr="00137BDB">
        <w:rPr>
          <w:b/>
          <w:bCs/>
          <w:lang w:val="en-IE" w:eastAsia="en-GB"/>
        </w:rPr>
        <w:t>23</w:t>
      </w:r>
      <w:r w:rsidRPr="00137BDB">
        <w:rPr>
          <w:lang w:val="en-IE" w:eastAsia="en-GB"/>
        </w:rPr>
        <w:t>, 2242–2246.</w:t>
      </w:r>
    </w:p>
    <w:p w14:paraId="32B06AEB" w14:textId="03A6451D" w:rsidR="00C31356" w:rsidRPr="00137BDB" w:rsidRDefault="00D06FEB" w:rsidP="00FD3BC5">
      <w:pPr>
        <w:pStyle w:val="Ref"/>
        <w:rPr>
          <w:color w:val="222222"/>
          <w:lang w:val="en-IE"/>
        </w:rPr>
      </w:pPr>
      <w:bookmarkStart w:id="122" w:name="_Hlk510525155"/>
      <w:r w:rsidRPr="00137BDB">
        <w:rPr>
          <w:smallCaps/>
          <w:color w:val="000000" w:themeColor="text1"/>
          <w:lang w:val="en-IE" w:eastAsia="en-GB"/>
        </w:rPr>
        <w:t>Christopher-</w:t>
      </w:r>
      <w:proofErr w:type="spellStart"/>
      <w:r w:rsidRPr="00137BDB">
        <w:rPr>
          <w:smallCaps/>
          <w:color w:val="000000" w:themeColor="text1"/>
          <w:lang w:val="en-IE" w:eastAsia="en-GB"/>
        </w:rPr>
        <w:t>Hennings</w:t>
      </w:r>
      <w:proofErr w:type="spellEnd"/>
      <w:r w:rsidRPr="00137BDB">
        <w:rPr>
          <w:smallCaps/>
          <w:color w:val="000000" w:themeColor="text1"/>
          <w:lang w:val="en-IE" w:eastAsia="en-GB"/>
        </w:rPr>
        <w:t xml:space="preserve"> J., Araujo K.P., Souza C.J., Fang Y., Lawson S., Nelson</w:t>
      </w:r>
      <w:r w:rsidR="003975BB" w:rsidRPr="00137BDB">
        <w:rPr>
          <w:smallCaps/>
          <w:color w:val="000000" w:themeColor="text1"/>
          <w:lang w:val="en-IE" w:eastAsia="en-GB"/>
        </w:rPr>
        <w:t xml:space="preserve"> E.A., Clement T., Dunn M. &amp; </w:t>
      </w:r>
      <w:proofErr w:type="spellStart"/>
      <w:r w:rsidR="003975BB" w:rsidRPr="00137BDB">
        <w:rPr>
          <w:smallCaps/>
          <w:color w:val="000000" w:themeColor="text1"/>
          <w:lang w:val="en-IE" w:eastAsia="en-GB"/>
        </w:rPr>
        <w:t>Lunney</w:t>
      </w:r>
      <w:proofErr w:type="spellEnd"/>
      <w:r w:rsidRPr="00137BDB">
        <w:rPr>
          <w:smallCaps/>
          <w:color w:val="000000" w:themeColor="text1"/>
          <w:lang w:val="en-IE" w:eastAsia="en-GB"/>
        </w:rPr>
        <w:t xml:space="preserve"> J.K.</w:t>
      </w:r>
      <w:r w:rsidRPr="00137BDB">
        <w:rPr>
          <w:color w:val="222222"/>
          <w:lang w:val="en-IE"/>
        </w:rPr>
        <w:t xml:space="preserve"> (2013). Opportunities for bead-based multiplex assays in veterinary diagnostic laboratories. </w:t>
      </w:r>
      <w:r w:rsidRPr="00137BDB">
        <w:rPr>
          <w:i/>
          <w:iCs/>
          <w:color w:val="222222"/>
          <w:lang w:val="en-IE"/>
        </w:rPr>
        <w:t>J</w:t>
      </w:r>
      <w:r w:rsidR="003975BB" w:rsidRPr="00137BDB">
        <w:rPr>
          <w:i/>
          <w:iCs/>
          <w:color w:val="222222"/>
          <w:lang w:val="en-IE"/>
        </w:rPr>
        <w:t>.</w:t>
      </w:r>
      <w:r w:rsidRPr="00137BDB">
        <w:rPr>
          <w:i/>
          <w:iCs/>
          <w:color w:val="222222"/>
          <w:lang w:val="en-IE"/>
        </w:rPr>
        <w:t xml:space="preserve"> Vet</w:t>
      </w:r>
      <w:r w:rsidR="003975BB" w:rsidRPr="00137BDB">
        <w:rPr>
          <w:i/>
          <w:iCs/>
          <w:color w:val="222222"/>
          <w:lang w:val="en-IE"/>
        </w:rPr>
        <w:t>.</w:t>
      </w:r>
      <w:r w:rsidRPr="00137BDB">
        <w:rPr>
          <w:i/>
          <w:iCs/>
          <w:color w:val="222222"/>
          <w:lang w:val="en-IE"/>
        </w:rPr>
        <w:t xml:space="preserve"> Diagn</w:t>
      </w:r>
      <w:r w:rsidR="003975BB" w:rsidRPr="00137BDB">
        <w:rPr>
          <w:i/>
          <w:iCs/>
          <w:color w:val="222222"/>
          <w:lang w:val="en-IE"/>
        </w:rPr>
        <w:t>.</w:t>
      </w:r>
      <w:r w:rsidRPr="00137BDB">
        <w:rPr>
          <w:i/>
          <w:iCs/>
          <w:color w:val="222222"/>
          <w:lang w:val="en-IE"/>
        </w:rPr>
        <w:t xml:space="preserve"> Invest</w:t>
      </w:r>
      <w:r w:rsidR="003975BB" w:rsidRPr="00137BDB">
        <w:rPr>
          <w:i/>
          <w:iCs/>
          <w:color w:val="222222"/>
          <w:lang w:val="en-IE"/>
        </w:rPr>
        <w:t>.</w:t>
      </w:r>
      <w:r w:rsidRPr="00137BDB">
        <w:rPr>
          <w:color w:val="222222"/>
          <w:lang w:val="en-IE"/>
        </w:rPr>
        <w:t xml:space="preserve">, </w:t>
      </w:r>
      <w:r w:rsidRPr="00137BDB">
        <w:rPr>
          <w:b/>
          <w:iCs/>
          <w:color w:val="222222"/>
          <w:lang w:val="en-IE"/>
        </w:rPr>
        <w:t>25</w:t>
      </w:r>
      <w:r w:rsidRPr="00137BDB">
        <w:rPr>
          <w:color w:val="222222"/>
          <w:lang w:val="en-IE"/>
        </w:rPr>
        <w:t>, 671</w:t>
      </w:r>
      <w:r w:rsidR="00FA1251" w:rsidRPr="00137BDB">
        <w:rPr>
          <w:color w:val="222222"/>
          <w:lang w:val="en-IE"/>
        </w:rPr>
        <w:t>–</w:t>
      </w:r>
      <w:r w:rsidRPr="00137BDB">
        <w:rPr>
          <w:color w:val="222222"/>
          <w:lang w:val="en-IE"/>
        </w:rPr>
        <w:t>691.</w:t>
      </w:r>
    </w:p>
    <w:p w14:paraId="1CB62E06" w14:textId="42C8B110" w:rsidR="007C726E" w:rsidRPr="00AA7AEA" w:rsidRDefault="007C726E" w:rsidP="00FD3BC5">
      <w:pPr>
        <w:pStyle w:val="Ref"/>
        <w:rPr>
          <w:color w:val="222222"/>
          <w:lang w:val="en-IE"/>
        </w:rPr>
      </w:pPr>
      <w:proofErr w:type="spellStart"/>
      <w:r w:rsidRPr="00AA7AEA">
        <w:rPr>
          <w:smallCaps/>
          <w:color w:val="222222"/>
          <w:lang w:val="en-IE"/>
        </w:rPr>
        <w:t>Ciocchini</w:t>
      </w:r>
      <w:proofErr w:type="spellEnd"/>
      <w:r w:rsidRPr="00AA7AEA">
        <w:rPr>
          <w:smallCaps/>
          <w:color w:val="222222"/>
          <w:lang w:val="en-IE"/>
        </w:rPr>
        <w:t xml:space="preserve"> A.E., </w:t>
      </w:r>
      <w:proofErr w:type="spellStart"/>
      <w:r w:rsidRPr="00AA7AEA">
        <w:rPr>
          <w:smallCaps/>
          <w:color w:val="222222"/>
          <w:lang w:val="en-IE"/>
        </w:rPr>
        <w:t>Serantes</w:t>
      </w:r>
      <w:proofErr w:type="spellEnd"/>
      <w:r w:rsidRPr="00AA7AEA">
        <w:rPr>
          <w:smallCaps/>
          <w:color w:val="222222"/>
          <w:lang w:val="en-IE"/>
        </w:rPr>
        <w:t xml:space="preserve"> D.A., </w:t>
      </w:r>
      <w:proofErr w:type="spellStart"/>
      <w:r w:rsidRPr="00AA7AEA">
        <w:rPr>
          <w:smallCaps/>
          <w:color w:val="222222"/>
          <w:lang w:val="en-IE"/>
        </w:rPr>
        <w:t>Melli</w:t>
      </w:r>
      <w:proofErr w:type="spellEnd"/>
      <w:r w:rsidRPr="00AA7AEA">
        <w:rPr>
          <w:smallCaps/>
          <w:color w:val="222222"/>
          <w:lang w:val="en-IE"/>
        </w:rPr>
        <w:t xml:space="preserve"> L.J., </w:t>
      </w:r>
      <w:proofErr w:type="spellStart"/>
      <w:r w:rsidRPr="00AA7AEA">
        <w:rPr>
          <w:smallCaps/>
          <w:color w:val="222222"/>
          <w:lang w:val="en-IE"/>
        </w:rPr>
        <w:t>Guidolin</w:t>
      </w:r>
      <w:proofErr w:type="spellEnd"/>
      <w:r w:rsidRPr="00AA7AEA">
        <w:rPr>
          <w:smallCaps/>
          <w:color w:val="222222"/>
          <w:lang w:val="en-IE"/>
        </w:rPr>
        <w:t xml:space="preserve"> L.S., </w:t>
      </w:r>
      <w:proofErr w:type="spellStart"/>
      <w:r w:rsidRPr="00AA7AEA">
        <w:rPr>
          <w:smallCaps/>
          <w:color w:val="222222"/>
          <w:lang w:val="en-IE"/>
        </w:rPr>
        <w:t>Iwashkiw</w:t>
      </w:r>
      <w:proofErr w:type="spellEnd"/>
      <w:r w:rsidRPr="00AA7AEA">
        <w:rPr>
          <w:smallCaps/>
          <w:color w:val="222222"/>
          <w:lang w:val="en-IE"/>
        </w:rPr>
        <w:t xml:space="preserve"> J.A., Elena S., Franco C., Nicola A.M., Feldman M.F., </w:t>
      </w:r>
      <w:proofErr w:type="spellStart"/>
      <w:r w:rsidRPr="00AA7AEA">
        <w:rPr>
          <w:smallCaps/>
          <w:color w:val="222222"/>
          <w:lang w:val="en-IE"/>
        </w:rPr>
        <w:t>Comerci</w:t>
      </w:r>
      <w:proofErr w:type="spellEnd"/>
      <w:r w:rsidRPr="00AA7AEA">
        <w:rPr>
          <w:smallCaps/>
          <w:color w:val="222222"/>
          <w:lang w:val="en-IE"/>
        </w:rPr>
        <w:t xml:space="preserve"> D.J. &amp; Ugalde J.E</w:t>
      </w:r>
      <w:r w:rsidRPr="00AA7AEA">
        <w:rPr>
          <w:color w:val="222222"/>
          <w:lang w:val="en-IE"/>
        </w:rPr>
        <w:t>. (2014).</w:t>
      </w:r>
      <w:r w:rsidR="00B34ED4" w:rsidRPr="00AA7AEA">
        <w:rPr>
          <w:color w:val="222222"/>
          <w:lang w:val="en-IE"/>
        </w:rPr>
        <w:t xml:space="preserve"> </w:t>
      </w:r>
      <w:r w:rsidRPr="00AA7AEA">
        <w:rPr>
          <w:color w:val="222222"/>
          <w:lang w:val="en-IE"/>
        </w:rPr>
        <w:t>A bacterial engineered glycoprotein as a novel antigen for diagnosis of bovine brucellosis.</w:t>
      </w:r>
      <w:r w:rsidRPr="00AA7AEA">
        <w:rPr>
          <w:lang w:val="en-IE"/>
        </w:rPr>
        <w:t xml:space="preserve"> </w:t>
      </w:r>
      <w:r w:rsidRPr="00AA7AEA">
        <w:rPr>
          <w:i/>
          <w:color w:val="222222"/>
          <w:lang w:val="en-IE"/>
        </w:rPr>
        <w:t>Vet</w:t>
      </w:r>
      <w:r w:rsidR="006517BD" w:rsidRPr="00AA7AEA">
        <w:rPr>
          <w:i/>
          <w:color w:val="222222"/>
          <w:lang w:val="en-IE"/>
        </w:rPr>
        <w:t>.</w:t>
      </w:r>
      <w:r w:rsidRPr="00AA7AEA">
        <w:rPr>
          <w:i/>
          <w:color w:val="222222"/>
          <w:lang w:val="en-IE"/>
        </w:rPr>
        <w:t xml:space="preserve"> </w:t>
      </w:r>
      <w:proofErr w:type="spellStart"/>
      <w:r w:rsidRPr="00AA7AEA">
        <w:rPr>
          <w:i/>
          <w:color w:val="222222"/>
          <w:lang w:val="en-IE"/>
        </w:rPr>
        <w:t>Microbiol</w:t>
      </w:r>
      <w:proofErr w:type="spellEnd"/>
      <w:r w:rsidRPr="00AA7AEA">
        <w:rPr>
          <w:i/>
          <w:color w:val="222222"/>
          <w:lang w:val="en-IE"/>
        </w:rPr>
        <w:t>.</w:t>
      </w:r>
      <w:r w:rsidRPr="00AA7AEA">
        <w:rPr>
          <w:color w:val="222222"/>
          <w:lang w:val="en-IE"/>
        </w:rPr>
        <w:t xml:space="preserve"> </w:t>
      </w:r>
      <w:r w:rsidRPr="00AA7AEA">
        <w:rPr>
          <w:b/>
          <w:color w:val="222222"/>
          <w:lang w:val="en-IE"/>
        </w:rPr>
        <w:t>172</w:t>
      </w:r>
      <w:r w:rsidRPr="00AA7AEA">
        <w:rPr>
          <w:color w:val="222222"/>
          <w:lang w:val="en-IE"/>
        </w:rPr>
        <w:t>, 455</w:t>
      </w:r>
      <w:r w:rsidR="005871C8" w:rsidRPr="00AA7AEA">
        <w:rPr>
          <w:color w:val="222222"/>
          <w:lang w:val="en-IE"/>
        </w:rPr>
        <w:t>–4</w:t>
      </w:r>
      <w:r w:rsidRPr="00AA7AEA">
        <w:rPr>
          <w:color w:val="222222"/>
          <w:lang w:val="en-IE"/>
        </w:rPr>
        <w:t>65.</w:t>
      </w:r>
    </w:p>
    <w:p w14:paraId="497C9002" w14:textId="21B7508C" w:rsidR="007C726E" w:rsidRPr="00AA7AEA" w:rsidRDefault="007C726E" w:rsidP="00FD3BC5">
      <w:pPr>
        <w:pStyle w:val="Ref"/>
        <w:rPr>
          <w:color w:val="222222"/>
          <w:lang w:val="en-IE"/>
        </w:rPr>
      </w:pPr>
      <w:r w:rsidRPr="00AA7AEA">
        <w:rPr>
          <w:smallCaps/>
          <w:lang w:val="en-IE"/>
        </w:rPr>
        <w:t>Cortina M.E</w:t>
      </w:r>
      <w:r w:rsidRPr="00AA7AEA">
        <w:rPr>
          <w:smallCaps/>
          <w:color w:val="222222"/>
          <w:lang w:val="en-IE"/>
        </w:rPr>
        <w:t>.,</w:t>
      </w:r>
      <w:r w:rsidR="00FD3BC5" w:rsidRPr="00AA7AEA">
        <w:rPr>
          <w:smallCaps/>
          <w:color w:val="222222"/>
          <w:lang w:val="en-IE"/>
        </w:rPr>
        <w:t xml:space="preserve"> </w:t>
      </w:r>
      <w:proofErr w:type="spellStart"/>
      <w:r w:rsidRPr="00AA7AEA">
        <w:rPr>
          <w:smallCaps/>
          <w:color w:val="222222"/>
          <w:lang w:val="en-IE"/>
        </w:rPr>
        <w:t>Balzano</w:t>
      </w:r>
      <w:proofErr w:type="spellEnd"/>
      <w:r w:rsidRPr="00AA7AEA">
        <w:rPr>
          <w:smallCaps/>
          <w:color w:val="222222"/>
          <w:lang w:val="en-IE"/>
        </w:rPr>
        <w:t xml:space="preserve"> R.E.,</w:t>
      </w:r>
      <w:r w:rsidR="00FD3BC5" w:rsidRPr="00AA7AEA">
        <w:rPr>
          <w:smallCaps/>
          <w:color w:val="222222"/>
          <w:lang w:val="en-IE"/>
        </w:rPr>
        <w:t xml:space="preserve"> </w:t>
      </w:r>
      <w:r w:rsidRPr="00AA7AEA">
        <w:rPr>
          <w:smallCaps/>
          <w:lang w:val="en-IE"/>
        </w:rPr>
        <w:t xml:space="preserve">Rey </w:t>
      </w:r>
      <w:proofErr w:type="spellStart"/>
      <w:r w:rsidRPr="00AA7AEA">
        <w:rPr>
          <w:smallCaps/>
          <w:lang w:val="en-IE"/>
        </w:rPr>
        <w:t>Serantes</w:t>
      </w:r>
      <w:proofErr w:type="spellEnd"/>
      <w:r w:rsidRPr="00AA7AEA">
        <w:rPr>
          <w:smallCaps/>
          <w:lang w:val="en-IE"/>
        </w:rPr>
        <w:t xml:space="preserve"> D.A</w:t>
      </w:r>
      <w:r w:rsidRPr="00AA7AEA">
        <w:rPr>
          <w:smallCaps/>
          <w:color w:val="222222"/>
          <w:lang w:val="en-IE"/>
        </w:rPr>
        <w:t>.,</w:t>
      </w:r>
      <w:r w:rsidR="00FD3BC5" w:rsidRPr="00AA7AEA">
        <w:rPr>
          <w:smallCaps/>
          <w:color w:val="222222"/>
          <w:lang w:val="en-IE"/>
        </w:rPr>
        <w:t xml:space="preserve"> </w:t>
      </w:r>
      <w:proofErr w:type="spellStart"/>
      <w:r w:rsidRPr="00AA7AEA">
        <w:rPr>
          <w:smallCaps/>
          <w:color w:val="222222"/>
          <w:lang w:val="en-IE"/>
        </w:rPr>
        <w:t>Caillava</w:t>
      </w:r>
      <w:proofErr w:type="spellEnd"/>
      <w:r w:rsidRPr="00AA7AEA">
        <w:rPr>
          <w:smallCaps/>
          <w:color w:val="222222"/>
          <w:lang w:val="en-IE"/>
        </w:rPr>
        <w:t xml:space="preserve"> A.J.,</w:t>
      </w:r>
      <w:r w:rsidR="00FD3BC5" w:rsidRPr="00AA7AEA">
        <w:rPr>
          <w:smallCaps/>
          <w:color w:val="222222"/>
          <w:lang w:val="en-IE"/>
        </w:rPr>
        <w:t xml:space="preserve"> </w:t>
      </w:r>
      <w:r w:rsidRPr="00AA7AEA">
        <w:rPr>
          <w:smallCaps/>
          <w:lang w:val="en-IE"/>
        </w:rPr>
        <w:t>Elena S</w:t>
      </w:r>
      <w:r w:rsidRPr="00AA7AEA">
        <w:rPr>
          <w:smallCaps/>
          <w:color w:val="222222"/>
          <w:lang w:val="en-IE"/>
        </w:rPr>
        <w:t>.,</w:t>
      </w:r>
      <w:r w:rsidR="00FD3BC5" w:rsidRPr="00AA7AEA">
        <w:rPr>
          <w:smallCaps/>
          <w:color w:val="222222"/>
          <w:lang w:val="en-IE"/>
        </w:rPr>
        <w:t xml:space="preserve"> </w:t>
      </w:r>
      <w:r w:rsidRPr="00AA7AEA">
        <w:rPr>
          <w:smallCaps/>
          <w:lang w:val="en-IE"/>
        </w:rPr>
        <w:t>Ferreira A.C</w:t>
      </w:r>
      <w:r w:rsidRPr="00AA7AEA">
        <w:rPr>
          <w:smallCaps/>
          <w:color w:val="222222"/>
          <w:lang w:val="en-IE"/>
        </w:rPr>
        <w:t>.,</w:t>
      </w:r>
      <w:r w:rsidR="00FD3BC5" w:rsidRPr="00AA7AEA">
        <w:rPr>
          <w:smallCaps/>
          <w:color w:val="222222"/>
          <w:lang w:val="en-IE"/>
        </w:rPr>
        <w:t xml:space="preserve"> </w:t>
      </w:r>
      <w:r w:rsidRPr="00AA7AEA">
        <w:rPr>
          <w:smallCaps/>
          <w:lang w:val="en-IE"/>
        </w:rPr>
        <w:t>Nicola A.M</w:t>
      </w:r>
      <w:r w:rsidRPr="00AA7AEA">
        <w:rPr>
          <w:smallCaps/>
          <w:color w:val="222222"/>
          <w:lang w:val="en-IE"/>
        </w:rPr>
        <w:t>.,</w:t>
      </w:r>
      <w:r w:rsidR="00FD3BC5" w:rsidRPr="00AA7AEA">
        <w:rPr>
          <w:smallCaps/>
          <w:color w:val="222222"/>
          <w:lang w:val="en-IE"/>
        </w:rPr>
        <w:t xml:space="preserve"> </w:t>
      </w:r>
      <w:r w:rsidRPr="00AA7AEA">
        <w:rPr>
          <w:smallCaps/>
          <w:color w:val="222222"/>
          <w:lang w:val="en-IE"/>
        </w:rPr>
        <w:t>Ugalde J.E.,</w:t>
      </w:r>
      <w:r w:rsidR="00FD3BC5" w:rsidRPr="00AA7AEA">
        <w:rPr>
          <w:smallCaps/>
          <w:color w:val="222222"/>
          <w:lang w:val="en-IE"/>
        </w:rPr>
        <w:t xml:space="preserve"> </w:t>
      </w:r>
      <w:proofErr w:type="spellStart"/>
      <w:r w:rsidRPr="00AA7AEA">
        <w:rPr>
          <w:smallCaps/>
          <w:color w:val="222222"/>
          <w:lang w:val="en-IE"/>
        </w:rPr>
        <w:t>Comerci</w:t>
      </w:r>
      <w:proofErr w:type="spellEnd"/>
      <w:r w:rsidRPr="00AA7AEA">
        <w:rPr>
          <w:smallCaps/>
          <w:color w:val="222222"/>
          <w:lang w:val="en-IE"/>
        </w:rPr>
        <w:t xml:space="preserve"> D.J. &amp;</w:t>
      </w:r>
      <w:r w:rsidR="00E4498B" w:rsidRPr="00AA7AEA">
        <w:rPr>
          <w:smallCaps/>
          <w:color w:val="222222"/>
          <w:lang w:val="en-IE"/>
        </w:rPr>
        <w:t xml:space="preserve"> </w:t>
      </w:r>
      <w:proofErr w:type="spellStart"/>
      <w:r w:rsidRPr="00AA7AEA">
        <w:rPr>
          <w:smallCaps/>
          <w:color w:val="222222"/>
          <w:lang w:val="en-IE"/>
        </w:rPr>
        <w:t>Ciocchini</w:t>
      </w:r>
      <w:proofErr w:type="spellEnd"/>
      <w:r w:rsidRPr="00AA7AEA">
        <w:rPr>
          <w:smallCaps/>
          <w:color w:val="222222"/>
          <w:lang w:val="en-IE"/>
        </w:rPr>
        <w:t xml:space="preserve"> A.E.</w:t>
      </w:r>
      <w:r w:rsidR="003A26F6" w:rsidRPr="00AA7AEA">
        <w:rPr>
          <w:color w:val="222222"/>
          <w:lang w:val="en-IE"/>
        </w:rPr>
        <w:t xml:space="preserve"> (2016).</w:t>
      </w:r>
      <w:r w:rsidR="003A26F6" w:rsidRPr="00AA7AEA">
        <w:rPr>
          <w:lang w:val="en-IE"/>
        </w:rPr>
        <w:t xml:space="preserve"> </w:t>
      </w:r>
      <w:r w:rsidR="003A26F6" w:rsidRPr="00AA7AEA">
        <w:rPr>
          <w:color w:val="222222"/>
          <w:lang w:val="en-IE"/>
        </w:rPr>
        <w:t>A Bacterial Glycoengineered Antigen for Improved Serodiagnosis of Porcine Brucellosis.</w:t>
      </w:r>
      <w:r w:rsidR="003A26F6" w:rsidRPr="00AA7AEA">
        <w:rPr>
          <w:lang w:val="en-IE"/>
        </w:rPr>
        <w:t xml:space="preserve"> </w:t>
      </w:r>
      <w:r w:rsidR="003A26F6" w:rsidRPr="00AA7AEA">
        <w:rPr>
          <w:i/>
          <w:color w:val="222222"/>
          <w:lang w:val="en-IE"/>
        </w:rPr>
        <w:t>J</w:t>
      </w:r>
      <w:r w:rsidR="001856EB" w:rsidRPr="00AA7AEA">
        <w:rPr>
          <w:i/>
          <w:color w:val="222222"/>
          <w:lang w:val="en-IE"/>
        </w:rPr>
        <w:t>.</w:t>
      </w:r>
      <w:r w:rsidR="003A26F6" w:rsidRPr="00AA7AEA">
        <w:rPr>
          <w:i/>
          <w:color w:val="222222"/>
          <w:lang w:val="en-IE"/>
        </w:rPr>
        <w:t xml:space="preserve"> Clin</w:t>
      </w:r>
      <w:r w:rsidR="001856EB" w:rsidRPr="00AA7AEA">
        <w:rPr>
          <w:i/>
          <w:color w:val="222222"/>
          <w:lang w:val="en-IE"/>
        </w:rPr>
        <w:t>.</w:t>
      </w:r>
      <w:r w:rsidR="003A26F6" w:rsidRPr="00AA7AEA">
        <w:rPr>
          <w:i/>
          <w:color w:val="222222"/>
          <w:lang w:val="en-IE"/>
        </w:rPr>
        <w:t xml:space="preserve"> </w:t>
      </w:r>
      <w:proofErr w:type="spellStart"/>
      <w:r w:rsidR="003A26F6" w:rsidRPr="00AA7AEA">
        <w:rPr>
          <w:i/>
          <w:color w:val="222222"/>
          <w:lang w:val="en-IE"/>
        </w:rPr>
        <w:t>Microbiol</w:t>
      </w:r>
      <w:proofErr w:type="spellEnd"/>
      <w:r w:rsidR="003A26F6" w:rsidRPr="00AA7AEA">
        <w:rPr>
          <w:i/>
          <w:color w:val="222222"/>
          <w:lang w:val="en-IE"/>
        </w:rPr>
        <w:t>.</w:t>
      </w:r>
      <w:r w:rsidR="001856EB" w:rsidRPr="00AA7AEA">
        <w:rPr>
          <w:i/>
          <w:color w:val="222222"/>
          <w:lang w:val="en-IE"/>
        </w:rPr>
        <w:t>,</w:t>
      </w:r>
      <w:r w:rsidR="003A26F6" w:rsidRPr="00AA7AEA">
        <w:rPr>
          <w:color w:val="222222"/>
          <w:lang w:val="en-IE"/>
        </w:rPr>
        <w:t xml:space="preserve"> </w:t>
      </w:r>
      <w:r w:rsidR="003A26F6" w:rsidRPr="00AA7AEA">
        <w:rPr>
          <w:b/>
          <w:color w:val="222222"/>
          <w:lang w:val="en-IE"/>
        </w:rPr>
        <w:t>54</w:t>
      </w:r>
      <w:r w:rsidR="003A26F6" w:rsidRPr="00AA7AEA">
        <w:rPr>
          <w:color w:val="222222"/>
          <w:lang w:val="en-IE"/>
        </w:rPr>
        <w:t>,</w:t>
      </w:r>
      <w:r w:rsidR="005871C8" w:rsidRPr="00AA7AEA">
        <w:rPr>
          <w:color w:val="222222"/>
          <w:lang w:val="en-IE"/>
        </w:rPr>
        <w:t xml:space="preserve"> </w:t>
      </w:r>
      <w:r w:rsidR="003A26F6" w:rsidRPr="00AA7AEA">
        <w:rPr>
          <w:color w:val="222222"/>
          <w:lang w:val="en-IE"/>
        </w:rPr>
        <w:t>1448</w:t>
      </w:r>
      <w:r w:rsidR="005871C8" w:rsidRPr="00AA7AEA">
        <w:rPr>
          <w:color w:val="222222"/>
          <w:lang w:val="en-IE"/>
        </w:rPr>
        <w:t>–</w:t>
      </w:r>
      <w:r w:rsidR="003A26F6" w:rsidRPr="00AA7AEA">
        <w:rPr>
          <w:color w:val="222222"/>
          <w:lang w:val="en-IE"/>
        </w:rPr>
        <w:t>1455.</w:t>
      </w:r>
    </w:p>
    <w:p w14:paraId="06D13291" w14:textId="29C97F06" w:rsidR="00B15F23" w:rsidRPr="00AA7AEA" w:rsidRDefault="00E4498B" w:rsidP="00FD3BC5">
      <w:pPr>
        <w:pStyle w:val="Ref"/>
        <w:rPr>
          <w:color w:val="000000"/>
          <w:lang w:val="en-IE"/>
        </w:rPr>
      </w:pPr>
      <w:r w:rsidRPr="00AA7AEA">
        <w:rPr>
          <w:smallCaps/>
          <w:color w:val="000000"/>
          <w:lang w:val="en-IE"/>
        </w:rPr>
        <w:t>Cubillos C</w:t>
      </w:r>
      <w:r w:rsidR="001856EB" w:rsidRPr="00AA7AEA">
        <w:rPr>
          <w:smallCaps/>
          <w:color w:val="000000"/>
          <w:lang w:val="en-IE"/>
        </w:rPr>
        <w:t>.</w:t>
      </w:r>
      <w:r w:rsidRPr="00AA7AEA">
        <w:rPr>
          <w:smallCaps/>
          <w:color w:val="000000"/>
          <w:lang w:val="en-IE"/>
        </w:rPr>
        <w:t>, Gómez-Sebastian S</w:t>
      </w:r>
      <w:r w:rsidR="001856EB" w:rsidRPr="00AA7AEA">
        <w:rPr>
          <w:smallCaps/>
          <w:color w:val="000000"/>
          <w:lang w:val="en-IE"/>
        </w:rPr>
        <w:t>.</w:t>
      </w:r>
      <w:r w:rsidRPr="00AA7AEA">
        <w:rPr>
          <w:smallCaps/>
          <w:color w:val="000000"/>
          <w:lang w:val="en-IE"/>
        </w:rPr>
        <w:t>, Moreno N</w:t>
      </w:r>
      <w:r w:rsidR="001856EB" w:rsidRPr="00AA7AEA">
        <w:rPr>
          <w:smallCaps/>
          <w:color w:val="000000"/>
          <w:lang w:val="en-IE"/>
        </w:rPr>
        <w:t>.</w:t>
      </w:r>
      <w:r w:rsidRPr="00AA7AEA">
        <w:rPr>
          <w:smallCaps/>
          <w:color w:val="000000"/>
          <w:lang w:val="en-IE"/>
        </w:rPr>
        <w:t xml:space="preserve">, </w:t>
      </w:r>
      <w:proofErr w:type="spellStart"/>
      <w:r w:rsidRPr="00AA7AEA">
        <w:rPr>
          <w:smallCaps/>
          <w:color w:val="000000"/>
          <w:lang w:val="en-IE"/>
        </w:rPr>
        <w:t>Nuñez</w:t>
      </w:r>
      <w:proofErr w:type="spellEnd"/>
      <w:r w:rsidRPr="00AA7AEA">
        <w:rPr>
          <w:smallCaps/>
          <w:color w:val="000000"/>
          <w:lang w:val="en-IE"/>
        </w:rPr>
        <w:t xml:space="preserve"> M</w:t>
      </w:r>
      <w:r w:rsidR="001856EB" w:rsidRPr="00AA7AEA">
        <w:rPr>
          <w:smallCaps/>
          <w:color w:val="000000"/>
          <w:lang w:val="en-IE"/>
        </w:rPr>
        <w:t>.C.</w:t>
      </w:r>
      <w:r w:rsidRPr="00AA7AEA">
        <w:rPr>
          <w:smallCaps/>
          <w:color w:val="000000"/>
          <w:lang w:val="en-IE"/>
        </w:rPr>
        <w:t>, Mulumba-</w:t>
      </w:r>
      <w:proofErr w:type="spellStart"/>
      <w:r w:rsidRPr="00AA7AEA">
        <w:rPr>
          <w:smallCaps/>
          <w:color w:val="000000"/>
          <w:lang w:val="en-IE"/>
        </w:rPr>
        <w:t>Mfumu</w:t>
      </w:r>
      <w:proofErr w:type="spellEnd"/>
      <w:r w:rsidRPr="00AA7AEA">
        <w:rPr>
          <w:smallCaps/>
          <w:color w:val="000000"/>
          <w:lang w:val="en-IE"/>
        </w:rPr>
        <w:t xml:space="preserve"> L</w:t>
      </w:r>
      <w:r w:rsidR="001856EB" w:rsidRPr="00AA7AEA">
        <w:rPr>
          <w:smallCaps/>
          <w:color w:val="000000"/>
          <w:lang w:val="en-IE"/>
        </w:rPr>
        <w:t>.K.</w:t>
      </w:r>
      <w:r w:rsidRPr="00AA7AEA">
        <w:rPr>
          <w:smallCaps/>
          <w:color w:val="000000"/>
          <w:lang w:val="en-IE"/>
        </w:rPr>
        <w:t xml:space="preserve">, </w:t>
      </w:r>
      <w:proofErr w:type="spellStart"/>
      <w:r w:rsidRPr="00AA7AEA">
        <w:rPr>
          <w:smallCaps/>
          <w:color w:val="000000"/>
          <w:lang w:val="en-IE"/>
        </w:rPr>
        <w:t>Quembo</w:t>
      </w:r>
      <w:proofErr w:type="spellEnd"/>
      <w:r w:rsidRPr="00AA7AEA">
        <w:rPr>
          <w:smallCaps/>
          <w:color w:val="000000"/>
          <w:lang w:val="en-IE"/>
        </w:rPr>
        <w:t xml:space="preserve"> C</w:t>
      </w:r>
      <w:r w:rsidR="001856EB" w:rsidRPr="00AA7AEA">
        <w:rPr>
          <w:smallCaps/>
          <w:color w:val="000000"/>
          <w:lang w:val="en-IE"/>
        </w:rPr>
        <w:t>.J.</w:t>
      </w:r>
      <w:r w:rsidRPr="00AA7AEA">
        <w:rPr>
          <w:smallCaps/>
          <w:color w:val="000000"/>
          <w:lang w:val="en-IE"/>
        </w:rPr>
        <w:t>, Heath L</w:t>
      </w:r>
      <w:r w:rsidR="001856EB" w:rsidRPr="00AA7AEA">
        <w:rPr>
          <w:smallCaps/>
          <w:color w:val="000000"/>
          <w:lang w:val="en-IE"/>
        </w:rPr>
        <w:t>.</w:t>
      </w:r>
      <w:r w:rsidRPr="00AA7AEA">
        <w:rPr>
          <w:smallCaps/>
          <w:color w:val="000000"/>
          <w:lang w:val="en-IE"/>
        </w:rPr>
        <w:t xml:space="preserve">, </w:t>
      </w:r>
      <w:proofErr w:type="spellStart"/>
      <w:r w:rsidRPr="00AA7AEA">
        <w:rPr>
          <w:smallCaps/>
          <w:color w:val="000000"/>
          <w:lang w:val="en-IE"/>
        </w:rPr>
        <w:t>Etter</w:t>
      </w:r>
      <w:proofErr w:type="spellEnd"/>
      <w:r w:rsidRPr="00AA7AEA">
        <w:rPr>
          <w:smallCaps/>
          <w:color w:val="000000"/>
          <w:lang w:val="en-IE"/>
        </w:rPr>
        <w:t xml:space="preserve"> E</w:t>
      </w:r>
      <w:r w:rsidR="001856EB" w:rsidRPr="00AA7AEA">
        <w:rPr>
          <w:smallCaps/>
          <w:color w:val="000000"/>
          <w:lang w:val="en-IE"/>
        </w:rPr>
        <w:t>.M.</w:t>
      </w:r>
      <w:r w:rsidRPr="00AA7AEA">
        <w:rPr>
          <w:smallCaps/>
          <w:color w:val="000000"/>
          <w:lang w:val="en-IE"/>
        </w:rPr>
        <w:t xml:space="preserve">, </w:t>
      </w:r>
      <w:proofErr w:type="spellStart"/>
      <w:r w:rsidRPr="00AA7AEA">
        <w:rPr>
          <w:smallCaps/>
          <w:color w:val="000000"/>
          <w:lang w:val="en-IE"/>
        </w:rPr>
        <w:t>Jori</w:t>
      </w:r>
      <w:proofErr w:type="spellEnd"/>
      <w:r w:rsidRPr="00AA7AEA">
        <w:rPr>
          <w:smallCaps/>
          <w:color w:val="000000"/>
          <w:lang w:val="en-IE"/>
        </w:rPr>
        <w:t xml:space="preserve"> F</w:t>
      </w:r>
      <w:r w:rsidR="001856EB" w:rsidRPr="00AA7AEA">
        <w:rPr>
          <w:smallCaps/>
          <w:color w:val="000000"/>
          <w:lang w:val="en-IE"/>
        </w:rPr>
        <w:t>.</w:t>
      </w:r>
      <w:r w:rsidRPr="00AA7AEA">
        <w:rPr>
          <w:smallCaps/>
          <w:color w:val="000000"/>
          <w:lang w:val="en-IE"/>
        </w:rPr>
        <w:t xml:space="preserve">, </w:t>
      </w:r>
      <w:proofErr w:type="spellStart"/>
      <w:r w:rsidRPr="00AA7AEA">
        <w:rPr>
          <w:smallCaps/>
          <w:color w:val="000000"/>
          <w:lang w:val="en-IE"/>
        </w:rPr>
        <w:t>Escribano</w:t>
      </w:r>
      <w:proofErr w:type="spellEnd"/>
      <w:r w:rsidRPr="00AA7AEA">
        <w:rPr>
          <w:smallCaps/>
          <w:color w:val="000000"/>
          <w:lang w:val="en-IE"/>
        </w:rPr>
        <w:t xml:space="preserve"> J</w:t>
      </w:r>
      <w:r w:rsidR="001856EB" w:rsidRPr="00AA7AEA">
        <w:rPr>
          <w:smallCaps/>
          <w:color w:val="000000"/>
          <w:lang w:val="en-IE"/>
        </w:rPr>
        <w:t>.M</w:t>
      </w:r>
      <w:r w:rsidRPr="00AA7AEA">
        <w:rPr>
          <w:smallCaps/>
          <w:color w:val="000000"/>
          <w:lang w:val="en-IE"/>
        </w:rPr>
        <w:t>. &amp; Blanco E</w:t>
      </w:r>
      <w:r w:rsidR="00B15F23" w:rsidRPr="00AA7AEA">
        <w:rPr>
          <w:color w:val="000000"/>
          <w:lang w:val="en-IE"/>
        </w:rPr>
        <w:t xml:space="preserve">. </w:t>
      </w:r>
      <w:r w:rsidR="00292E92" w:rsidRPr="00AA7AEA">
        <w:rPr>
          <w:color w:val="000000"/>
          <w:lang w:val="en-IE"/>
        </w:rPr>
        <w:t>(</w:t>
      </w:r>
      <w:r w:rsidR="00B15F23" w:rsidRPr="00AA7AEA">
        <w:rPr>
          <w:color w:val="000000"/>
          <w:lang w:val="en-IE"/>
        </w:rPr>
        <w:t>2013</w:t>
      </w:r>
      <w:r w:rsidR="00292E92" w:rsidRPr="00AA7AEA">
        <w:rPr>
          <w:color w:val="000000"/>
          <w:lang w:val="en-IE"/>
        </w:rPr>
        <w:t>)</w:t>
      </w:r>
      <w:r w:rsidR="00B15F23" w:rsidRPr="00AA7AEA">
        <w:rPr>
          <w:color w:val="000000"/>
          <w:lang w:val="en-IE"/>
        </w:rPr>
        <w:t>. African swine fever</w:t>
      </w:r>
      <w:r w:rsidRPr="00AA7AEA">
        <w:rPr>
          <w:color w:val="642A8F"/>
          <w:lang w:val="en-IE"/>
        </w:rPr>
        <w:t xml:space="preserve"> </w:t>
      </w:r>
      <w:r w:rsidR="00B15F23" w:rsidRPr="00AA7AEA">
        <w:rPr>
          <w:color w:val="000000"/>
          <w:lang w:val="en-IE"/>
        </w:rPr>
        <w:t>virus serodiagnosis: a general review with a focus on the analyses of</w:t>
      </w:r>
      <w:r w:rsidR="006517BD" w:rsidRPr="00AA7AEA">
        <w:rPr>
          <w:color w:val="642A8F"/>
          <w:lang w:val="en-IE"/>
        </w:rPr>
        <w:t xml:space="preserve"> </w:t>
      </w:r>
      <w:r w:rsidR="00B15F23" w:rsidRPr="00AA7AEA">
        <w:rPr>
          <w:color w:val="000000"/>
          <w:lang w:val="en-IE"/>
        </w:rPr>
        <w:t>African</w:t>
      </w:r>
      <w:r w:rsidR="006517BD" w:rsidRPr="00AA7AEA">
        <w:rPr>
          <w:color w:val="642A8F"/>
          <w:lang w:val="en-IE"/>
        </w:rPr>
        <w:t xml:space="preserve"> </w:t>
      </w:r>
      <w:r w:rsidR="00B15F23" w:rsidRPr="00AA7AEA">
        <w:rPr>
          <w:color w:val="000000"/>
          <w:lang w:val="en-IE"/>
        </w:rPr>
        <w:t xml:space="preserve">serum samples. </w:t>
      </w:r>
      <w:r w:rsidR="00B15F23" w:rsidRPr="00AA7AEA">
        <w:rPr>
          <w:rStyle w:val="jrnl"/>
          <w:i/>
          <w:color w:val="000000"/>
          <w:lang w:val="en-IE"/>
        </w:rPr>
        <w:t>Virus Res</w:t>
      </w:r>
      <w:r w:rsidR="00B15F23" w:rsidRPr="00AA7AEA">
        <w:rPr>
          <w:color w:val="000000"/>
          <w:lang w:val="en-IE"/>
        </w:rPr>
        <w:t xml:space="preserve">., </w:t>
      </w:r>
      <w:r w:rsidR="00B15F23" w:rsidRPr="00AA7AEA">
        <w:rPr>
          <w:b/>
          <w:color w:val="000000"/>
          <w:lang w:val="en-IE"/>
        </w:rPr>
        <w:t>173</w:t>
      </w:r>
      <w:r w:rsidR="005871C8" w:rsidRPr="00AA7AEA">
        <w:rPr>
          <w:color w:val="000000"/>
          <w:lang w:val="en-IE"/>
        </w:rPr>
        <w:t xml:space="preserve">, </w:t>
      </w:r>
      <w:r w:rsidR="00B15F23" w:rsidRPr="00AA7AEA">
        <w:rPr>
          <w:color w:val="000000"/>
          <w:lang w:val="en-IE"/>
        </w:rPr>
        <w:t>159</w:t>
      </w:r>
      <w:r w:rsidR="005871C8" w:rsidRPr="00AA7AEA">
        <w:rPr>
          <w:color w:val="222222"/>
          <w:lang w:val="en-IE"/>
        </w:rPr>
        <w:t>–</w:t>
      </w:r>
      <w:r w:rsidR="00B15F23" w:rsidRPr="00AA7AEA">
        <w:rPr>
          <w:color w:val="000000"/>
          <w:lang w:val="en-IE"/>
        </w:rPr>
        <w:t xml:space="preserve">67. </w:t>
      </w:r>
      <w:proofErr w:type="spellStart"/>
      <w:r w:rsidR="00B15F23" w:rsidRPr="00AA7AEA">
        <w:rPr>
          <w:color w:val="000000"/>
          <w:lang w:val="en-IE"/>
        </w:rPr>
        <w:t>doi</w:t>
      </w:r>
      <w:proofErr w:type="spellEnd"/>
      <w:r w:rsidR="00B15F23" w:rsidRPr="00AA7AEA">
        <w:rPr>
          <w:color w:val="000000"/>
          <w:lang w:val="en-IE"/>
        </w:rPr>
        <w:t xml:space="preserve">: 10.1016/j.virusres.2012.10.021. </w:t>
      </w:r>
    </w:p>
    <w:p w14:paraId="42A955CF" w14:textId="317AA5F1" w:rsidR="006F4711" w:rsidRPr="00AA7AEA" w:rsidRDefault="006F4711" w:rsidP="00FD3BC5">
      <w:pPr>
        <w:pStyle w:val="Ref"/>
        <w:rPr>
          <w:color w:val="222222"/>
          <w:lang w:val="en-IE"/>
        </w:rPr>
      </w:pPr>
      <w:proofErr w:type="spellStart"/>
      <w:r w:rsidRPr="00AA7AEA">
        <w:rPr>
          <w:smallCaps/>
          <w:color w:val="222222"/>
          <w:lang w:val="en-IE"/>
        </w:rPr>
        <w:t>Cuccui</w:t>
      </w:r>
      <w:proofErr w:type="spellEnd"/>
      <w:r w:rsidRPr="00AA7AEA">
        <w:rPr>
          <w:smallCaps/>
          <w:color w:val="222222"/>
          <w:lang w:val="en-IE"/>
        </w:rPr>
        <w:t xml:space="preserve"> J</w:t>
      </w:r>
      <w:r w:rsidR="007C726E" w:rsidRPr="00AA7AEA">
        <w:rPr>
          <w:smallCaps/>
          <w:color w:val="222222"/>
          <w:lang w:val="en-IE"/>
        </w:rPr>
        <w:t>. &amp;</w:t>
      </w:r>
      <w:r w:rsidRPr="00AA7AEA">
        <w:rPr>
          <w:smallCaps/>
          <w:color w:val="222222"/>
          <w:lang w:val="en-IE"/>
        </w:rPr>
        <w:t xml:space="preserve"> Wren B.</w:t>
      </w:r>
      <w:r w:rsidRPr="00AA7AEA">
        <w:rPr>
          <w:color w:val="222222"/>
          <w:lang w:val="en-IE"/>
        </w:rPr>
        <w:t xml:space="preserve"> (2015).</w:t>
      </w:r>
      <w:r w:rsidR="007C726E" w:rsidRPr="00AA7AEA">
        <w:rPr>
          <w:lang w:val="en-IE"/>
        </w:rPr>
        <w:t xml:space="preserve"> </w:t>
      </w:r>
      <w:r w:rsidR="007C726E" w:rsidRPr="00AA7AEA">
        <w:rPr>
          <w:color w:val="222222"/>
          <w:lang w:val="en-IE"/>
        </w:rPr>
        <w:t xml:space="preserve">Hijacking bacterial glycosylation </w:t>
      </w:r>
      <w:proofErr w:type="gramStart"/>
      <w:r w:rsidR="007C726E" w:rsidRPr="00AA7AEA">
        <w:rPr>
          <w:color w:val="222222"/>
          <w:lang w:val="en-IE"/>
        </w:rPr>
        <w:t>for the production of</w:t>
      </w:r>
      <w:proofErr w:type="gramEnd"/>
      <w:r w:rsidR="007C726E" w:rsidRPr="00AA7AEA">
        <w:rPr>
          <w:color w:val="222222"/>
          <w:lang w:val="en-IE"/>
        </w:rPr>
        <w:t xml:space="preserve"> glycoconjugates, from vaccines to humanised glycoproteins.</w:t>
      </w:r>
      <w:r w:rsidR="007C726E" w:rsidRPr="00AA7AEA">
        <w:rPr>
          <w:lang w:val="en-IE"/>
        </w:rPr>
        <w:t xml:space="preserve"> </w:t>
      </w:r>
      <w:r w:rsidR="007C726E" w:rsidRPr="00AA7AEA">
        <w:rPr>
          <w:i/>
          <w:color w:val="222222"/>
          <w:lang w:val="en-IE"/>
        </w:rPr>
        <w:t>J</w:t>
      </w:r>
      <w:r w:rsidR="006517BD" w:rsidRPr="00AA7AEA">
        <w:rPr>
          <w:i/>
          <w:color w:val="222222"/>
          <w:lang w:val="en-IE"/>
        </w:rPr>
        <w:t>.</w:t>
      </w:r>
      <w:r w:rsidR="007C726E" w:rsidRPr="00AA7AEA">
        <w:rPr>
          <w:i/>
          <w:color w:val="222222"/>
          <w:lang w:val="en-IE"/>
        </w:rPr>
        <w:t xml:space="preserve"> Pharm</w:t>
      </w:r>
      <w:r w:rsidR="006517BD" w:rsidRPr="00AA7AEA">
        <w:rPr>
          <w:i/>
          <w:color w:val="222222"/>
          <w:lang w:val="en-IE"/>
        </w:rPr>
        <w:t>.</w:t>
      </w:r>
      <w:r w:rsidR="007C726E" w:rsidRPr="00AA7AEA">
        <w:rPr>
          <w:i/>
          <w:color w:val="222222"/>
          <w:lang w:val="en-IE"/>
        </w:rPr>
        <w:t xml:space="preserve"> </w:t>
      </w:r>
      <w:proofErr w:type="spellStart"/>
      <w:r w:rsidR="007C726E" w:rsidRPr="00AA7AEA">
        <w:rPr>
          <w:i/>
          <w:color w:val="222222"/>
          <w:lang w:val="en-IE"/>
        </w:rPr>
        <w:t>Pharmacol</w:t>
      </w:r>
      <w:proofErr w:type="spellEnd"/>
      <w:r w:rsidR="007C726E" w:rsidRPr="00AA7AEA">
        <w:rPr>
          <w:i/>
          <w:color w:val="222222"/>
          <w:lang w:val="en-IE"/>
        </w:rPr>
        <w:t>.</w:t>
      </w:r>
      <w:r w:rsidR="007C726E" w:rsidRPr="00AA7AEA">
        <w:rPr>
          <w:color w:val="222222"/>
          <w:lang w:val="en-IE"/>
        </w:rPr>
        <w:t xml:space="preserve"> </w:t>
      </w:r>
      <w:r w:rsidR="007C726E" w:rsidRPr="00AA7AEA">
        <w:rPr>
          <w:b/>
          <w:color w:val="222222"/>
          <w:lang w:val="en-IE"/>
        </w:rPr>
        <w:t>67</w:t>
      </w:r>
      <w:r w:rsidR="007C726E" w:rsidRPr="00AA7AEA">
        <w:rPr>
          <w:color w:val="222222"/>
          <w:lang w:val="en-IE"/>
        </w:rPr>
        <w:t>, 338</w:t>
      </w:r>
      <w:r w:rsidR="005871C8" w:rsidRPr="00AA7AEA">
        <w:rPr>
          <w:color w:val="222222"/>
          <w:lang w:val="en-IE"/>
        </w:rPr>
        <w:t>–</w:t>
      </w:r>
      <w:r w:rsidR="006517BD" w:rsidRPr="00AA7AEA">
        <w:rPr>
          <w:color w:val="222222"/>
          <w:lang w:val="en-IE"/>
        </w:rPr>
        <w:t>3</w:t>
      </w:r>
      <w:r w:rsidR="007C726E" w:rsidRPr="00AA7AEA">
        <w:rPr>
          <w:color w:val="222222"/>
          <w:lang w:val="en-IE"/>
        </w:rPr>
        <w:t>50.</w:t>
      </w:r>
    </w:p>
    <w:p w14:paraId="3BCB684D" w14:textId="34FF8A54" w:rsidR="00F67D7A" w:rsidRPr="00AA7AEA" w:rsidRDefault="00F67D7A" w:rsidP="00FD3BC5">
      <w:pPr>
        <w:pStyle w:val="Ref"/>
        <w:rPr>
          <w:color w:val="222222"/>
          <w:lang w:val="en-IE"/>
        </w:rPr>
      </w:pPr>
      <w:proofErr w:type="spellStart"/>
      <w:r w:rsidRPr="00AA7AEA">
        <w:rPr>
          <w:smallCaps/>
          <w:color w:val="222222"/>
          <w:lang w:val="en-IE"/>
        </w:rPr>
        <w:lastRenderedPageBreak/>
        <w:t>Dormitzer</w:t>
      </w:r>
      <w:proofErr w:type="spellEnd"/>
      <w:r w:rsidRPr="00AA7AEA">
        <w:rPr>
          <w:smallCaps/>
          <w:color w:val="222222"/>
          <w:lang w:val="en-IE"/>
        </w:rPr>
        <w:t xml:space="preserve"> P.R., </w:t>
      </w:r>
      <w:proofErr w:type="spellStart"/>
      <w:r w:rsidRPr="00AA7AEA">
        <w:rPr>
          <w:smallCaps/>
          <w:color w:val="222222"/>
          <w:lang w:val="en-IE"/>
        </w:rPr>
        <w:t>Suphaphiphat</w:t>
      </w:r>
      <w:proofErr w:type="spellEnd"/>
      <w:r w:rsidRPr="00AA7AEA">
        <w:rPr>
          <w:smallCaps/>
          <w:color w:val="222222"/>
          <w:lang w:val="en-IE"/>
        </w:rPr>
        <w:t xml:space="preserve"> P., Gibson D.G., Wentworth D.E., Stockwell T.B., </w:t>
      </w:r>
      <w:proofErr w:type="spellStart"/>
      <w:r w:rsidRPr="00AA7AEA">
        <w:rPr>
          <w:smallCaps/>
          <w:color w:val="222222"/>
          <w:lang w:val="en-IE"/>
        </w:rPr>
        <w:t>Algire</w:t>
      </w:r>
      <w:proofErr w:type="spellEnd"/>
      <w:r w:rsidRPr="00AA7AEA">
        <w:rPr>
          <w:smallCaps/>
          <w:color w:val="222222"/>
          <w:lang w:val="en-IE"/>
        </w:rPr>
        <w:t xml:space="preserve"> M.A., </w:t>
      </w:r>
      <w:proofErr w:type="spellStart"/>
      <w:r w:rsidRPr="00AA7AEA">
        <w:rPr>
          <w:smallCaps/>
          <w:color w:val="222222"/>
          <w:lang w:val="en-IE"/>
        </w:rPr>
        <w:t>Alperovich</w:t>
      </w:r>
      <w:proofErr w:type="spellEnd"/>
      <w:r w:rsidRPr="00AA7AEA">
        <w:rPr>
          <w:smallCaps/>
          <w:color w:val="222222"/>
          <w:lang w:val="en-IE"/>
        </w:rPr>
        <w:t xml:space="preserve"> N., Barro M., Brown D.M., Craig S., Dattilo B.M., </w:t>
      </w:r>
      <w:proofErr w:type="spellStart"/>
      <w:r w:rsidRPr="00AA7AEA">
        <w:rPr>
          <w:smallCaps/>
          <w:color w:val="222222"/>
          <w:lang w:val="en-IE"/>
        </w:rPr>
        <w:t>Denisova</w:t>
      </w:r>
      <w:proofErr w:type="spellEnd"/>
      <w:r w:rsidRPr="00AA7AEA">
        <w:rPr>
          <w:smallCaps/>
          <w:color w:val="222222"/>
          <w:lang w:val="en-IE"/>
        </w:rPr>
        <w:t xml:space="preserve"> E.A., De Souza I., </w:t>
      </w:r>
      <w:proofErr w:type="spellStart"/>
      <w:r w:rsidRPr="00AA7AEA">
        <w:rPr>
          <w:smallCaps/>
          <w:color w:val="222222"/>
          <w:lang w:val="en-IE"/>
        </w:rPr>
        <w:t>Eickmann</w:t>
      </w:r>
      <w:proofErr w:type="spellEnd"/>
      <w:r w:rsidRPr="00AA7AEA">
        <w:rPr>
          <w:smallCaps/>
          <w:color w:val="222222"/>
          <w:lang w:val="en-IE"/>
        </w:rPr>
        <w:t xml:space="preserve"> M., Dugan V.G., Ferrari A., </w:t>
      </w:r>
      <w:proofErr w:type="spellStart"/>
      <w:r w:rsidRPr="00AA7AEA">
        <w:rPr>
          <w:smallCaps/>
          <w:color w:val="222222"/>
          <w:lang w:val="en-IE"/>
        </w:rPr>
        <w:t>Gomila</w:t>
      </w:r>
      <w:proofErr w:type="spellEnd"/>
      <w:r w:rsidRPr="00AA7AEA">
        <w:rPr>
          <w:smallCaps/>
          <w:color w:val="222222"/>
          <w:lang w:val="en-IE"/>
        </w:rPr>
        <w:t xml:space="preserve"> R.C., Han L., Judge C., Mane S., </w:t>
      </w:r>
      <w:proofErr w:type="spellStart"/>
      <w:r w:rsidRPr="00AA7AEA">
        <w:rPr>
          <w:smallCaps/>
          <w:color w:val="222222"/>
          <w:lang w:val="en-IE"/>
        </w:rPr>
        <w:t>Matrosovich</w:t>
      </w:r>
      <w:proofErr w:type="spellEnd"/>
      <w:r w:rsidRPr="00AA7AEA">
        <w:rPr>
          <w:smallCaps/>
          <w:color w:val="222222"/>
          <w:lang w:val="en-IE"/>
        </w:rPr>
        <w:t xml:space="preserve"> M., Merryman C., Palladino G., Palmer G.A., Spencer T., Strecker T., </w:t>
      </w:r>
      <w:proofErr w:type="spellStart"/>
      <w:r w:rsidRPr="00AA7AEA">
        <w:rPr>
          <w:smallCaps/>
          <w:color w:val="222222"/>
          <w:lang w:val="en-IE"/>
        </w:rPr>
        <w:t>Trusheim</w:t>
      </w:r>
      <w:proofErr w:type="spellEnd"/>
      <w:r w:rsidRPr="00AA7AEA">
        <w:rPr>
          <w:smallCaps/>
          <w:color w:val="222222"/>
          <w:lang w:val="en-IE"/>
        </w:rPr>
        <w:t xml:space="preserve"> H., </w:t>
      </w:r>
      <w:proofErr w:type="spellStart"/>
      <w:r w:rsidRPr="00AA7AEA">
        <w:rPr>
          <w:smallCaps/>
          <w:color w:val="222222"/>
          <w:lang w:val="en-IE"/>
        </w:rPr>
        <w:t>Uhlendorff</w:t>
      </w:r>
      <w:proofErr w:type="spellEnd"/>
      <w:r w:rsidRPr="00AA7AEA">
        <w:rPr>
          <w:smallCaps/>
          <w:color w:val="222222"/>
          <w:lang w:val="en-IE"/>
        </w:rPr>
        <w:t xml:space="preserve"> J., Wen Y., Yee A.C., Zaveri J., Zhou B., Becker S., Donabedian A., Mason P.W., Glass J.I., </w:t>
      </w:r>
      <w:proofErr w:type="spellStart"/>
      <w:r w:rsidRPr="00AA7AEA">
        <w:rPr>
          <w:smallCaps/>
          <w:color w:val="222222"/>
          <w:lang w:val="en-IE"/>
        </w:rPr>
        <w:t>Rappuoli</w:t>
      </w:r>
      <w:proofErr w:type="spellEnd"/>
      <w:r w:rsidRPr="00AA7AEA">
        <w:rPr>
          <w:smallCaps/>
          <w:color w:val="222222"/>
          <w:lang w:val="en-IE"/>
        </w:rPr>
        <w:t xml:space="preserve"> R. &amp; Venter J.C. (2013). </w:t>
      </w:r>
      <w:r w:rsidRPr="00AA7AEA">
        <w:rPr>
          <w:color w:val="222222"/>
          <w:lang w:val="en-IE"/>
        </w:rPr>
        <w:t>Synthetic generation of influenza vaccine viruses for rapid response to pandemics.</w:t>
      </w:r>
      <w:r w:rsidRPr="00AA7AEA">
        <w:rPr>
          <w:lang w:val="en-IE"/>
        </w:rPr>
        <w:t xml:space="preserve"> </w:t>
      </w:r>
      <w:r w:rsidRPr="00AA7AEA">
        <w:rPr>
          <w:i/>
          <w:color w:val="222222"/>
          <w:lang w:val="en-IE"/>
        </w:rPr>
        <w:t>Sci</w:t>
      </w:r>
      <w:r w:rsidR="006517BD" w:rsidRPr="00AA7AEA">
        <w:rPr>
          <w:i/>
          <w:color w:val="222222"/>
          <w:lang w:val="en-IE"/>
        </w:rPr>
        <w:t>.</w:t>
      </w:r>
      <w:r w:rsidRPr="00AA7AEA">
        <w:rPr>
          <w:i/>
          <w:color w:val="222222"/>
          <w:lang w:val="en-IE"/>
        </w:rPr>
        <w:t xml:space="preserve"> Transl</w:t>
      </w:r>
      <w:r w:rsidR="006517BD" w:rsidRPr="00AA7AEA">
        <w:rPr>
          <w:i/>
          <w:color w:val="222222"/>
          <w:lang w:val="en-IE"/>
        </w:rPr>
        <w:t>.</w:t>
      </w:r>
      <w:r w:rsidRPr="00AA7AEA">
        <w:rPr>
          <w:i/>
          <w:color w:val="222222"/>
          <w:lang w:val="en-IE"/>
        </w:rPr>
        <w:t xml:space="preserve"> Med.</w:t>
      </w:r>
      <w:r w:rsidR="006517BD" w:rsidRPr="00AA7AEA">
        <w:rPr>
          <w:i/>
          <w:color w:val="222222"/>
          <w:lang w:val="en-IE"/>
        </w:rPr>
        <w:t>,</w:t>
      </w:r>
      <w:r w:rsidRPr="00AA7AEA">
        <w:rPr>
          <w:color w:val="222222"/>
          <w:lang w:val="en-IE"/>
        </w:rPr>
        <w:t xml:space="preserve"> </w:t>
      </w:r>
      <w:r w:rsidRPr="00AA7AEA">
        <w:rPr>
          <w:b/>
          <w:color w:val="222222"/>
          <w:lang w:val="en-IE"/>
        </w:rPr>
        <w:t>5</w:t>
      </w:r>
      <w:r w:rsidRPr="00AA7AEA">
        <w:rPr>
          <w:color w:val="222222"/>
          <w:lang w:val="en-IE"/>
        </w:rPr>
        <w:t xml:space="preserve"> (185), 185ra68.</w:t>
      </w:r>
    </w:p>
    <w:p w14:paraId="0B8B1630" w14:textId="234460F2" w:rsidR="00A14B7E" w:rsidRPr="00137BDB" w:rsidRDefault="006517BD" w:rsidP="00FD3BC5">
      <w:pPr>
        <w:pStyle w:val="Ref"/>
        <w:rPr>
          <w:color w:val="000000"/>
          <w:lang w:val="en-IE"/>
        </w:rPr>
      </w:pPr>
      <w:r w:rsidRPr="006517BD">
        <w:rPr>
          <w:smallCaps/>
          <w:color w:val="000000"/>
          <w:lang w:val="en-IE"/>
        </w:rPr>
        <w:t xml:space="preserve">Fowler V.L., </w:t>
      </w:r>
      <w:proofErr w:type="spellStart"/>
      <w:r w:rsidRPr="006517BD">
        <w:rPr>
          <w:smallCaps/>
          <w:color w:val="000000"/>
          <w:lang w:val="en-IE"/>
        </w:rPr>
        <w:t>Bankowski</w:t>
      </w:r>
      <w:proofErr w:type="spellEnd"/>
      <w:r w:rsidRPr="006517BD">
        <w:rPr>
          <w:smallCaps/>
          <w:color w:val="000000"/>
          <w:lang w:val="en-IE"/>
        </w:rPr>
        <w:t xml:space="preserve"> B.M., </w:t>
      </w:r>
      <w:proofErr w:type="spellStart"/>
      <w:r w:rsidRPr="006517BD">
        <w:rPr>
          <w:smallCaps/>
          <w:color w:val="000000"/>
          <w:lang w:val="en-IE"/>
        </w:rPr>
        <w:t>Armson</w:t>
      </w:r>
      <w:proofErr w:type="spellEnd"/>
      <w:r w:rsidRPr="006517BD">
        <w:rPr>
          <w:smallCaps/>
          <w:color w:val="000000"/>
          <w:lang w:val="en-IE"/>
        </w:rPr>
        <w:t xml:space="preserve"> B., Di </w:t>
      </w:r>
      <w:proofErr w:type="spellStart"/>
      <w:r w:rsidRPr="006517BD">
        <w:rPr>
          <w:smallCaps/>
          <w:color w:val="000000"/>
          <w:lang w:val="en-IE"/>
        </w:rPr>
        <w:t>Nardo</w:t>
      </w:r>
      <w:proofErr w:type="spellEnd"/>
      <w:r w:rsidRPr="006517BD">
        <w:rPr>
          <w:smallCaps/>
          <w:color w:val="000000"/>
          <w:lang w:val="en-IE"/>
        </w:rPr>
        <w:t xml:space="preserve"> A., </w:t>
      </w:r>
      <w:proofErr w:type="spellStart"/>
      <w:r w:rsidRPr="006517BD">
        <w:rPr>
          <w:smallCaps/>
          <w:color w:val="000000"/>
          <w:lang w:val="en-IE"/>
        </w:rPr>
        <w:t>Valdazo</w:t>
      </w:r>
      <w:proofErr w:type="spellEnd"/>
      <w:r w:rsidRPr="006517BD">
        <w:rPr>
          <w:smallCaps/>
          <w:color w:val="000000"/>
          <w:lang w:val="en-IE"/>
        </w:rPr>
        <w:t xml:space="preserve">-Gonzalez B., Reid S.M., Barnett P.V., Wadsworth J., Ferris N.P., </w:t>
      </w:r>
      <w:proofErr w:type="spellStart"/>
      <w:r w:rsidRPr="006517BD">
        <w:rPr>
          <w:smallCaps/>
          <w:color w:val="000000"/>
          <w:lang w:val="en-IE"/>
        </w:rPr>
        <w:t>Mioulet</w:t>
      </w:r>
      <w:proofErr w:type="spellEnd"/>
      <w:r w:rsidRPr="006517BD">
        <w:rPr>
          <w:smallCaps/>
          <w:color w:val="000000"/>
          <w:lang w:val="en-IE"/>
        </w:rPr>
        <w:t xml:space="preserve"> V. &amp; King D.P. </w:t>
      </w:r>
      <w:r w:rsidR="00A14B7E" w:rsidRPr="00137BDB">
        <w:rPr>
          <w:color w:val="000000"/>
          <w:lang w:val="en-IE"/>
        </w:rPr>
        <w:t>(2014). Recovery of viral RNA and infectious</w:t>
      </w:r>
      <w:r>
        <w:rPr>
          <w:color w:val="642A8F"/>
          <w:lang w:val="en-IE"/>
        </w:rPr>
        <w:t xml:space="preserve"> </w:t>
      </w:r>
      <w:r w:rsidR="00A14B7E" w:rsidRPr="00137BDB">
        <w:rPr>
          <w:bCs/>
          <w:color w:val="000000"/>
          <w:lang w:val="en-IE"/>
        </w:rPr>
        <w:t>foot-and-mouth disease virus</w:t>
      </w:r>
      <w:r>
        <w:rPr>
          <w:color w:val="642A8F"/>
          <w:lang w:val="en-IE"/>
        </w:rPr>
        <w:t xml:space="preserve"> </w:t>
      </w:r>
      <w:r w:rsidR="00A14B7E" w:rsidRPr="00137BDB">
        <w:rPr>
          <w:color w:val="000000"/>
          <w:lang w:val="en-IE"/>
        </w:rPr>
        <w:t>from positive</w:t>
      </w:r>
      <w:r w:rsidRPr="006517BD">
        <w:rPr>
          <w:color w:val="642A8F"/>
          <w:lang w:val="en-IE"/>
        </w:rPr>
        <w:t xml:space="preserve"> </w:t>
      </w:r>
      <w:r w:rsidR="00A14B7E" w:rsidRPr="00137BDB">
        <w:rPr>
          <w:bCs/>
          <w:color w:val="000000"/>
          <w:lang w:val="en-IE"/>
        </w:rPr>
        <w:t>lateral</w:t>
      </w:r>
      <w:r w:rsidR="00A14B7E" w:rsidRPr="00137BDB">
        <w:rPr>
          <w:color w:val="000000"/>
          <w:lang w:val="en-IE"/>
        </w:rPr>
        <w:t>-</w:t>
      </w:r>
      <w:r w:rsidR="00A14B7E" w:rsidRPr="00137BDB">
        <w:rPr>
          <w:bCs/>
          <w:color w:val="000000"/>
          <w:lang w:val="en-IE"/>
        </w:rPr>
        <w:t>flow devices</w:t>
      </w:r>
      <w:r w:rsidR="00A14B7E" w:rsidRPr="00137BDB">
        <w:rPr>
          <w:color w:val="000000"/>
          <w:lang w:val="en-IE"/>
        </w:rPr>
        <w:t xml:space="preserve">. </w:t>
      </w:r>
      <w:proofErr w:type="spellStart"/>
      <w:r w:rsidR="00A14B7E" w:rsidRPr="00137BDB">
        <w:rPr>
          <w:rStyle w:val="jrnl"/>
          <w:i/>
          <w:color w:val="000000"/>
          <w:lang w:val="en-IE"/>
        </w:rPr>
        <w:t>PLoS</w:t>
      </w:r>
      <w:proofErr w:type="spellEnd"/>
      <w:r w:rsidR="00A14B7E" w:rsidRPr="00137BDB">
        <w:rPr>
          <w:rStyle w:val="jrnl"/>
          <w:i/>
          <w:color w:val="000000"/>
          <w:lang w:val="en-IE"/>
        </w:rPr>
        <w:t xml:space="preserve"> One</w:t>
      </w:r>
      <w:r w:rsidR="00A14B7E" w:rsidRPr="00137BDB">
        <w:rPr>
          <w:color w:val="000000"/>
          <w:lang w:val="en-IE"/>
        </w:rPr>
        <w:t xml:space="preserve">, </w:t>
      </w:r>
      <w:r w:rsidR="00A14B7E" w:rsidRPr="00116018">
        <w:rPr>
          <w:b/>
          <w:color w:val="000000"/>
          <w:lang w:val="en-IE"/>
        </w:rPr>
        <w:t>9</w:t>
      </w:r>
      <w:r w:rsidR="00A14B7E" w:rsidRPr="00137BDB">
        <w:rPr>
          <w:color w:val="000000"/>
          <w:lang w:val="en-IE"/>
        </w:rPr>
        <w:t>(10</w:t>
      </w:r>
      <w:proofErr w:type="gramStart"/>
      <w:r w:rsidR="00A14B7E" w:rsidRPr="00137BDB">
        <w:rPr>
          <w:color w:val="000000"/>
          <w:lang w:val="en-IE"/>
        </w:rPr>
        <w:t>):e</w:t>
      </w:r>
      <w:proofErr w:type="gramEnd"/>
      <w:r w:rsidR="00A14B7E" w:rsidRPr="00137BDB">
        <w:rPr>
          <w:color w:val="000000"/>
          <w:lang w:val="en-IE"/>
        </w:rPr>
        <w:t xml:space="preserve">109322. </w:t>
      </w:r>
    </w:p>
    <w:p w14:paraId="72821877" w14:textId="5B007CA1" w:rsidR="00EC67CE" w:rsidRPr="00137BDB" w:rsidRDefault="00EE4E91" w:rsidP="00FD3BC5">
      <w:pPr>
        <w:pStyle w:val="Ref"/>
        <w:rPr>
          <w:lang w:val="en-IE" w:eastAsia="en-GB"/>
        </w:rPr>
      </w:pPr>
      <w:r w:rsidRPr="00137BDB">
        <w:rPr>
          <w:smallCaps/>
          <w:lang w:val="en-IE" w:eastAsia="en-GB"/>
        </w:rPr>
        <w:t>Fu</w:t>
      </w:r>
      <w:r w:rsidR="005A38FB" w:rsidRPr="00137BDB">
        <w:rPr>
          <w:smallCaps/>
          <w:lang w:val="en-IE" w:eastAsia="en-GB"/>
        </w:rPr>
        <w:t xml:space="preserve"> P., Sun Z., Yu</w:t>
      </w:r>
      <w:r w:rsidRPr="00137BDB">
        <w:rPr>
          <w:smallCaps/>
          <w:lang w:val="en-IE" w:eastAsia="en-GB"/>
        </w:rPr>
        <w:t xml:space="preserve"> </w:t>
      </w:r>
      <w:r w:rsidR="005A38FB" w:rsidRPr="00137BDB">
        <w:rPr>
          <w:smallCaps/>
          <w:lang w:val="en-IE" w:eastAsia="en-GB"/>
        </w:rPr>
        <w:t>Z., Zhang Y., Shen J., Zhang H., Xu W., Jiang F., Chen</w:t>
      </w:r>
      <w:r w:rsidRPr="00137BDB">
        <w:rPr>
          <w:smallCaps/>
          <w:lang w:val="en-IE" w:eastAsia="en-GB"/>
        </w:rPr>
        <w:t xml:space="preserve"> H. &amp; Wu W. </w:t>
      </w:r>
      <w:r w:rsidRPr="00137BDB">
        <w:rPr>
          <w:lang w:val="en-IE" w:eastAsia="en-GB"/>
        </w:rPr>
        <w:t xml:space="preserve">(2014). Enzyme linked aptamer assay: based on a competition format for sensitive detection of antibodies to </w:t>
      </w:r>
      <w:r w:rsidRPr="00137BDB">
        <w:rPr>
          <w:i/>
          <w:lang w:val="en-IE" w:eastAsia="en-GB"/>
        </w:rPr>
        <w:t xml:space="preserve">Mycoplasma </w:t>
      </w:r>
      <w:proofErr w:type="spellStart"/>
      <w:r w:rsidRPr="00137BDB">
        <w:rPr>
          <w:i/>
          <w:lang w:val="en-IE" w:eastAsia="en-GB"/>
        </w:rPr>
        <w:t>bovis</w:t>
      </w:r>
      <w:proofErr w:type="spellEnd"/>
      <w:r w:rsidRPr="00137BDB">
        <w:rPr>
          <w:lang w:val="en-IE" w:eastAsia="en-GB"/>
        </w:rPr>
        <w:t xml:space="preserve"> in serum. </w:t>
      </w:r>
      <w:r w:rsidRPr="00137BDB">
        <w:rPr>
          <w:i/>
          <w:lang w:val="en-IE" w:eastAsia="en-GB"/>
        </w:rPr>
        <w:t>Anal</w:t>
      </w:r>
      <w:r w:rsidR="00E1070F" w:rsidRPr="00137BDB">
        <w:rPr>
          <w:i/>
          <w:lang w:val="en-IE" w:eastAsia="en-GB"/>
        </w:rPr>
        <w:t>.</w:t>
      </w:r>
      <w:r w:rsidRPr="00137BDB">
        <w:rPr>
          <w:i/>
          <w:lang w:val="en-IE" w:eastAsia="en-GB"/>
        </w:rPr>
        <w:t xml:space="preserve"> </w:t>
      </w:r>
      <w:r w:rsidR="005A38FB" w:rsidRPr="00137BDB">
        <w:rPr>
          <w:i/>
          <w:lang w:val="en-IE" w:eastAsia="en-GB"/>
        </w:rPr>
        <w:t>Chem</w:t>
      </w:r>
      <w:r w:rsidR="00E1070F" w:rsidRPr="00137BDB">
        <w:rPr>
          <w:i/>
          <w:lang w:val="en-IE" w:eastAsia="en-GB"/>
        </w:rPr>
        <w:t>.</w:t>
      </w:r>
      <w:r w:rsidRPr="00137BDB">
        <w:rPr>
          <w:lang w:val="en-IE" w:eastAsia="en-GB"/>
        </w:rPr>
        <w:t xml:space="preserve">, </w:t>
      </w:r>
      <w:r w:rsidRPr="00137BDB">
        <w:rPr>
          <w:b/>
          <w:lang w:val="en-IE" w:eastAsia="en-GB"/>
        </w:rPr>
        <w:t>86</w:t>
      </w:r>
      <w:r w:rsidRPr="00137BDB">
        <w:rPr>
          <w:lang w:val="en-IE" w:eastAsia="en-GB"/>
        </w:rPr>
        <w:t>, 1701</w:t>
      </w:r>
      <w:r w:rsidR="005A38FB" w:rsidRPr="00137BDB">
        <w:rPr>
          <w:lang w:val="en-IE" w:eastAsia="en-GB"/>
        </w:rPr>
        <w:t>–</w:t>
      </w:r>
      <w:r w:rsidRPr="00137BDB">
        <w:rPr>
          <w:lang w:val="en-IE" w:eastAsia="en-GB"/>
        </w:rPr>
        <w:t>1709.</w:t>
      </w:r>
    </w:p>
    <w:bookmarkEnd w:id="122"/>
    <w:p w14:paraId="28331AFE" w14:textId="03A6E390" w:rsidR="00C31356" w:rsidRPr="00137BDB" w:rsidRDefault="00C31356" w:rsidP="00FD3BC5">
      <w:pPr>
        <w:pStyle w:val="Ref"/>
        <w:rPr>
          <w:lang w:val="en-IE" w:eastAsia="en-GB"/>
        </w:rPr>
      </w:pPr>
      <w:proofErr w:type="spellStart"/>
      <w:r w:rsidRPr="007C36EF">
        <w:rPr>
          <w:lang w:val="en-IE" w:eastAsia="en-GB"/>
        </w:rPr>
        <w:t>G</w:t>
      </w:r>
      <w:r w:rsidRPr="007C36EF">
        <w:rPr>
          <w:smallCaps/>
          <w:lang w:val="en-IE" w:eastAsia="en-GB"/>
        </w:rPr>
        <w:t>elaye</w:t>
      </w:r>
      <w:proofErr w:type="spellEnd"/>
      <w:r w:rsidRPr="007C36EF">
        <w:rPr>
          <w:smallCaps/>
          <w:lang w:val="en-IE" w:eastAsia="en-GB"/>
        </w:rPr>
        <w:t xml:space="preserve"> E., </w:t>
      </w:r>
      <w:proofErr w:type="spellStart"/>
      <w:r w:rsidRPr="007C36EF">
        <w:rPr>
          <w:smallCaps/>
          <w:lang w:val="en-IE" w:eastAsia="en-GB"/>
        </w:rPr>
        <w:t>Lamien</w:t>
      </w:r>
      <w:proofErr w:type="spellEnd"/>
      <w:r w:rsidR="003B5ED7" w:rsidRPr="007C36EF">
        <w:rPr>
          <w:smallCaps/>
          <w:lang w:val="en-IE" w:eastAsia="en-GB"/>
        </w:rPr>
        <w:t xml:space="preserve"> C.</w:t>
      </w:r>
      <w:r w:rsidRPr="007C36EF">
        <w:rPr>
          <w:smallCaps/>
          <w:lang w:val="en-IE" w:eastAsia="en-GB"/>
        </w:rPr>
        <w:t xml:space="preserve">E., Silber R., </w:t>
      </w:r>
      <w:proofErr w:type="spellStart"/>
      <w:r w:rsidRPr="007C36EF">
        <w:rPr>
          <w:smallCaps/>
          <w:lang w:val="en-IE" w:eastAsia="en-GB"/>
        </w:rPr>
        <w:t>Tuppurainen</w:t>
      </w:r>
      <w:proofErr w:type="spellEnd"/>
      <w:r w:rsidR="003B5ED7" w:rsidRPr="007C36EF">
        <w:rPr>
          <w:smallCaps/>
          <w:lang w:val="en-IE" w:eastAsia="en-GB"/>
        </w:rPr>
        <w:t xml:space="preserve"> E.</w:t>
      </w:r>
      <w:r w:rsidRPr="007C36EF">
        <w:rPr>
          <w:smallCaps/>
          <w:lang w:val="en-IE" w:eastAsia="en-GB"/>
        </w:rPr>
        <w:t xml:space="preserve">S., </w:t>
      </w:r>
      <w:proofErr w:type="spellStart"/>
      <w:r w:rsidRPr="007C36EF">
        <w:rPr>
          <w:smallCaps/>
          <w:lang w:val="en-IE" w:eastAsia="en-GB"/>
        </w:rPr>
        <w:t>Grabherr</w:t>
      </w:r>
      <w:proofErr w:type="spellEnd"/>
      <w:r w:rsidR="003B5ED7" w:rsidRPr="007C36EF">
        <w:rPr>
          <w:smallCaps/>
          <w:lang w:val="en-IE" w:eastAsia="en-GB"/>
        </w:rPr>
        <w:t xml:space="preserve"> R.</w:t>
      </w:r>
      <w:r w:rsidRPr="007C36EF">
        <w:rPr>
          <w:smallCaps/>
          <w:lang w:val="en-IE" w:eastAsia="en-GB"/>
        </w:rPr>
        <w:t xml:space="preserve"> &amp; Dia</w:t>
      </w:r>
      <w:r w:rsidR="003B5ED7" w:rsidRPr="007C36EF">
        <w:rPr>
          <w:smallCaps/>
          <w:lang w:val="en-IE" w:eastAsia="en-GB"/>
        </w:rPr>
        <w:t>llo</w:t>
      </w:r>
      <w:r w:rsidRPr="007C36EF">
        <w:rPr>
          <w:smallCaps/>
          <w:lang w:val="en-IE" w:eastAsia="en-GB"/>
        </w:rPr>
        <w:t xml:space="preserve"> A.</w:t>
      </w:r>
      <w:r w:rsidRPr="007C36EF">
        <w:rPr>
          <w:lang w:val="en-IE" w:eastAsia="en-GB"/>
        </w:rPr>
        <w:t xml:space="preserve"> (2013). </w:t>
      </w:r>
      <w:r w:rsidRPr="00137BDB">
        <w:rPr>
          <w:lang w:val="en-IE" w:eastAsia="en-GB"/>
        </w:rPr>
        <w:t xml:space="preserve">Development of a cost-effective method for </w:t>
      </w:r>
      <w:proofErr w:type="spellStart"/>
      <w:r w:rsidRPr="00137BDB">
        <w:rPr>
          <w:lang w:val="en-IE" w:eastAsia="en-GB"/>
        </w:rPr>
        <w:t>capripoxvirus</w:t>
      </w:r>
      <w:proofErr w:type="spellEnd"/>
      <w:r w:rsidRPr="00137BDB">
        <w:rPr>
          <w:lang w:val="en-IE" w:eastAsia="en-GB"/>
        </w:rPr>
        <w:t xml:space="preserve"> genotyping using snapback primer and dsDNA intercalating dye. </w:t>
      </w:r>
      <w:proofErr w:type="spellStart"/>
      <w:r w:rsidRPr="00137BDB">
        <w:rPr>
          <w:i/>
          <w:iCs/>
          <w:lang w:val="en-IE" w:eastAsia="en-GB"/>
        </w:rPr>
        <w:t>PloS</w:t>
      </w:r>
      <w:proofErr w:type="spellEnd"/>
      <w:r w:rsidRPr="00137BDB">
        <w:rPr>
          <w:i/>
          <w:iCs/>
          <w:lang w:val="en-IE" w:eastAsia="en-GB"/>
        </w:rPr>
        <w:t xml:space="preserve"> </w:t>
      </w:r>
      <w:r w:rsidR="008B7690" w:rsidRPr="00137BDB">
        <w:rPr>
          <w:i/>
          <w:iCs/>
          <w:lang w:val="en-IE" w:eastAsia="en-GB"/>
        </w:rPr>
        <w:t>O</w:t>
      </w:r>
      <w:r w:rsidRPr="00137BDB">
        <w:rPr>
          <w:i/>
          <w:iCs/>
          <w:lang w:val="en-IE" w:eastAsia="en-GB"/>
        </w:rPr>
        <w:t>ne</w:t>
      </w:r>
      <w:r w:rsidRPr="00137BDB">
        <w:rPr>
          <w:lang w:val="en-IE" w:eastAsia="en-GB"/>
        </w:rPr>
        <w:t xml:space="preserve">, </w:t>
      </w:r>
      <w:r w:rsidRPr="00137BDB">
        <w:rPr>
          <w:b/>
          <w:lang w:val="en-IE" w:eastAsia="en-GB"/>
        </w:rPr>
        <w:t>8</w:t>
      </w:r>
      <w:r w:rsidR="00116018">
        <w:rPr>
          <w:lang w:val="en-IE" w:eastAsia="en-GB"/>
        </w:rPr>
        <w:t>(10</w:t>
      </w:r>
      <w:proofErr w:type="gramStart"/>
      <w:r w:rsidR="00116018">
        <w:rPr>
          <w:lang w:val="en-IE" w:eastAsia="en-GB"/>
        </w:rPr>
        <w:t>):</w:t>
      </w:r>
      <w:r w:rsidRPr="00137BDB">
        <w:rPr>
          <w:lang w:val="en-IE" w:eastAsia="en-GB"/>
        </w:rPr>
        <w:t>e</w:t>
      </w:r>
      <w:proofErr w:type="gramEnd"/>
      <w:r w:rsidRPr="00137BDB">
        <w:rPr>
          <w:lang w:val="en-IE" w:eastAsia="en-GB"/>
        </w:rPr>
        <w:t>75971.</w:t>
      </w:r>
    </w:p>
    <w:p w14:paraId="23889E38" w14:textId="77777777" w:rsidR="00BC4EDD" w:rsidRPr="00137BDB" w:rsidRDefault="00BC4EDD" w:rsidP="00FD3BC5">
      <w:pPr>
        <w:pStyle w:val="Ref"/>
        <w:rPr>
          <w:lang w:val="en-IE" w:eastAsia="en-GB"/>
        </w:rPr>
      </w:pPr>
      <w:proofErr w:type="spellStart"/>
      <w:r w:rsidRPr="00137BDB">
        <w:rPr>
          <w:smallCaps/>
          <w:lang w:val="en-IE" w:eastAsia="en-GB"/>
        </w:rPr>
        <w:t>Gelaye</w:t>
      </w:r>
      <w:proofErr w:type="spellEnd"/>
      <w:r w:rsidRPr="00137BDB">
        <w:rPr>
          <w:smallCaps/>
          <w:lang w:val="en-IE" w:eastAsia="en-GB"/>
        </w:rPr>
        <w:t xml:space="preserve"> E., Mach L., </w:t>
      </w:r>
      <w:proofErr w:type="spellStart"/>
      <w:r w:rsidRPr="00137BDB">
        <w:rPr>
          <w:smallCaps/>
          <w:lang w:val="en-IE" w:eastAsia="en-GB"/>
        </w:rPr>
        <w:t>Kolodziejek</w:t>
      </w:r>
      <w:proofErr w:type="spellEnd"/>
      <w:r w:rsidRPr="00137BDB">
        <w:rPr>
          <w:smallCaps/>
          <w:lang w:val="en-IE" w:eastAsia="en-GB"/>
        </w:rPr>
        <w:t xml:space="preserve"> J., </w:t>
      </w:r>
      <w:proofErr w:type="spellStart"/>
      <w:r w:rsidRPr="00137BDB">
        <w:rPr>
          <w:smallCaps/>
          <w:lang w:val="en-IE" w:eastAsia="en-GB"/>
        </w:rPr>
        <w:t>Grabherr</w:t>
      </w:r>
      <w:proofErr w:type="spellEnd"/>
      <w:r w:rsidRPr="00137BDB">
        <w:rPr>
          <w:smallCaps/>
          <w:lang w:val="en-IE" w:eastAsia="en-GB"/>
        </w:rPr>
        <w:t xml:space="preserve"> R., </w:t>
      </w:r>
      <w:proofErr w:type="spellStart"/>
      <w:r w:rsidRPr="00137BDB">
        <w:rPr>
          <w:smallCaps/>
          <w:lang w:val="en-IE" w:eastAsia="en-GB"/>
        </w:rPr>
        <w:t>Loitsch</w:t>
      </w:r>
      <w:proofErr w:type="spellEnd"/>
      <w:r w:rsidRPr="00137BDB">
        <w:rPr>
          <w:smallCaps/>
          <w:lang w:val="en-IE" w:eastAsia="en-GB"/>
        </w:rPr>
        <w:t xml:space="preserve"> A., Achenbach J.E., </w:t>
      </w:r>
      <w:proofErr w:type="spellStart"/>
      <w:r w:rsidRPr="00137BDB">
        <w:rPr>
          <w:smallCaps/>
          <w:lang w:val="en-IE" w:eastAsia="en-GB"/>
        </w:rPr>
        <w:t>Nowotny</w:t>
      </w:r>
      <w:proofErr w:type="spellEnd"/>
      <w:r w:rsidRPr="00137BDB">
        <w:rPr>
          <w:smallCaps/>
          <w:lang w:val="en-IE" w:eastAsia="en-GB"/>
        </w:rPr>
        <w:t xml:space="preserve"> N., Diallo A. &amp; </w:t>
      </w:r>
      <w:proofErr w:type="spellStart"/>
      <w:r w:rsidRPr="00137BDB">
        <w:rPr>
          <w:smallCaps/>
          <w:lang w:val="en-IE" w:eastAsia="en-GB"/>
        </w:rPr>
        <w:t>Lamien</w:t>
      </w:r>
      <w:proofErr w:type="spellEnd"/>
      <w:r w:rsidRPr="00137BDB">
        <w:rPr>
          <w:smallCaps/>
          <w:lang w:val="en-IE" w:eastAsia="en-GB"/>
        </w:rPr>
        <w:t xml:space="preserve"> C.E.</w:t>
      </w:r>
      <w:r w:rsidRPr="00137BDB">
        <w:rPr>
          <w:lang w:val="en-IE" w:eastAsia="en-GB"/>
        </w:rPr>
        <w:t xml:space="preserve"> (2017). A novel HRM assay for the simultaneous detection and differentiation of eight poxviruses of medical and veterinary importance. </w:t>
      </w:r>
      <w:r w:rsidRPr="00137BDB">
        <w:rPr>
          <w:i/>
          <w:lang w:val="en-IE" w:eastAsia="en-GB"/>
        </w:rPr>
        <w:t>Sci. Rep</w:t>
      </w:r>
      <w:r w:rsidRPr="00137BDB">
        <w:rPr>
          <w:lang w:val="en-IE" w:eastAsia="en-GB"/>
        </w:rPr>
        <w:t xml:space="preserve">., </w:t>
      </w:r>
      <w:r w:rsidRPr="00137BDB">
        <w:rPr>
          <w:b/>
          <w:lang w:val="en-IE" w:eastAsia="en-GB"/>
        </w:rPr>
        <w:t>7</w:t>
      </w:r>
      <w:r w:rsidRPr="00137BDB">
        <w:rPr>
          <w:lang w:val="en-IE" w:eastAsia="en-GB"/>
        </w:rPr>
        <w:t>, 42892.</w:t>
      </w:r>
    </w:p>
    <w:p w14:paraId="39AF2C74" w14:textId="77777777" w:rsidR="000B1762" w:rsidRPr="00137BDB" w:rsidRDefault="000B1762" w:rsidP="00FD3BC5">
      <w:pPr>
        <w:pStyle w:val="Ref"/>
        <w:rPr>
          <w:lang w:val="en-IE" w:eastAsia="en-GB"/>
        </w:rPr>
      </w:pPr>
      <w:r w:rsidRPr="00137BDB">
        <w:rPr>
          <w:smallCaps/>
          <w:lang w:val="en-IE" w:eastAsia="en-GB"/>
        </w:rPr>
        <w:t xml:space="preserve">Gill P. </w:t>
      </w:r>
      <w:r w:rsidR="00106B8B" w:rsidRPr="00137BDB">
        <w:rPr>
          <w:smallCaps/>
          <w:lang w:val="en-IE" w:eastAsia="en-GB"/>
        </w:rPr>
        <w:t>&amp;</w:t>
      </w:r>
      <w:r w:rsidRPr="00137BDB">
        <w:rPr>
          <w:smallCaps/>
          <w:lang w:val="en-IE" w:eastAsia="en-GB"/>
        </w:rPr>
        <w:t xml:space="preserve"> </w:t>
      </w:r>
      <w:proofErr w:type="spellStart"/>
      <w:r w:rsidRPr="00137BDB">
        <w:rPr>
          <w:smallCaps/>
          <w:lang w:val="en-IE" w:eastAsia="en-GB"/>
        </w:rPr>
        <w:t>Ghaemi</w:t>
      </w:r>
      <w:proofErr w:type="spellEnd"/>
      <w:r w:rsidRPr="00137BDB">
        <w:rPr>
          <w:smallCaps/>
          <w:lang w:val="en-IE" w:eastAsia="en-GB"/>
        </w:rPr>
        <w:t xml:space="preserve"> A.</w:t>
      </w:r>
      <w:r w:rsidRPr="00137BDB">
        <w:rPr>
          <w:lang w:val="en-IE" w:eastAsia="en-GB"/>
        </w:rPr>
        <w:t xml:space="preserve"> (2008)</w:t>
      </w:r>
      <w:r w:rsidR="00106B8B" w:rsidRPr="00137BDB">
        <w:rPr>
          <w:lang w:val="en-IE" w:eastAsia="en-GB"/>
        </w:rPr>
        <w:t>.</w:t>
      </w:r>
      <w:r w:rsidRPr="00137BDB">
        <w:rPr>
          <w:lang w:val="en-IE" w:eastAsia="en-GB"/>
        </w:rPr>
        <w:t xml:space="preserve"> Nucleic </w:t>
      </w:r>
      <w:r w:rsidR="00E41C79" w:rsidRPr="00137BDB">
        <w:rPr>
          <w:lang w:val="en-IE" w:eastAsia="en-GB"/>
        </w:rPr>
        <w:t>acid isothermal amplification technologies – a review.</w:t>
      </w:r>
      <w:r w:rsidRPr="00137BDB">
        <w:rPr>
          <w:lang w:val="en-IE" w:eastAsia="en-GB"/>
        </w:rPr>
        <w:t xml:space="preserve"> </w:t>
      </w:r>
      <w:r w:rsidRPr="00137BDB">
        <w:rPr>
          <w:i/>
          <w:lang w:val="en-IE" w:eastAsia="en-GB"/>
        </w:rPr>
        <w:t>Nucleosides, Nucleotides Nucleic Acids</w:t>
      </w:r>
      <w:r w:rsidR="00E41C79" w:rsidRPr="00137BDB">
        <w:rPr>
          <w:lang w:val="en-IE" w:eastAsia="en-GB"/>
        </w:rPr>
        <w:t>,</w:t>
      </w:r>
      <w:r w:rsidRPr="00137BDB">
        <w:rPr>
          <w:lang w:val="en-IE" w:eastAsia="en-GB"/>
        </w:rPr>
        <w:t xml:space="preserve"> </w:t>
      </w:r>
      <w:r w:rsidRPr="00137BDB">
        <w:rPr>
          <w:b/>
          <w:bCs/>
          <w:lang w:val="en-IE" w:eastAsia="en-GB"/>
        </w:rPr>
        <w:t>27</w:t>
      </w:r>
      <w:r w:rsidR="00E41C79" w:rsidRPr="00137BDB">
        <w:rPr>
          <w:bCs/>
          <w:lang w:val="en-IE" w:eastAsia="en-GB"/>
        </w:rPr>
        <w:t>,</w:t>
      </w:r>
      <w:r w:rsidRPr="00137BDB">
        <w:rPr>
          <w:lang w:val="en-IE" w:eastAsia="en-GB"/>
        </w:rPr>
        <w:t xml:space="preserve"> 224</w:t>
      </w:r>
      <w:r w:rsidR="00E41C79" w:rsidRPr="00137BDB">
        <w:rPr>
          <w:lang w:val="en-IE" w:eastAsia="en-GB"/>
        </w:rPr>
        <w:t>–</w:t>
      </w:r>
      <w:r w:rsidRPr="00137BDB">
        <w:rPr>
          <w:lang w:val="en-IE" w:eastAsia="en-GB"/>
        </w:rPr>
        <w:t>243.</w:t>
      </w:r>
    </w:p>
    <w:p w14:paraId="10492374" w14:textId="77777777" w:rsidR="0056267D" w:rsidRPr="00CA5AB0" w:rsidRDefault="0056267D" w:rsidP="00FD3BC5">
      <w:pPr>
        <w:pStyle w:val="Ref"/>
        <w:rPr>
          <w:lang w:eastAsia="en-GB"/>
          <w:rPrChange w:id="123" w:author="Sandor Belak" w:date="2020-03-11T17:56:00Z">
            <w:rPr>
              <w:lang w:val="en-IE" w:eastAsia="en-GB"/>
            </w:rPr>
          </w:rPrChange>
        </w:rPr>
      </w:pPr>
      <w:proofErr w:type="spellStart"/>
      <w:r w:rsidRPr="00137BDB">
        <w:rPr>
          <w:bCs/>
          <w:smallCaps/>
          <w:lang w:val="en-IE"/>
        </w:rPr>
        <w:t>Granberg</w:t>
      </w:r>
      <w:proofErr w:type="spellEnd"/>
      <w:r w:rsidRPr="00137BDB">
        <w:rPr>
          <w:smallCaps/>
          <w:lang w:val="en-IE"/>
        </w:rPr>
        <w:t xml:space="preserve"> F., </w:t>
      </w:r>
      <w:proofErr w:type="spellStart"/>
      <w:r w:rsidRPr="00137BDB">
        <w:rPr>
          <w:smallCaps/>
          <w:lang w:val="en-IE"/>
        </w:rPr>
        <w:t>Bálint</w:t>
      </w:r>
      <w:proofErr w:type="spellEnd"/>
      <w:r w:rsidRPr="00137BDB">
        <w:rPr>
          <w:smallCaps/>
          <w:lang w:val="en-IE"/>
        </w:rPr>
        <w:t xml:space="preserve"> Á. &amp; </w:t>
      </w:r>
      <w:proofErr w:type="spellStart"/>
      <w:r w:rsidRPr="00137BDB">
        <w:rPr>
          <w:smallCaps/>
          <w:lang w:val="en-IE"/>
        </w:rPr>
        <w:t>Belák</w:t>
      </w:r>
      <w:proofErr w:type="spellEnd"/>
      <w:r w:rsidRPr="00137BDB">
        <w:rPr>
          <w:smallCaps/>
          <w:lang w:val="en-IE"/>
        </w:rPr>
        <w:t xml:space="preserve"> S.</w:t>
      </w:r>
      <w:r w:rsidRPr="00137BDB">
        <w:rPr>
          <w:lang w:val="en-IE"/>
        </w:rPr>
        <w:t xml:space="preserve"> (2016). Novel technologies applied to the nucleotide sequencing and comparative sequence analysis of the genomes of infectious agents in veterinary medicine. </w:t>
      </w:r>
      <w:r w:rsidRPr="00CA5AB0">
        <w:rPr>
          <w:rStyle w:val="jrnl"/>
          <w:i/>
          <w:rPrChange w:id="124" w:author="Sandor Belak" w:date="2020-03-11T17:56:00Z">
            <w:rPr>
              <w:rStyle w:val="jrnl"/>
              <w:i/>
              <w:lang w:val="en-IE"/>
            </w:rPr>
          </w:rPrChange>
        </w:rPr>
        <w:t>Rev. Sci. Tech</w:t>
      </w:r>
      <w:r w:rsidRPr="00CA5AB0">
        <w:rPr>
          <w:rPrChange w:id="125" w:author="Sandor Belak" w:date="2020-03-11T17:56:00Z">
            <w:rPr>
              <w:lang w:val="en-IE"/>
            </w:rPr>
          </w:rPrChange>
        </w:rPr>
        <w:t xml:space="preserve">., </w:t>
      </w:r>
      <w:r w:rsidRPr="00CA5AB0">
        <w:rPr>
          <w:b/>
          <w:rPrChange w:id="126" w:author="Sandor Belak" w:date="2020-03-11T17:56:00Z">
            <w:rPr>
              <w:b/>
              <w:lang w:val="en-IE"/>
            </w:rPr>
          </w:rPrChange>
        </w:rPr>
        <w:t>35</w:t>
      </w:r>
      <w:r w:rsidRPr="00CA5AB0">
        <w:rPr>
          <w:rPrChange w:id="127" w:author="Sandor Belak" w:date="2020-03-11T17:56:00Z">
            <w:rPr>
              <w:lang w:val="en-IE"/>
            </w:rPr>
          </w:rPrChange>
        </w:rPr>
        <w:t xml:space="preserve">, 25–42. </w:t>
      </w:r>
    </w:p>
    <w:p w14:paraId="60E1CD4A" w14:textId="5064C633" w:rsidR="002E43DF" w:rsidRPr="00137BDB" w:rsidRDefault="002E43DF" w:rsidP="00FD3BC5">
      <w:pPr>
        <w:pStyle w:val="Ref"/>
        <w:rPr>
          <w:lang w:val="en-IE" w:eastAsia="en-GB"/>
        </w:rPr>
      </w:pPr>
      <w:r w:rsidRPr="00CA5AB0">
        <w:rPr>
          <w:smallCaps/>
          <w:color w:val="000000" w:themeColor="text1"/>
          <w:lang w:eastAsia="en-GB"/>
          <w:rPrChange w:id="128" w:author="Sandor Belak" w:date="2020-03-11T17:56:00Z">
            <w:rPr>
              <w:smallCaps/>
              <w:color w:val="000000" w:themeColor="text1"/>
              <w:lang w:val="en-IE" w:eastAsia="en-GB"/>
            </w:rPr>
          </w:rPrChange>
        </w:rPr>
        <w:t>Guardabassi L., Damborg P., Stamm I., Kopp P.</w:t>
      </w:r>
      <w:r w:rsidR="00EE4E91" w:rsidRPr="00CA5AB0">
        <w:rPr>
          <w:smallCaps/>
          <w:color w:val="000000" w:themeColor="text1"/>
          <w:lang w:eastAsia="en-GB"/>
          <w:rPrChange w:id="129" w:author="Sandor Belak" w:date="2020-03-11T17:56:00Z">
            <w:rPr>
              <w:smallCaps/>
              <w:color w:val="000000" w:themeColor="text1"/>
              <w:lang w:val="en-IE" w:eastAsia="en-GB"/>
            </w:rPr>
          </w:rPrChange>
        </w:rPr>
        <w:t>A., Broens</w:t>
      </w:r>
      <w:r w:rsidRPr="00CA5AB0">
        <w:rPr>
          <w:smallCaps/>
          <w:color w:val="000000" w:themeColor="text1"/>
          <w:lang w:eastAsia="en-GB"/>
          <w:rPrChange w:id="130" w:author="Sandor Belak" w:date="2020-03-11T17:56:00Z">
            <w:rPr>
              <w:smallCaps/>
              <w:color w:val="000000" w:themeColor="text1"/>
              <w:lang w:val="en-IE" w:eastAsia="en-GB"/>
            </w:rPr>
          </w:rPrChange>
        </w:rPr>
        <w:t xml:space="preserve"> E. M. &amp; Toutain P.</w:t>
      </w:r>
      <w:r w:rsidR="00EE4E91" w:rsidRPr="00CA5AB0">
        <w:rPr>
          <w:smallCaps/>
          <w:color w:val="000000" w:themeColor="text1"/>
          <w:lang w:eastAsia="en-GB"/>
          <w:rPrChange w:id="131" w:author="Sandor Belak" w:date="2020-03-11T17:56:00Z">
            <w:rPr>
              <w:smallCaps/>
              <w:color w:val="000000" w:themeColor="text1"/>
              <w:lang w:val="en-IE" w:eastAsia="en-GB"/>
            </w:rPr>
          </w:rPrChange>
        </w:rPr>
        <w:t xml:space="preserve">L. </w:t>
      </w:r>
      <w:r w:rsidR="00EE4E91" w:rsidRPr="00CA5AB0">
        <w:rPr>
          <w:lang w:eastAsia="en-GB"/>
          <w:rPrChange w:id="132" w:author="Sandor Belak" w:date="2020-03-11T17:56:00Z">
            <w:rPr>
              <w:lang w:val="en-IE" w:eastAsia="en-GB"/>
            </w:rPr>
          </w:rPrChange>
        </w:rPr>
        <w:t xml:space="preserve">(2017). </w:t>
      </w:r>
      <w:r w:rsidR="00EE4E91" w:rsidRPr="00137BDB">
        <w:rPr>
          <w:lang w:val="en-IE" w:eastAsia="en-GB"/>
        </w:rPr>
        <w:t xml:space="preserve">Diagnostic microbiology in veterinary dermatology: present and future. </w:t>
      </w:r>
      <w:r w:rsidR="00EE4E91" w:rsidRPr="00137BDB">
        <w:rPr>
          <w:i/>
          <w:lang w:val="en-IE" w:eastAsia="en-GB"/>
        </w:rPr>
        <w:t>Vet</w:t>
      </w:r>
      <w:r w:rsidRPr="00137BDB">
        <w:rPr>
          <w:i/>
          <w:lang w:val="en-IE" w:eastAsia="en-GB"/>
        </w:rPr>
        <w:t>.</w:t>
      </w:r>
      <w:r w:rsidR="00EE4E91" w:rsidRPr="00137BDB">
        <w:rPr>
          <w:i/>
          <w:lang w:val="en-IE" w:eastAsia="en-GB"/>
        </w:rPr>
        <w:t xml:space="preserve"> </w:t>
      </w:r>
      <w:r w:rsidRPr="00137BDB">
        <w:rPr>
          <w:i/>
          <w:lang w:val="en-IE" w:eastAsia="en-GB"/>
        </w:rPr>
        <w:t>Dermatol.</w:t>
      </w:r>
      <w:r w:rsidR="00EE4E91" w:rsidRPr="00137BDB">
        <w:rPr>
          <w:lang w:val="en-IE" w:eastAsia="en-GB"/>
        </w:rPr>
        <w:t xml:space="preserve">, </w:t>
      </w:r>
      <w:r w:rsidR="00EE4E91" w:rsidRPr="00137BDB">
        <w:rPr>
          <w:b/>
          <w:lang w:val="en-IE" w:eastAsia="en-GB"/>
        </w:rPr>
        <w:t>28</w:t>
      </w:r>
      <w:r w:rsidR="00EE4E91" w:rsidRPr="00137BDB">
        <w:rPr>
          <w:lang w:val="en-IE" w:eastAsia="en-GB"/>
        </w:rPr>
        <w:t>, 146</w:t>
      </w:r>
      <w:r w:rsidRPr="00137BDB">
        <w:rPr>
          <w:lang w:val="en-IE" w:eastAsia="en-GB"/>
        </w:rPr>
        <w:t>.</w:t>
      </w:r>
    </w:p>
    <w:p w14:paraId="4514834B" w14:textId="39308895" w:rsidR="000B7812" w:rsidRPr="00AA7AEA" w:rsidRDefault="000B7812" w:rsidP="00FD3BC5">
      <w:pPr>
        <w:pStyle w:val="Ref"/>
        <w:rPr>
          <w:lang w:val="en-IE" w:eastAsia="en-GB"/>
        </w:rPr>
      </w:pPr>
      <w:r w:rsidRPr="00AA7AEA">
        <w:rPr>
          <w:smallCaps/>
          <w:lang w:eastAsia="en-GB"/>
          <w:rPrChange w:id="133" w:author="Sandor Belak" w:date="2020-03-11T17:56:00Z">
            <w:rPr>
              <w:smallCaps/>
              <w:strike/>
              <w:highlight w:val="yellow"/>
              <w:lang w:val="en-IE" w:eastAsia="en-GB"/>
            </w:rPr>
          </w:rPrChange>
        </w:rPr>
        <w:t>Guiard J., Paszkiewicz E., Sadowska J. &amp; Bundle D.R.</w:t>
      </w:r>
      <w:r w:rsidRPr="00AA7AEA">
        <w:rPr>
          <w:lang w:eastAsia="en-GB"/>
          <w:rPrChange w:id="134" w:author="Sandor Belak" w:date="2020-03-11T17:56:00Z">
            <w:rPr>
              <w:strike/>
              <w:highlight w:val="yellow"/>
              <w:lang w:val="en-IE" w:eastAsia="en-GB"/>
            </w:rPr>
          </w:rPrChange>
        </w:rPr>
        <w:t xml:space="preserve"> (2013). </w:t>
      </w:r>
      <w:r w:rsidRPr="00AA7AEA">
        <w:rPr>
          <w:lang w:val="en-IE" w:eastAsia="en-GB"/>
        </w:rPr>
        <w:t>Design and synthesis of a universal antigen to detect brucellosis.</w:t>
      </w:r>
      <w:r w:rsidRPr="00AA7AEA">
        <w:rPr>
          <w:lang w:val="en-IE"/>
        </w:rPr>
        <w:t xml:space="preserve"> </w:t>
      </w:r>
      <w:proofErr w:type="spellStart"/>
      <w:r w:rsidRPr="00AA7AEA">
        <w:rPr>
          <w:i/>
          <w:lang w:val="en-IE" w:eastAsia="en-GB"/>
        </w:rPr>
        <w:t>Angew</w:t>
      </w:r>
      <w:proofErr w:type="spellEnd"/>
      <w:r w:rsidR="00E67C66" w:rsidRPr="00AA7AEA">
        <w:rPr>
          <w:i/>
          <w:lang w:val="en-IE" w:eastAsia="en-GB"/>
        </w:rPr>
        <w:t>.</w:t>
      </w:r>
      <w:r w:rsidRPr="00AA7AEA">
        <w:rPr>
          <w:i/>
          <w:lang w:val="en-IE" w:eastAsia="en-GB"/>
        </w:rPr>
        <w:t xml:space="preserve"> Chem</w:t>
      </w:r>
      <w:r w:rsidR="006C51FF" w:rsidRPr="00AA7AEA">
        <w:rPr>
          <w:i/>
          <w:lang w:val="en-IE" w:eastAsia="en-GB"/>
        </w:rPr>
        <w:t>.</w:t>
      </w:r>
      <w:r w:rsidRPr="00AA7AEA">
        <w:rPr>
          <w:i/>
          <w:lang w:val="en-IE" w:eastAsia="en-GB"/>
        </w:rPr>
        <w:t xml:space="preserve"> Int</w:t>
      </w:r>
      <w:r w:rsidR="006517BD" w:rsidRPr="00AA7AEA">
        <w:rPr>
          <w:i/>
          <w:lang w:val="en-IE" w:eastAsia="en-GB"/>
        </w:rPr>
        <w:t>.</w:t>
      </w:r>
      <w:r w:rsidRPr="00AA7AEA">
        <w:rPr>
          <w:i/>
          <w:lang w:val="en-IE" w:eastAsia="en-GB"/>
        </w:rPr>
        <w:t xml:space="preserve"> Ed Engl.</w:t>
      </w:r>
      <w:r w:rsidR="006517BD" w:rsidRPr="00AA7AEA">
        <w:rPr>
          <w:i/>
          <w:lang w:val="en-IE" w:eastAsia="en-GB"/>
        </w:rPr>
        <w:t>,</w:t>
      </w:r>
      <w:r w:rsidRPr="00AA7AEA">
        <w:rPr>
          <w:lang w:val="en-IE" w:eastAsia="en-GB"/>
        </w:rPr>
        <w:t xml:space="preserve"> </w:t>
      </w:r>
      <w:r w:rsidRPr="00AA7AEA">
        <w:rPr>
          <w:b/>
          <w:lang w:val="en-IE" w:eastAsia="en-GB"/>
        </w:rPr>
        <w:t>52</w:t>
      </w:r>
      <w:r w:rsidRPr="00AA7AEA">
        <w:rPr>
          <w:lang w:val="en-IE" w:eastAsia="en-GB"/>
        </w:rPr>
        <w:t>, 7181</w:t>
      </w:r>
      <w:r w:rsidR="006517BD" w:rsidRPr="00AA7AEA">
        <w:rPr>
          <w:lang w:val="en-IE" w:eastAsia="en-GB"/>
        </w:rPr>
        <w:t>–718</w:t>
      </w:r>
      <w:r w:rsidRPr="00AA7AEA">
        <w:rPr>
          <w:lang w:val="en-IE" w:eastAsia="en-GB"/>
        </w:rPr>
        <w:t>5.</w:t>
      </w:r>
    </w:p>
    <w:p w14:paraId="176B903C" w14:textId="77777777" w:rsidR="00F17E49" w:rsidRPr="00CA5AB0" w:rsidRDefault="005B7ED9" w:rsidP="00FD3BC5">
      <w:pPr>
        <w:pStyle w:val="Ref"/>
        <w:rPr>
          <w:lang w:eastAsia="en-GB"/>
          <w:rPrChange w:id="135" w:author="Sandor Belak" w:date="2020-03-11T17:56:00Z">
            <w:rPr>
              <w:lang w:val="en-IE" w:eastAsia="en-GB"/>
            </w:rPr>
          </w:rPrChange>
        </w:rPr>
      </w:pPr>
      <w:r w:rsidRPr="00F75089">
        <w:rPr>
          <w:smallCaps/>
          <w:lang w:val="en-IE" w:eastAsia="en-GB"/>
        </w:rPr>
        <w:t>Gutiérrez-Aguirre I</w:t>
      </w:r>
      <w:r w:rsidR="00C74D7E" w:rsidRPr="00F75089">
        <w:rPr>
          <w:smallCaps/>
          <w:lang w:val="en-IE" w:eastAsia="en-GB"/>
        </w:rPr>
        <w:t>.</w:t>
      </w:r>
      <w:r w:rsidRPr="00F75089">
        <w:rPr>
          <w:smallCaps/>
          <w:lang w:val="en-IE" w:eastAsia="en-GB"/>
        </w:rPr>
        <w:t xml:space="preserve">, </w:t>
      </w:r>
      <w:proofErr w:type="spellStart"/>
      <w:r w:rsidRPr="00F75089">
        <w:rPr>
          <w:smallCaps/>
          <w:lang w:val="en-IE" w:eastAsia="en-GB"/>
        </w:rPr>
        <w:t>Rački</w:t>
      </w:r>
      <w:proofErr w:type="spellEnd"/>
      <w:r w:rsidRPr="00F75089">
        <w:rPr>
          <w:smallCaps/>
          <w:lang w:val="en-IE" w:eastAsia="en-GB"/>
        </w:rPr>
        <w:t xml:space="preserve"> N</w:t>
      </w:r>
      <w:r w:rsidR="00C74D7E" w:rsidRPr="00F75089">
        <w:rPr>
          <w:smallCaps/>
          <w:lang w:val="en-IE" w:eastAsia="en-GB"/>
        </w:rPr>
        <w:t>.</w:t>
      </w:r>
      <w:r w:rsidRPr="00F75089">
        <w:rPr>
          <w:smallCaps/>
          <w:lang w:val="en-IE" w:eastAsia="en-GB"/>
        </w:rPr>
        <w:t xml:space="preserve">, </w:t>
      </w:r>
      <w:proofErr w:type="spellStart"/>
      <w:r w:rsidRPr="00F75089">
        <w:rPr>
          <w:smallCaps/>
          <w:lang w:val="en-IE" w:eastAsia="en-GB"/>
        </w:rPr>
        <w:t>Dreo</w:t>
      </w:r>
      <w:proofErr w:type="spellEnd"/>
      <w:r w:rsidRPr="00F75089">
        <w:rPr>
          <w:smallCaps/>
          <w:lang w:val="en-IE" w:eastAsia="en-GB"/>
        </w:rPr>
        <w:t xml:space="preserve"> T</w:t>
      </w:r>
      <w:r w:rsidR="00C74D7E" w:rsidRPr="00F75089">
        <w:rPr>
          <w:smallCaps/>
          <w:lang w:val="en-IE" w:eastAsia="en-GB"/>
        </w:rPr>
        <w:t xml:space="preserve">. &amp; </w:t>
      </w:r>
      <w:proofErr w:type="spellStart"/>
      <w:r w:rsidRPr="00F75089">
        <w:rPr>
          <w:smallCaps/>
          <w:lang w:val="en-IE" w:eastAsia="en-GB"/>
        </w:rPr>
        <w:t>Ravnikar</w:t>
      </w:r>
      <w:proofErr w:type="spellEnd"/>
      <w:r w:rsidRPr="00F75089">
        <w:rPr>
          <w:smallCaps/>
          <w:lang w:val="en-IE" w:eastAsia="en-GB"/>
        </w:rPr>
        <w:t xml:space="preserve"> M.</w:t>
      </w:r>
      <w:r w:rsidRPr="00F75089">
        <w:rPr>
          <w:lang w:val="en-IE" w:eastAsia="en-GB"/>
        </w:rPr>
        <w:t xml:space="preserve"> </w:t>
      </w:r>
      <w:r w:rsidR="00C74D7E" w:rsidRPr="00F75089">
        <w:rPr>
          <w:lang w:val="en-IE" w:eastAsia="en-GB"/>
        </w:rPr>
        <w:t xml:space="preserve">(2015). </w:t>
      </w:r>
      <w:r w:rsidRPr="00137BDB">
        <w:rPr>
          <w:iCs/>
          <w:lang w:val="en-IE" w:eastAsia="en-GB"/>
        </w:rPr>
        <w:t>Droplet digital PCR for absolute quantification of pathogens</w:t>
      </w:r>
      <w:r w:rsidRPr="00137BDB">
        <w:rPr>
          <w:i/>
          <w:iCs/>
          <w:lang w:val="en-IE" w:eastAsia="en-GB"/>
        </w:rPr>
        <w:t>.</w:t>
      </w:r>
      <w:r w:rsidRPr="00137BDB">
        <w:rPr>
          <w:lang w:val="en-IE" w:eastAsia="en-GB"/>
        </w:rPr>
        <w:t xml:space="preserve"> </w:t>
      </w:r>
      <w:r w:rsidRPr="00CA5AB0">
        <w:rPr>
          <w:i/>
          <w:lang w:eastAsia="en-GB"/>
          <w:rPrChange w:id="136" w:author="Sandor Belak" w:date="2020-03-11T17:56:00Z">
            <w:rPr>
              <w:i/>
              <w:lang w:val="en-IE" w:eastAsia="en-GB"/>
            </w:rPr>
          </w:rPrChange>
        </w:rPr>
        <w:t>Methods Mol</w:t>
      </w:r>
      <w:r w:rsidR="00C74D7E" w:rsidRPr="00CA5AB0">
        <w:rPr>
          <w:i/>
          <w:lang w:eastAsia="en-GB"/>
          <w:rPrChange w:id="137" w:author="Sandor Belak" w:date="2020-03-11T17:56:00Z">
            <w:rPr>
              <w:i/>
              <w:lang w:val="en-IE" w:eastAsia="en-GB"/>
            </w:rPr>
          </w:rPrChange>
        </w:rPr>
        <w:t>.</w:t>
      </w:r>
      <w:r w:rsidRPr="00CA5AB0">
        <w:rPr>
          <w:i/>
          <w:lang w:eastAsia="en-GB"/>
          <w:rPrChange w:id="138" w:author="Sandor Belak" w:date="2020-03-11T17:56:00Z">
            <w:rPr>
              <w:i/>
              <w:lang w:val="en-IE" w:eastAsia="en-GB"/>
            </w:rPr>
          </w:rPrChange>
        </w:rPr>
        <w:t xml:space="preserve"> Biol</w:t>
      </w:r>
      <w:r w:rsidR="00C74D7E" w:rsidRPr="00CA5AB0">
        <w:rPr>
          <w:lang w:eastAsia="en-GB"/>
          <w:rPrChange w:id="139" w:author="Sandor Belak" w:date="2020-03-11T17:56:00Z">
            <w:rPr>
              <w:lang w:val="en-IE" w:eastAsia="en-GB"/>
            </w:rPr>
          </w:rPrChange>
        </w:rPr>
        <w:t>.</w:t>
      </w:r>
      <w:r w:rsidRPr="00CA5AB0">
        <w:rPr>
          <w:lang w:eastAsia="en-GB"/>
          <w:rPrChange w:id="140" w:author="Sandor Belak" w:date="2020-03-11T17:56:00Z">
            <w:rPr>
              <w:lang w:val="en-IE" w:eastAsia="en-GB"/>
            </w:rPr>
          </w:rPrChange>
        </w:rPr>
        <w:t xml:space="preserve">, </w:t>
      </w:r>
      <w:r w:rsidRPr="00CA5AB0">
        <w:rPr>
          <w:b/>
          <w:bCs/>
          <w:lang w:eastAsia="en-GB"/>
          <w:rPrChange w:id="141" w:author="Sandor Belak" w:date="2020-03-11T17:56:00Z">
            <w:rPr>
              <w:b/>
              <w:bCs/>
              <w:lang w:val="en-IE" w:eastAsia="en-GB"/>
            </w:rPr>
          </w:rPrChange>
        </w:rPr>
        <w:t>1302</w:t>
      </w:r>
      <w:r w:rsidRPr="00CA5AB0">
        <w:rPr>
          <w:lang w:eastAsia="en-GB"/>
          <w:rPrChange w:id="142" w:author="Sandor Belak" w:date="2020-03-11T17:56:00Z">
            <w:rPr>
              <w:lang w:val="en-IE" w:eastAsia="en-GB"/>
            </w:rPr>
          </w:rPrChange>
        </w:rPr>
        <w:t>, 331</w:t>
      </w:r>
      <w:r w:rsidR="00C74D7E" w:rsidRPr="00CA5AB0">
        <w:rPr>
          <w:lang w:eastAsia="en-GB"/>
          <w:rPrChange w:id="143" w:author="Sandor Belak" w:date="2020-03-11T17:56:00Z">
            <w:rPr>
              <w:lang w:val="en-IE" w:eastAsia="en-GB"/>
            </w:rPr>
          </w:rPrChange>
        </w:rPr>
        <w:t>–3</w:t>
      </w:r>
      <w:r w:rsidRPr="00CA5AB0">
        <w:rPr>
          <w:lang w:eastAsia="en-GB"/>
          <w:rPrChange w:id="144" w:author="Sandor Belak" w:date="2020-03-11T17:56:00Z">
            <w:rPr>
              <w:lang w:val="en-IE" w:eastAsia="en-GB"/>
            </w:rPr>
          </w:rPrChange>
        </w:rPr>
        <w:t>47.</w:t>
      </w:r>
    </w:p>
    <w:p w14:paraId="6F8EA7D8" w14:textId="60436153" w:rsidR="00F17E49" w:rsidRPr="00137BDB" w:rsidRDefault="00E4498B" w:rsidP="00FD3BC5">
      <w:pPr>
        <w:pStyle w:val="Ref"/>
        <w:rPr>
          <w:color w:val="000000"/>
          <w:lang w:val="en-IE"/>
        </w:rPr>
      </w:pPr>
      <w:r w:rsidRPr="00CA5AB0">
        <w:rPr>
          <w:smallCaps/>
          <w:color w:val="000000"/>
          <w:rPrChange w:id="145" w:author="Sandor Belak" w:date="2020-03-11T17:56:00Z">
            <w:rPr>
              <w:smallCaps/>
              <w:color w:val="000000"/>
              <w:lang w:val="en-IE"/>
            </w:rPr>
          </w:rPrChange>
        </w:rPr>
        <w:t>Hanon J</w:t>
      </w:r>
      <w:r w:rsidR="00E67C66" w:rsidRPr="00CA5AB0">
        <w:rPr>
          <w:smallCaps/>
          <w:color w:val="000000"/>
          <w:rPrChange w:id="146" w:author="Sandor Belak" w:date="2020-03-11T17:56:00Z">
            <w:rPr>
              <w:smallCaps/>
              <w:color w:val="000000"/>
              <w:lang w:val="en-IE"/>
            </w:rPr>
          </w:rPrChange>
        </w:rPr>
        <w:t xml:space="preserve">.B., </w:t>
      </w:r>
      <w:r w:rsidRPr="00CA5AB0">
        <w:rPr>
          <w:smallCaps/>
          <w:color w:val="000000"/>
          <w:rPrChange w:id="147" w:author="Sandor Belak" w:date="2020-03-11T17:56:00Z">
            <w:rPr>
              <w:smallCaps/>
              <w:color w:val="000000"/>
              <w:lang w:val="en-IE"/>
            </w:rPr>
          </w:rPrChange>
        </w:rPr>
        <w:t>Vandenberge V</w:t>
      </w:r>
      <w:r w:rsidR="00E67C66" w:rsidRPr="00CA5AB0">
        <w:rPr>
          <w:smallCaps/>
          <w:color w:val="000000"/>
          <w:rPrChange w:id="148" w:author="Sandor Belak" w:date="2020-03-11T17:56:00Z">
            <w:rPr>
              <w:smallCaps/>
              <w:color w:val="000000"/>
              <w:lang w:val="en-IE"/>
            </w:rPr>
          </w:rPrChange>
        </w:rPr>
        <w:t xml:space="preserve">., </w:t>
      </w:r>
      <w:r w:rsidRPr="00CA5AB0">
        <w:rPr>
          <w:smallCaps/>
          <w:color w:val="000000"/>
          <w:rPrChange w:id="149" w:author="Sandor Belak" w:date="2020-03-11T17:56:00Z">
            <w:rPr>
              <w:smallCaps/>
              <w:color w:val="000000"/>
              <w:lang w:val="en-IE"/>
            </w:rPr>
          </w:rPrChange>
        </w:rPr>
        <w:t>Deruelle M</w:t>
      </w:r>
      <w:r w:rsidR="00E67C66" w:rsidRPr="00CA5AB0">
        <w:rPr>
          <w:smallCaps/>
          <w:color w:val="000000"/>
          <w:rPrChange w:id="150" w:author="Sandor Belak" w:date="2020-03-11T17:56:00Z">
            <w:rPr>
              <w:smallCaps/>
              <w:color w:val="000000"/>
              <w:lang w:val="en-IE"/>
            </w:rPr>
          </w:rPrChange>
        </w:rPr>
        <w:t xml:space="preserve">., </w:t>
      </w:r>
      <w:r w:rsidRPr="00CA5AB0">
        <w:rPr>
          <w:smallCaps/>
          <w:color w:val="000000"/>
          <w:rPrChange w:id="151" w:author="Sandor Belak" w:date="2020-03-11T17:56:00Z">
            <w:rPr>
              <w:smallCaps/>
              <w:color w:val="000000"/>
              <w:lang w:val="en-IE"/>
            </w:rPr>
          </w:rPrChange>
        </w:rPr>
        <w:t>De Leeuw I</w:t>
      </w:r>
      <w:r w:rsidR="00E67C66" w:rsidRPr="00CA5AB0">
        <w:rPr>
          <w:smallCaps/>
          <w:color w:val="000000"/>
          <w:rPrChange w:id="152" w:author="Sandor Belak" w:date="2020-03-11T17:56:00Z">
            <w:rPr>
              <w:smallCaps/>
              <w:color w:val="000000"/>
              <w:lang w:val="en-IE"/>
            </w:rPr>
          </w:rPrChange>
        </w:rPr>
        <w:t xml:space="preserve">., </w:t>
      </w:r>
      <w:r w:rsidRPr="00CA5AB0">
        <w:rPr>
          <w:smallCaps/>
          <w:color w:val="000000"/>
          <w:rPrChange w:id="153" w:author="Sandor Belak" w:date="2020-03-11T17:56:00Z">
            <w:rPr>
              <w:smallCaps/>
              <w:color w:val="000000"/>
              <w:lang w:val="en-IE"/>
            </w:rPr>
          </w:rPrChange>
        </w:rPr>
        <w:t>De Clercq K</w:t>
      </w:r>
      <w:r w:rsidR="00E67C66" w:rsidRPr="00CA5AB0">
        <w:rPr>
          <w:smallCaps/>
          <w:color w:val="000000"/>
          <w:rPrChange w:id="154" w:author="Sandor Belak" w:date="2020-03-11T17:56:00Z">
            <w:rPr>
              <w:smallCaps/>
              <w:color w:val="000000"/>
              <w:lang w:val="en-IE"/>
            </w:rPr>
          </w:rPrChange>
        </w:rPr>
        <w:t xml:space="preserve">., </w:t>
      </w:r>
      <w:r w:rsidRPr="00CA5AB0">
        <w:rPr>
          <w:smallCaps/>
          <w:color w:val="000000"/>
          <w:rPrChange w:id="155" w:author="Sandor Belak" w:date="2020-03-11T17:56:00Z">
            <w:rPr>
              <w:smallCaps/>
              <w:color w:val="000000"/>
              <w:lang w:val="en-IE"/>
            </w:rPr>
          </w:rPrChange>
        </w:rPr>
        <w:t>Van Borm S</w:t>
      </w:r>
      <w:r w:rsidR="00E67C66" w:rsidRPr="00CA5AB0">
        <w:rPr>
          <w:smallCaps/>
          <w:color w:val="000000"/>
          <w:rPrChange w:id="156" w:author="Sandor Belak" w:date="2020-03-11T17:56:00Z">
            <w:rPr>
              <w:smallCaps/>
              <w:color w:val="000000"/>
              <w:lang w:val="en-IE"/>
            </w:rPr>
          </w:rPrChange>
        </w:rPr>
        <w:t xml:space="preserve">., </w:t>
      </w:r>
      <w:r w:rsidRPr="00CA5AB0">
        <w:rPr>
          <w:smallCaps/>
          <w:color w:val="000000"/>
          <w:rPrChange w:id="157" w:author="Sandor Belak" w:date="2020-03-11T17:56:00Z">
            <w:rPr>
              <w:smallCaps/>
              <w:color w:val="000000"/>
              <w:lang w:val="en-IE"/>
            </w:rPr>
          </w:rPrChange>
        </w:rPr>
        <w:t>Koenen F</w:t>
      </w:r>
      <w:r w:rsidR="00E67C66" w:rsidRPr="00CA5AB0">
        <w:rPr>
          <w:smallCaps/>
          <w:color w:val="000000"/>
          <w:rPrChange w:id="158" w:author="Sandor Belak" w:date="2020-03-11T17:56:00Z">
            <w:rPr>
              <w:smallCaps/>
              <w:color w:val="000000"/>
              <w:lang w:val="en-IE"/>
            </w:rPr>
          </w:rPrChange>
        </w:rPr>
        <w:t xml:space="preserve">., </w:t>
      </w:r>
      <w:r w:rsidRPr="00CA5AB0">
        <w:rPr>
          <w:smallCaps/>
          <w:color w:val="000000"/>
          <w:rPrChange w:id="159" w:author="Sandor Belak" w:date="2020-03-11T17:56:00Z">
            <w:rPr>
              <w:smallCaps/>
              <w:color w:val="000000"/>
              <w:lang w:val="en-IE"/>
            </w:rPr>
          </w:rPrChange>
        </w:rPr>
        <w:t>Liu L</w:t>
      </w:r>
      <w:r w:rsidR="00E67C66" w:rsidRPr="00CA5AB0">
        <w:rPr>
          <w:smallCaps/>
          <w:color w:val="000000"/>
          <w:rPrChange w:id="160" w:author="Sandor Belak" w:date="2020-03-11T17:56:00Z">
            <w:rPr>
              <w:smallCaps/>
              <w:color w:val="000000"/>
              <w:lang w:val="en-IE"/>
            </w:rPr>
          </w:rPrChange>
        </w:rPr>
        <w:t xml:space="preserve">., </w:t>
      </w:r>
      <w:r w:rsidRPr="00CA5AB0">
        <w:rPr>
          <w:smallCaps/>
          <w:color w:val="000000"/>
          <w:rPrChange w:id="161" w:author="Sandor Belak" w:date="2020-03-11T17:56:00Z">
            <w:rPr>
              <w:smallCaps/>
              <w:color w:val="000000"/>
              <w:lang w:val="en-IE"/>
            </w:rPr>
          </w:rPrChange>
        </w:rPr>
        <w:t>Hoffmann B</w:t>
      </w:r>
      <w:r w:rsidR="00E67C66" w:rsidRPr="00CA5AB0">
        <w:rPr>
          <w:smallCaps/>
          <w:color w:val="000000"/>
          <w:rPrChange w:id="162" w:author="Sandor Belak" w:date="2020-03-11T17:56:00Z">
            <w:rPr>
              <w:smallCaps/>
              <w:color w:val="000000"/>
              <w:lang w:val="en-IE"/>
            </w:rPr>
          </w:rPrChange>
        </w:rPr>
        <w:t xml:space="preserve">., </w:t>
      </w:r>
      <w:r w:rsidRPr="00CA5AB0">
        <w:rPr>
          <w:smallCaps/>
          <w:color w:val="000000"/>
          <w:rPrChange w:id="163" w:author="Sandor Belak" w:date="2020-03-11T17:56:00Z">
            <w:rPr>
              <w:smallCaps/>
              <w:color w:val="000000"/>
              <w:lang w:val="en-IE"/>
            </w:rPr>
          </w:rPrChange>
        </w:rPr>
        <w:t>Batten C</w:t>
      </w:r>
      <w:r w:rsidR="00E67C66" w:rsidRPr="00CA5AB0">
        <w:rPr>
          <w:smallCaps/>
          <w:color w:val="000000"/>
          <w:rPrChange w:id="164" w:author="Sandor Belak" w:date="2020-03-11T17:56:00Z">
            <w:rPr>
              <w:smallCaps/>
              <w:color w:val="000000"/>
              <w:lang w:val="en-IE"/>
            </w:rPr>
          </w:rPrChange>
        </w:rPr>
        <w:t xml:space="preserve">.A., </w:t>
      </w:r>
      <w:r w:rsidRPr="00CA5AB0">
        <w:rPr>
          <w:smallCaps/>
          <w:color w:val="000000"/>
          <w:rPrChange w:id="165" w:author="Sandor Belak" w:date="2020-03-11T17:56:00Z">
            <w:rPr>
              <w:smallCaps/>
              <w:color w:val="000000"/>
              <w:lang w:val="en-IE"/>
            </w:rPr>
          </w:rPrChange>
        </w:rPr>
        <w:t>Zientara S</w:t>
      </w:r>
      <w:r w:rsidR="00E67C66" w:rsidRPr="00CA5AB0">
        <w:rPr>
          <w:smallCaps/>
          <w:color w:val="000000"/>
          <w:rPrChange w:id="166" w:author="Sandor Belak" w:date="2020-03-11T17:56:00Z">
            <w:rPr>
              <w:smallCaps/>
              <w:color w:val="000000"/>
              <w:lang w:val="en-IE"/>
            </w:rPr>
          </w:rPrChange>
        </w:rPr>
        <w:t xml:space="preserve">., </w:t>
      </w:r>
      <w:r w:rsidRPr="00CA5AB0">
        <w:rPr>
          <w:smallCaps/>
          <w:color w:val="000000"/>
          <w:rPrChange w:id="167" w:author="Sandor Belak" w:date="2020-03-11T17:56:00Z">
            <w:rPr>
              <w:smallCaps/>
              <w:color w:val="000000"/>
              <w:lang w:val="en-IE"/>
            </w:rPr>
          </w:rPrChange>
        </w:rPr>
        <w:t>Breard E</w:t>
      </w:r>
      <w:r w:rsidR="00E67C66" w:rsidRPr="00CA5AB0">
        <w:rPr>
          <w:smallCaps/>
          <w:color w:val="000000"/>
          <w:rPrChange w:id="168" w:author="Sandor Belak" w:date="2020-03-11T17:56:00Z">
            <w:rPr>
              <w:smallCaps/>
              <w:color w:val="000000"/>
              <w:lang w:val="en-IE"/>
            </w:rPr>
          </w:rPrChange>
        </w:rPr>
        <w:t xml:space="preserve">. &amp; </w:t>
      </w:r>
      <w:r w:rsidRPr="00CA5AB0">
        <w:rPr>
          <w:smallCaps/>
          <w:color w:val="000000"/>
          <w:rPrChange w:id="169" w:author="Sandor Belak" w:date="2020-03-11T17:56:00Z">
            <w:rPr>
              <w:smallCaps/>
              <w:color w:val="000000"/>
              <w:lang w:val="en-IE"/>
            </w:rPr>
          </w:rPrChange>
        </w:rPr>
        <w:t>Van Der Stede Y</w:t>
      </w:r>
      <w:r w:rsidR="00E67C66" w:rsidRPr="00CA5AB0">
        <w:rPr>
          <w:smallCaps/>
          <w:color w:val="000000"/>
          <w:rPrChange w:id="170" w:author="Sandor Belak" w:date="2020-03-11T17:56:00Z">
            <w:rPr>
              <w:smallCaps/>
              <w:color w:val="000000"/>
              <w:lang w:val="en-IE"/>
            </w:rPr>
          </w:rPrChange>
        </w:rPr>
        <w:t>.</w:t>
      </w:r>
      <w:r w:rsidR="00E67C66" w:rsidRPr="00CA5AB0">
        <w:rPr>
          <w:color w:val="000000"/>
          <w:rPrChange w:id="171" w:author="Sandor Belak" w:date="2020-03-11T17:56:00Z">
            <w:rPr>
              <w:color w:val="000000"/>
              <w:lang w:val="en-IE"/>
            </w:rPr>
          </w:rPrChange>
        </w:rPr>
        <w:t xml:space="preserve"> </w:t>
      </w:r>
      <w:r w:rsidR="00F17E49" w:rsidRPr="00CA5AB0">
        <w:rPr>
          <w:color w:val="000000"/>
          <w:rPrChange w:id="172" w:author="Sandor Belak" w:date="2020-03-11T17:56:00Z">
            <w:rPr>
              <w:color w:val="000000"/>
              <w:lang w:val="en-IE"/>
            </w:rPr>
          </w:rPrChange>
        </w:rPr>
        <w:t>(2016)</w:t>
      </w:r>
      <w:r w:rsidR="0012582A" w:rsidRPr="00CA5AB0">
        <w:rPr>
          <w:color w:val="000000"/>
          <w:rPrChange w:id="173" w:author="Sandor Belak" w:date="2020-03-11T17:56:00Z">
            <w:rPr>
              <w:color w:val="000000"/>
              <w:lang w:val="en-IE"/>
            </w:rPr>
          </w:rPrChange>
        </w:rPr>
        <w:t>.</w:t>
      </w:r>
      <w:r w:rsidR="00F17E49" w:rsidRPr="00CA5AB0">
        <w:rPr>
          <w:color w:val="000000"/>
          <w:rPrChange w:id="174" w:author="Sandor Belak" w:date="2020-03-11T17:56:00Z">
            <w:rPr>
              <w:color w:val="000000"/>
              <w:lang w:val="en-IE"/>
            </w:rPr>
          </w:rPrChange>
        </w:rPr>
        <w:t xml:space="preserve"> </w:t>
      </w:r>
      <w:r w:rsidR="00F17E49" w:rsidRPr="00137BDB">
        <w:rPr>
          <w:color w:val="000000"/>
          <w:lang w:val="en-IE"/>
        </w:rPr>
        <w:t>Inter-laboratory evaluation of the performance parameters of a</w:t>
      </w:r>
      <w:r w:rsidR="00E67C66">
        <w:rPr>
          <w:color w:val="000000"/>
          <w:lang w:val="en-IE"/>
        </w:rPr>
        <w:t xml:space="preserve"> </w:t>
      </w:r>
      <w:r w:rsidR="00F17E49" w:rsidRPr="00137BDB">
        <w:rPr>
          <w:bCs/>
          <w:color w:val="000000"/>
          <w:lang w:val="en-IE"/>
        </w:rPr>
        <w:t>Lateral</w:t>
      </w:r>
      <w:r w:rsidR="00E67C66">
        <w:rPr>
          <w:color w:val="000000"/>
          <w:lang w:val="en-IE"/>
        </w:rPr>
        <w:t xml:space="preserve"> </w:t>
      </w:r>
      <w:r w:rsidR="00F17E49" w:rsidRPr="00137BDB">
        <w:rPr>
          <w:bCs/>
          <w:color w:val="000000"/>
          <w:lang w:val="en-IE"/>
        </w:rPr>
        <w:t>Flow</w:t>
      </w:r>
      <w:r w:rsidR="00E67C66">
        <w:rPr>
          <w:color w:val="000000"/>
          <w:lang w:val="en-IE"/>
        </w:rPr>
        <w:t xml:space="preserve"> </w:t>
      </w:r>
      <w:r w:rsidR="00F17E49" w:rsidRPr="00137BDB">
        <w:rPr>
          <w:color w:val="000000"/>
          <w:lang w:val="en-IE"/>
        </w:rPr>
        <w:t xml:space="preserve">Test device for the detection of Bluetongue virus-specific antibodies. </w:t>
      </w:r>
      <w:r w:rsidR="00F17E49" w:rsidRPr="00137BDB">
        <w:rPr>
          <w:rStyle w:val="jrnl"/>
          <w:i/>
          <w:color w:val="000000"/>
          <w:lang w:val="en-IE"/>
        </w:rPr>
        <w:t>J</w:t>
      </w:r>
      <w:r w:rsidR="006517BD">
        <w:rPr>
          <w:rStyle w:val="jrnl"/>
          <w:i/>
          <w:color w:val="000000"/>
          <w:lang w:val="en-IE"/>
        </w:rPr>
        <w:t>.</w:t>
      </w:r>
      <w:r w:rsidR="00F17E49" w:rsidRPr="00137BDB">
        <w:rPr>
          <w:rStyle w:val="jrnl"/>
          <w:i/>
          <w:color w:val="000000"/>
          <w:lang w:val="en-IE"/>
        </w:rPr>
        <w:t xml:space="preserve"> </w:t>
      </w:r>
      <w:proofErr w:type="spellStart"/>
      <w:r w:rsidR="00F17E49" w:rsidRPr="00137BDB">
        <w:rPr>
          <w:rStyle w:val="jrnl"/>
          <w:i/>
          <w:color w:val="000000"/>
          <w:lang w:val="en-IE"/>
        </w:rPr>
        <w:t>Virol</w:t>
      </w:r>
      <w:proofErr w:type="spellEnd"/>
      <w:r w:rsidR="006517BD">
        <w:rPr>
          <w:rStyle w:val="jrnl"/>
          <w:i/>
          <w:color w:val="000000"/>
          <w:lang w:val="en-IE"/>
        </w:rPr>
        <w:t>.</w:t>
      </w:r>
      <w:r w:rsidR="00F17E49" w:rsidRPr="00137BDB">
        <w:rPr>
          <w:rStyle w:val="jrnl"/>
          <w:i/>
          <w:color w:val="000000"/>
          <w:lang w:val="en-IE"/>
        </w:rPr>
        <w:t xml:space="preserve"> Methods</w:t>
      </w:r>
      <w:r w:rsidR="00F17E49" w:rsidRPr="00137BDB">
        <w:rPr>
          <w:color w:val="000000"/>
          <w:lang w:val="en-IE"/>
        </w:rPr>
        <w:t xml:space="preserve">, </w:t>
      </w:r>
      <w:r w:rsidR="00F17E49" w:rsidRPr="00137BDB">
        <w:rPr>
          <w:b/>
          <w:color w:val="000000"/>
          <w:lang w:val="en-IE"/>
        </w:rPr>
        <w:t>228</w:t>
      </w:r>
      <w:r w:rsidR="00A14B7E" w:rsidRPr="00137BDB">
        <w:rPr>
          <w:color w:val="000000"/>
          <w:lang w:val="en-IE"/>
        </w:rPr>
        <w:t xml:space="preserve">, </w:t>
      </w:r>
      <w:r w:rsidR="00F17E49" w:rsidRPr="00137BDB">
        <w:rPr>
          <w:color w:val="000000"/>
          <w:lang w:val="en-IE"/>
        </w:rPr>
        <w:t>140</w:t>
      </w:r>
      <w:r w:rsidR="00E67C66">
        <w:rPr>
          <w:color w:val="000000"/>
          <w:lang w:val="en-IE"/>
        </w:rPr>
        <w:t>–1</w:t>
      </w:r>
      <w:r w:rsidR="00F17E49" w:rsidRPr="00137BDB">
        <w:rPr>
          <w:color w:val="000000"/>
          <w:lang w:val="en-IE"/>
        </w:rPr>
        <w:t xml:space="preserve">50. </w:t>
      </w:r>
      <w:proofErr w:type="spellStart"/>
      <w:r w:rsidR="00F17E49" w:rsidRPr="00137BDB">
        <w:rPr>
          <w:color w:val="000000"/>
          <w:lang w:val="en-IE"/>
        </w:rPr>
        <w:t>doi</w:t>
      </w:r>
      <w:proofErr w:type="spellEnd"/>
      <w:r w:rsidR="00F17E49" w:rsidRPr="00137BDB">
        <w:rPr>
          <w:color w:val="000000"/>
          <w:lang w:val="en-IE"/>
        </w:rPr>
        <w:t xml:space="preserve">: 10.1016/j.jviromet.2015.12.001. </w:t>
      </w:r>
      <w:proofErr w:type="spellStart"/>
      <w:r w:rsidR="00F17E49" w:rsidRPr="00137BDB">
        <w:rPr>
          <w:color w:val="000000"/>
          <w:lang w:val="en-IE"/>
        </w:rPr>
        <w:t>Epub</w:t>
      </w:r>
      <w:proofErr w:type="spellEnd"/>
      <w:r w:rsidR="00F17E49" w:rsidRPr="00137BDB">
        <w:rPr>
          <w:color w:val="000000"/>
          <w:lang w:val="en-IE"/>
        </w:rPr>
        <w:t xml:space="preserve"> 2015 Dec 11.</w:t>
      </w:r>
    </w:p>
    <w:p w14:paraId="3B8A93F2" w14:textId="77777777" w:rsidR="000B1762" w:rsidRPr="00137BDB" w:rsidRDefault="000B1762" w:rsidP="00FD3BC5">
      <w:pPr>
        <w:pStyle w:val="Ref"/>
        <w:rPr>
          <w:lang w:val="en-IE" w:eastAsia="en-GB"/>
        </w:rPr>
      </w:pPr>
      <w:r w:rsidRPr="00597B66">
        <w:rPr>
          <w:smallCaps/>
          <w:lang w:val="en-IE"/>
        </w:rPr>
        <w:t>Haines D.M. &amp; Clark E.G</w:t>
      </w:r>
      <w:r w:rsidRPr="00597B66">
        <w:rPr>
          <w:lang w:val="en-IE"/>
        </w:rPr>
        <w:t xml:space="preserve">. (1991). </w:t>
      </w:r>
      <w:r w:rsidRPr="00137BDB">
        <w:rPr>
          <w:lang w:val="en-IE" w:eastAsia="en-GB"/>
        </w:rPr>
        <w:t xml:space="preserve">Enzyme immunohistochemical staining of formalin-fixed tissues for diagnosis in veterinary pathology. </w:t>
      </w:r>
      <w:r w:rsidRPr="00137BDB">
        <w:rPr>
          <w:i/>
          <w:iCs/>
          <w:lang w:val="en-IE" w:eastAsia="en-GB"/>
        </w:rPr>
        <w:t xml:space="preserve">Can. Vet. J., </w:t>
      </w:r>
      <w:r w:rsidRPr="00137BDB">
        <w:rPr>
          <w:b/>
          <w:bCs/>
          <w:lang w:val="en-IE" w:eastAsia="en-GB"/>
        </w:rPr>
        <w:t>32</w:t>
      </w:r>
      <w:r w:rsidRPr="00137BDB">
        <w:rPr>
          <w:lang w:val="en-IE" w:eastAsia="en-GB"/>
        </w:rPr>
        <w:t>, 295–302.</w:t>
      </w:r>
    </w:p>
    <w:p w14:paraId="4E5A7C83" w14:textId="6E028196" w:rsidR="00E10FF9" w:rsidRDefault="00C74D7E" w:rsidP="00FD3BC5">
      <w:pPr>
        <w:pStyle w:val="Ref"/>
        <w:rPr>
          <w:lang w:val="en-IE" w:eastAsia="en-GB"/>
        </w:rPr>
      </w:pPr>
      <w:proofErr w:type="spellStart"/>
      <w:r w:rsidRPr="00137BDB">
        <w:rPr>
          <w:smallCaps/>
          <w:lang w:val="en-IE" w:eastAsia="en-GB"/>
        </w:rPr>
        <w:t>Hideshima</w:t>
      </w:r>
      <w:proofErr w:type="spellEnd"/>
      <w:r w:rsidR="00E10FF9" w:rsidRPr="00137BDB">
        <w:rPr>
          <w:smallCaps/>
          <w:lang w:val="en-IE" w:eastAsia="en-GB"/>
        </w:rPr>
        <w:t xml:space="preserve"> S., </w:t>
      </w:r>
      <w:proofErr w:type="spellStart"/>
      <w:r w:rsidR="00E10FF9" w:rsidRPr="00137BDB">
        <w:rPr>
          <w:smallCaps/>
          <w:lang w:val="en-IE" w:eastAsia="en-GB"/>
        </w:rPr>
        <w:t>Hinou</w:t>
      </w:r>
      <w:proofErr w:type="spellEnd"/>
      <w:r w:rsidR="00E10FF9" w:rsidRPr="00137BDB">
        <w:rPr>
          <w:smallCaps/>
          <w:lang w:val="en-IE" w:eastAsia="en-GB"/>
        </w:rPr>
        <w:t xml:space="preserve"> H., </w:t>
      </w:r>
      <w:proofErr w:type="spellStart"/>
      <w:r w:rsidR="00E10FF9" w:rsidRPr="00137BDB">
        <w:rPr>
          <w:smallCaps/>
          <w:lang w:val="en-IE" w:eastAsia="en-GB"/>
        </w:rPr>
        <w:t>Ebihara</w:t>
      </w:r>
      <w:proofErr w:type="spellEnd"/>
      <w:r w:rsidR="00E10FF9" w:rsidRPr="00137BDB">
        <w:rPr>
          <w:smallCaps/>
          <w:lang w:val="en-IE" w:eastAsia="en-GB"/>
        </w:rPr>
        <w:t xml:space="preserve"> D., Sato R., </w:t>
      </w:r>
      <w:proofErr w:type="spellStart"/>
      <w:r w:rsidR="00E10FF9" w:rsidRPr="00137BDB">
        <w:rPr>
          <w:smallCaps/>
          <w:lang w:val="en-IE" w:eastAsia="en-GB"/>
        </w:rPr>
        <w:t>Kuroiwa</w:t>
      </w:r>
      <w:proofErr w:type="spellEnd"/>
      <w:r w:rsidR="00E10FF9" w:rsidRPr="00137BDB">
        <w:rPr>
          <w:smallCaps/>
          <w:lang w:val="en-IE" w:eastAsia="en-GB"/>
        </w:rPr>
        <w:t xml:space="preserve"> S., Nakanishi</w:t>
      </w:r>
      <w:r w:rsidRPr="00137BDB">
        <w:rPr>
          <w:smallCaps/>
          <w:lang w:val="en-IE" w:eastAsia="en-GB"/>
        </w:rPr>
        <w:t xml:space="preserve"> T., Nishimura</w:t>
      </w:r>
      <w:r w:rsidR="00E10FF9" w:rsidRPr="00137BDB">
        <w:rPr>
          <w:smallCaps/>
          <w:lang w:val="en-IE" w:eastAsia="en-GB"/>
        </w:rPr>
        <w:t xml:space="preserve"> S.I. &amp; Osaka T.</w:t>
      </w:r>
      <w:r w:rsidR="00E10FF9" w:rsidRPr="00137BDB">
        <w:rPr>
          <w:lang w:val="en-IE" w:eastAsia="en-GB"/>
        </w:rPr>
        <w:t xml:space="preserve"> (2013). </w:t>
      </w:r>
      <w:proofErr w:type="spellStart"/>
      <w:r w:rsidR="00E10FF9" w:rsidRPr="00137BDB">
        <w:rPr>
          <w:lang w:val="en-IE" w:eastAsia="en-GB"/>
        </w:rPr>
        <w:t>Attomolar</w:t>
      </w:r>
      <w:proofErr w:type="spellEnd"/>
      <w:r w:rsidR="00E10FF9" w:rsidRPr="00137BDB">
        <w:rPr>
          <w:lang w:val="en-IE" w:eastAsia="en-GB"/>
        </w:rPr>
        <w:t xml:space="preserve"> detection of influenza A virus hemagglutinin human H1 and avian H5 using glycan-blotted field effect transistor biosensor. </w:t>
      </w:r>
      <w:r w:rsidR="00E10FF9" w:rsidRPr="00137BDB">
        <w:rPr>
          <w:i/>
          <w:lang w:val="en-IE" w:eastAsia="en-GB"/>
        </w:rPr>
        <w:t>Anal</w:t>
      </w:r>
      <w:r w:rsidRPr="00137BDB">
        <w:rPr>
          <w:i/>
          <w:lang w:val="en-IE" w:eastAsia="en-GB"/>
        </w:rPr>
        <w:t>.</w:t>
      </w:r>
      <w:r w:rsidR="00E10FF9" w:rsidRPr="00137BDB">
        <w:rPr>
          <w:i/>
          <w:lang w:val="en-IE" w:eastAsia="en-GB"/>
        </w:rPr>
        <w:t xml:space="preserve"> </w:t>
      </w:r>
      <w:r w:rsidRPr="00137BDB">
        <w:rPr>
          <w:i/>
          <w:lang w:val="en-IE" w:eastAsia="en-GB"/>
        </w:rPr>
        <w:t>C</w:t>
      </w:r>
      <w:r w:rsidR="00E10FF9" w:rsidRPr="00137BDB">
        <w:rPr>
          <w:i/>
          <w:lang w:val="en-IE" w:eastAsia="en-GB"/>
        </w:rPr>
        <w:t>hem</w:t>
      </w:r>
      <w:r w:rsidRPr="00137BDB">
        <w:rPr>
          <w:lang w:val="en-IE" w:eastAsia="en-GB"/>
        </w:rPr>
        <w:t>.</w:t>
      </w:r>
      <w:r w:rsidR="00E10FF9" w:rsidRPr="00137BDB">
        <w:rPr>
          <w:lang w:val="en-IE" w:eastAsia="en-GB"/>
        </w:rPr>
        <w:t xml:space="preserve">, </w:t>
      </w:r>
      <w:r w:rsidR="00E10FF9" w:rsidRPr="00137BDB">
        <w:rPr>
          <w:b/>
          <w:lang w:val="en-IE" w:eastAsia="en-GB"/>
        </w:rPr>
        <w:t>85</w:t>
      </w:r>
      <w:r w:rsidR="00E10FF9" w:rsidRPr="00137BDB">
        <w:rPr>
          <w:lang w:val="en-IE" w:eastAsia="en-GB"/>
        </w:rPr>
        <w:t>, 5641</w:t>
      </w:r>
      <w:r w:rsidRPr="00137BDB">
        <w:rPr>
          <w:lang w:val="en-IE" w:eastAsia="en-GB"/>
        </w:rPr>
        <w:t>–</w:t>
      </w:r>
      <w:r w:rsidR="00E10FF9" w:rsidRPr="00137BDB">
        <w:rPr>
          <w:lang w:val="en-IE" w:eastAsia="en-GB"/>
        </w:rPr>
        <w:t xml:space="preserve">5644. </w:t>
      </w:r>
    </w:p>
    <w:p w14:paraId="71324AA8" w14:textId="35EEA748" w:rsidR="00F011DE" w:rsidRPr="00F011DE" w:rsidRDefault="00F011DE" w:rsidP="00FD3BC5">
      <w:pPr>
        <w:pStyle w:val="Ref"/>
        <w:rPr>
          <w:u w:val="double"/>
          <w:lang w:val="en-IE" w:eastAsia="en-GB"/>
        </w:rPr>
      </w:pPr>
      <w:r w:rsidRPr="00CA5AB0">
        <w:rPr>
          <w:smallCaps/>
          <w:highlight w:val="yellow"/>
          <w:u w:val="double"/>
          <w:lang w:val="en-US"/>
          <w:rPrChange w:id="175" w:author="Sandor Belak" w:date="2020-03-11T17:56:00Z">
            <w:rPr>
              <w:smallCaps/>
              <w:highlight w:val="yellow"/>
              <w:u w:val="double"/>
            </w:rPr>
          </w:rPrChange>
        </w:rPr>
        <w:t>H</w:t>
      </w:r>
      <w:r w:rsidR="00AD772F">
        <w:rPr>
          <w:smallCaps/>
          <w:highlight w:val="yellow"/>
          <w:u w:val="double"/>
          <w:lang w:val="en-US"/>
        </w:rPr>
        <w:t>o</w:t>
      </w:r>
      <w:r w:rsidRPr="00CA5AB0">
        <w:rPr>
          <w:smallCaps/>
          <w:highlight w:val="yellow"/>
          <w:u w:val="double"/>
          <w:lang w:val="en-US"/>
          <w:rPrChange w:id="176" w:author="Sandor Belak" w:date="2020-03-11T17:56:00Z">
            <w:rPr>
              <w:smallCaps/>
              <w:highlight w:val="yellow"/>
              <w:u w:val="double"/>
            </w:rPr>
          </w:rPrChange>
        </w:rPr>
        <w:t xml:space="preserve">pper D., </w:t>
      </w:r>
      <w:proofErr w:type="spellStart"/>
      <w:r w:rsidRPr="00CA5AB0">
        <w:rPr>
          <w:smallCaps/>
          <w:highlight w:val="yellow"/>
          <w:u w:val="double"/>
          <w:lang w:val="en-US"/>
          <w:rPrChange w:id="177" w:author="Sandor Belak" w:date="2020-03-11T17:56:00Z">
            <w:rPr>
              <w:smallCaps/>
              <w:highlight w:val="yellow"/>
              <w:u w:val="double"/>
            </w:rPr>
          </w:rPrChange>
        </w:rPr>
        <w:t>Wylezich</w:t>
      </w:r>
      <w:proofErr w:type="spellEnd"/>
      <w:r w:rsidRPr="00CA5AB0">
        <w:rPr>
          <w:smallCaps/>
          <w:highlight w:val="yellow"/>
          <w:u w:val="double"/>
          <w:lang w:val="en-US"/>
          <w:rPrChange w:id="178" w:author="Sandor Belak" w:date="2020-03-11T17:56:00Z">
            <w:rPr>
              <w:smallCaps/>
              <w:highlight w:val="yellow"/>
              <w:u w:val="double"/>
            </w:rPr>
          </w:rPrChange>
        </w:rPr>
        <w:t xml:space="preserve"> C. &amp; Beer M</w:t>
      </w:r>
      <w:r w:rsidRPr="00CA5AB0">
        <w:rPr>
          <w:highlight w:val="yellow"/>
          <w:u w:val="double"/>
          <w:lang w:val="en-US"/>
          <w:rPrChange w:id="179" w:author="Sandor Belak" w:date="2020-03-11T17:56:00Z">
            <w:rPr>
              <w:highlight w:val="yellow"/>
              <w:u w:val="double"/>
            </w:rPr>
          </w:rPrChange>
        </w:rPr>
        <w:t xml:space="preserve">. (2017). Loeffler 4.0: Diagnostic Metagenomics. Adv. Virus Res., 99, 17–37. </w:t>
      </w:r>
      <w:proofErr w:type="spellStart"/>
      <w:r w:rsidRPr="00CA5AB0">
        <w:rPr>
          <w:highlight w:val="yellow"/>
          <w:u w:val="double"/>
          <w:lang w:val="en-US"/>
          <w:rPrChange w:id="180" w:author="Sandor Belak" w:date="2020-03-11T17:56:00Z">
            <w:rPr>
              <w:highlight w:val="yellow"/>
              <w:u w:val="double"/>
            </w:rPr>
          </w:rPrChange>
        </w:rPr>
        <w:t>doi</w:t>
      </w:r>
      <w:proofErr w:type="spellEnd"/>
      <w:r w:rsidRPr="00CA5AB0">
        <w:rPr>
          <w:highlight w:val="yellow"/>
          <w:u w:val="double"/>
          <w:lang w:val="en-US"/>
          <w:rPrChange w:id="181" w:author="Sandor Belak" w:date="2020-03-11T17:56:00Z">
            <w:rPr>
              <w:highlight w:val="yellow"/>
              <w:u w:val="double"/>
            </w:rPr>
          </w:rPrChange>
        </w:rPr>
        <w:t xml:space="preserve">: 10.1016/bs.aivir.2017.08.001. </w:t>
      </w:r>
      <w:proofErr w:type="spellStart"/>
      <w:r w:rsidRPr="00CA5AB0">
        <w:rPr>
          <w:highlight w:val="yellow"/>
          <w:u w:val="double"/>
          <w:lang w:val="en-US"/>
          <w:rPrChange w:id="182" w:author="Sandor Belak" w:date="2020-03-11T17:56:00Z">
            <w:rPr>
              <w:highlight w:val="yellow"/>
              <w:u w:val="double"/>
            </w:rPr>
          </w:rPrChange>
        </w:rPr>
        <w:t>Epub</w:t>
      </w:r>
      <w:proofErr w:type="spellEnd"/>
      <w:r w:rsidRPr="00CA5AB0">
        <w:rPr>
          <w:highlight w:val="yellow"/>
          <w:u w:val="double"/>
          <w:lang w:val="en-US"/>
          <w:rPrChange w:id="183" w:author="Sandor Belak" w:date="2020-03-11T17:56:00Z">
            <w:rPr>
              <w:highlight w:val="yellow"/>
              <w:u w:val="double"/>
            </w:rPr>
          </w:rPrChange>
        </w:rPr>
        <w:t xml:space="preserve"> 2017 Sep 21. Review. PMID: 29029726</w:t>
      </w:r>
    </w:p>
    <w:p w14:paraId="00678004" w14:textId="77777777" w:rsidR="00C963D3" w:rsidRPr="007C0F90" w:rsidRDefault="00C963D3" w:rsidP="00FD3BC5">
      <w:pPr>
        <w:pStyle w:val="Ref"/>
        <w:rPr>
          <w:strike/>
          <w:lang w:val="en-IE" w:eastAsia="en-GB"/>
        </w:rPr>
      </w:pPr>
      <w:proofErr w:type="spellStart"/>
      <w:r w:rsidRPr="007C0F90">
        <w:rPr>
          <w:smallCaps/>
          <w:strike/>
          <w:highlight w:val="yellow"/>
          <w:lang w:val="en-IE" w:eastAsia="en-GB"/>
        </w:rPr>
        <w:t>Horimoto</w:t>
      </w:r>
      <w:proofErr w:type="spellEnd"/>
      <w:r w:rsidRPr="007C0F90">
        <w:rPr>
          <w:smallCaps/>
          <w:strike/>
          <w:highlight w:val="yellow"/>
          <w:lang w:val="en-IE" w:eastAsia="en-GB"/>
        </w:rPr>
        <w:t xml:space="preserve"> T. &amp; </w:t>
      </w:r>
      <w:proofErr w:type="spellStart"/>
      <w:r w:rsidRPr="007C0F90">
        <w:rPr>
          <w:smallCaps/>
          <w:strike/>
          <w:highlight w:val="yellow"/>
          <w:lang w:val="en-IE" w:eastAsia="en-GB"/>
        </w:rPr>
        <w:t>Kawaoka</w:t>
      </w:r>
      <w:proofErr w:type="spellEnd"/>
      <w:r w:rsidRPr="007C0F90">
        <w:rPr>
          <w:smallCaps/>
          <w:strike/>
          <w:highlight w:val="yellow"/>
          <w:lang w:val="en-IE" w:eastAsia="en-GB"/>
        </w:rPr>
        <w:t xml:space="preserve"> Y.</w:t>
      </w:r>
      <w:r w:rsidRPr="007C0F90">
        <w:rPr>
          <w:strike/>
          <w:color w:val="222222"/>
          <w:highlight w:val="yellow"/>
          <w:lang w:val="en-IE"/>
        </w:rPr>
        <w:t xml:space="preserve"> (1995). Molecular changes in virulent mutants arising from avirulent avian influenza viruses during replication in 14-day-old embryonated eggs. </w:t>
      </w:r>
      <w:r w:rsidRPr="007C0F90">
        <w:rPr>
          <w:i/>
          <w:iCs/>
          <w:strike/>
          <w:color w:val="222222"/>
          <w:highlight w:val="yellow"/>
          <w:lang w:val="en-IE"/>
        </w:rPr>
        <w:t>Virology</w:t>
      </w:r>
      <w:r w:rsidRPr="007C0F90">
        <w:rPr>
          <w:strike/>
          <w:color w:val="222222"/>
          <w:highlight w:val="yellow"/>
          <w:lang w:val="en-IE"/>
        </w:rPr>
        <w:t xml:space="preserve">, </w:t>
      </w:r>
      <w:r w:rsidRPr="007C0F90">
        <w:rPr>
          <w:b/>
          <w:iCs/>
          <w:strike/>
          <w:color w:val="222222"/>
          <w:highlight w:val="yellow"/>
          <w:lang w:val="en-IE"/>
        </w:rPr>
        <w:t>206</w:t>
      </w:r>
      <w:r w:rsidRPr="007C0F90">
        <w:rPr>
          <w:strike/>
          <w:color w:val="222222"/>
          <w:highlight w:val="yellow"/>
          <w:lang w:val="en-IE"/>
        </w:rPr>
        <w:t>, 755</w:t>
      </w:r>
      <w:r w:rsidR="00C74D7E" w:rsidRPr="007C0F90">
        <w:rPr>
          <w:strike/>
          <w:color w:val="222222"/>
          <w:highlight w:val="yellow"/>
          <w:lang w:val="en-IE"/>
        </w:rPr>
        <w:t>–</w:t>
      </w:r>
      <w:r w:rsidRPr="007C0F90">
        <w:rPr>
          <w:strike/>
          <w:color w:val="222222"/>
          <w:highlight w:val="yellow"/>
          <w:lang w:val="en-IE"/>
        </w:rPr>
        <w:t>759.</w:t>
      </w:r>
    </w:p>
    <w:p w14:paraId="368272FA" w14:textId="52B63543" w:rsidR="00AE657B" w:rsidRPr="00137BDB" w:rsidRDefault="006517BD" w:rsidP="00FD3BC5">
      <w:pPr>
        <w:pStyle w:val="Ref"/>
        <w:rPr>
          <w:lang w:val="en-IE"/>
        </w:rPr>
      </w:pPr>
      <w:r w:rsidRPr="006517BD">
        <w:rPr>
          <w:smallCaps/>
          <w:lang w:val="en-IE"/>
        </w:rPr>
        <w:t>Jang K.S. &amp; Kim Y.H. (</w:t>
      </w:r>
      <w:r w:rsidR="00AE657B" w:rsidRPr="00137BDB">
        <w:rPr>
          <w:lang w:val="en-IE"/>
        </w:rPr>
        <w:t xml:space="preserve">2018). Rapid and robust MALDI-TOF MS techniques for microbial identification: a brief overview of their diverse applications. </w:t>
      </w:r>
      <w:r w:rsidR="00AE657B" w:rsidRPr="00137BDB">
        <w:rPr>
          <w:i/>
          <w:lang w:val="en-IE"/>
        </w:rPr>
        <w:t>J</w:t>
      </w:r>
      <w:r>
        <w:rPr>
          <w:i/>
          <w:lang w:val="en-IE"/>
        </w:rPr>
        <w:t>.</w:t>
      </w:r>
      <w:r w:rsidR="00AE657B" w:rsidRPr="00137BDB">
        <w:rPr>
          <w:i/>
          <w:lang w:val="en-IE"/>
        </w:rPr>
        <w:t xml:space="preserve"> </w:t>
      </w:r>
      <w:proofErr w:type="spellStart"/>
      <w:r w:rsidR="00AE657B" w:rsidRPr="00137BDB">
        <w:rPr>
          <w:i/>
          <w:lang w:val="en-IE"/>
        </w:rPr>
        <w:t>Microbiol</w:t>
      </w:r>
      <w:proofErr w:type="spellEnd"/>
      <w:r w:rsidR="00AE657B" w:rsidRPr="00137BDB">
        <w:rPr>
          <w:lang w:val="en-IE"/>
        </w:rPr>
        <w:t>.</w:t>
      </w:r>
      <w:r>
        <w:rPr>
          <w:lang w:val="en-IE"/>
        </w:rPr>
        <w:t>,</w:t>
      </w:r>
      <w:r w:rsidR="00AE657B" w:rsidRPr="00137BDB">
        <w:rPr>
          <w:lang w:val="en-IE"/>
        </w:rPr>
        <w:t xml:space="preserve"> </w:t>
      </w:r>
      <w:r w:rsidR="00AE657B" w:rsidRPr="00137BDB">
        <w:rPr>
          <w:b/>
          <w:lang w:val="en-IE"/>
        </w:rPr>
        <w:t>56</w:t>
      </w:r>
      <w:r w:rsidR="00AE657B" w:rsidRPr="00137BDB">
        <w:rPr>
          <w:lang w:val="en-IE"/>
        </w:rPr>
        <w:t>, 209</w:t>
      </w:r>
      <w:r>
        <w:rPr>
          <w:lang w:val="en-IE"/>
        </w:rPr>
        <w:t>–</w:t>
      </w:r>
      <w:r w:rsidR="00AE657B" w:rsidRPr="00137BDB">
        <w:rPr>
          <w:lang w:val="en-IE"/>
        </w:rPr>
        <w:t xml:space="preserve">216. </w:t>
      </w:r>
      <w:proofErr w:type="spellStart"/>
      <w:r w:rsidR="00AE657B" w:rsidRPr="00137BDB">
        <w:rPr>
          <w:lang w:val="en-IE"/>
        </w:rPr>
        <w:t>doi</w:t>
      </w:r>
      <w:proofErr w:type="spellEnd"/>
      <w:r w:rsidR="00AE657B" w:rsidRPr="00137BDB">
        <w:rPr>
          <w:lang w:val="en-IE"/>
        </w:rPr>
        <w:t>: 10.1007/s12275-018-7457-0</w:t>
      </w:r>
    </w:p>
    <w:p w14:paraId="5B4FDFED" w14:textId="68CC3F41" w:rsidR="007D5C4D" w:rsidRPr="00137BDB" w:rsidRDefault="007D5C4D" w:rsidP="00FD3BC5">
      <w:pPr>
        <w:pStyle w:val="Ref"/>
        <w:rPr>
          <w:smallCaps/>
          <w:lang w:val="en-IE" w:eastAsia="en-GB"/>
        </w:rPr>
      </w:pPr>
      <w:proofErr w:type="spellStart"/>
      <w:r w:rsidRPr="00137BDB">
        <w:rPr>
          <w:smallCaps/>
          <w:lang w:val="en-IE" w:eastAsia="en-GB"/>
        </w:rPr>
        <w:t>Kailasa</w:t>
      </w:r>
      <w:proofErr w:type="spellEnd"/>
      <w:r w:rsidRPr="00137BDB">
        <w:rPr>
          <w:smallCaps/>
          <w:lang w:val="en-IE" w:eastAsia="en-GB"/>
        </w:rPr>
        <w:t xml:space="preserve"> S</w:t>
      </w:r>
      <w:r w:rsidR="006517BD">
        <w:rPr>
          <w:smallCaps/>
          <w:lang w:val="en-IE" w:eastAsia="en-GB"/>
        </w:rPr>
        <w:t>.</w:t>
      </w:r>
      <w:r w:rsidRPr="00137BDB">
        <w:rPr>
          <w:smallCaps/>
          <w:lang w:val="en-IE" w:eastAsia="en-GB"/>
        </w:rPr>
        <w:t>K</w:t>
      </w:r>
      <w:r w:rsidR="006517BD">
        <w:rPr>
          <w:smallCaps/>
          <w:lang w:val="en-IE" w:eastAsia="en-GB"/>
        </w:rPr>
        <w:t>.</w:t>
      </w:r>
      <w:r w:rsidRPr="00137BDB">
        <w:rPr>
          <w:smallCaps/>
          <w:lang w:val="en-IE" w:eastAsia="en-GB"/>
        </w:rPr>
        <w:t xml:space="preserve">, </w:t>
      </w:r>
      <w:proofErr w:type="spellStart"/>
      <w:r w:rsidRPr="00137BDB">
        <w:rPr>
          <w:smallCaps/>
          <w:lang w:val="en-IE" w:eastAsia="en-GB"/>
        </w:rPr>
        <w:t>Koduru</w:t>
      </w:r>
      <w:proofErr w:type="spellEnd"/>
      <w:r w:rsidRPr="00137BDB">
        <w:rPr>
          <w:smallCaps/>
          <w:lang w:val="en-IE" w:eastAsia="en-GB"/>
        </w:rPr>
        <w:t xml:space="preserve"> J</w:t>
      </w:r>
      <w:r w:rsidR="006517BD">
        <w:rPr>
          <w:smallCaps/>
          <w:lang w:val="en-IE" w:eastAsia="en-GB"/>
        </w:rPr>
        <w:t>.</w:t>
      </w:r>
      <w:r w:rsidRPr="00137BDB">
        <w:rPr>
          <w:smallCaps/>
          <w:lang w:val="en-IE" w:eastAsia="en-GB"/>
        </w:rPr>
        <w:t>R</w:t>
      </w:r>
      <w:r w:rsidR="006517BD">
        <w:rPr>
          <w:smallCaps/>
          <w:lang w:val="en-IE" w:eastAsia="en-GB"/>
        </w:rPr>
        <w:t>.</w:t>
      </w:r>
      <w:r w:rsidRPr="00137BDB">
        <w:rPr>
          <w:smallCaps/>
          <w:lang w:val="en-IE" w:eastAsia="en-GB"/>
        </w:rPr>
        <w:t>, Park T</w:t>
      </w:r>
      <w:r w:rsidR="006517BD">
        <w:rPr>
          <w:smallCaps/>
          <w:lang w:val="en-IE" w:eastAsia="en-GB"/>
        </w:rPr>
        <w:t>.</w:t>
      </w:r>
      <w:r w:rsidRPr="00137BDB">
        <w:rPr>
          <w:smallCaps/>
          <w:lang w:val="en-IE" w:eastAsia="en-GB"/>
        </w:rPr>
        <w:t>J</w:t>
      </w:r>
      <w:r w:rsidR="006517BD">
        <w:rPr>
          <w:smallCaps/>
          <w:lang w:val="en-IE" w:eastAsia="en-GB"/>
        </w:rPr>
        <w:t>.</w:t>
      </w:r>
      <w:r w:rsidRPr="00137BDB">
        <w:rPr>
          <w:smallCaps/>
          <w:lang w:val="en-IE" w:eastAsia="en-GB"/>
        </w:rPr>
        <w:t>, Wu H</w:t>
      </w:r>
      <w:r w:rsidR="006517BD">
        <w:rPr>
          <w:smallCaps/>
          <w:lang w:val="en-IE" w:eastAsia="en-GB"/>
        </w:rPr>
        <w:t>.</w:t>
      </w:r>
      <w:r w:rsidRPr="00137BDB">
        <w:rPr>
          <w:smallCaps/>
          <w:lang w:val="en-IE" w:eastAsia="en-GB"/>
        </w:rPr>
        <w:t>F</w:t>
      </w:r>
      <w:r w:rsidR="006517BD">
        <w:rPr>
          <w:smallCaps/>
          <w:lang w:val="en-IE" w:eastAsia="en-GB"/>
        </w:rPr>
        <w:t>.</w:t>
      </w:r>
      <w:r w:rsidR="008B7690" w:rsidRPr="00137BDB">
        <w:rPr>
          <w:smallCaps/>
          <w:lang w:val="en-IE" w:eastAsia="en-GB"/>
        </w:rPr>
        <w:t xml:space="preserve"> &amp;</w:t>
      </w:r>
      <w:r w:rsidR="00B34ED4" w:rsidRPr="00137BDB">
        <w:rPr>
          <w:smallCaps/>
          <w:lang w:val="en-IE" w:eastAsia="en-GB"/>
        </w:rPr>
        <w:t xml:space="preserve"> </w:t>
      </w:r>
      <w:r w:rsidRPr="00137BDB">
        <w:rPr>
          <w:smallCaps/>
          <w:lang w:val="en-IE" w:eastAsia="en-GB"/>
        </w:rPr>
        <w:t>Lin Y</w:t>
      </w:r>
      <w:r w:rsidR="006517BD">
        <w:rPr>
          <w:smallCaps/>
          <w:lang w:val="en-IE" w:eastAsia="en-GB"/>
        </w:rPr>
        <w:t>.</w:t>
      </w:r>
      <w:r w:rsidRPr="00137BDB">
        <w:rPr>
          <w:smallCaps/>
          <w:lang w:val="en-IE" w:eastAsia="en-GB"/>
        </w:rPr>
        <w:t xml:space="preserve">C. </w:t>
      </w:r>
      <w:r w:rsidR="0012582A" w:rsidRPr="00137BDB">
        <w:rPr>
          <w:smallCaps/>
          <w:lang w:val="en-IE" w:eastAsia="en-GB"/>
        </w:rPr>
        <w:t>(2019</w:t>
      </w:r>
      <w:r w:rsidR="0012582A" w:rsidRPr="006517BD">
        <w:rPr>
          <w:lang w:val="en-IE" w:eastAsia="en-GB"/>
        </w:rPr>
        <w:t xml:space="preserve">). </w:t>
      </w:r>
      <w:r w:rsidRPr="006517BD">
        <w:rPr>
          <w:color w:val="222222"/>
          <w:lang w:val="en-IE"/>
        </w:rPr>
        <w:t>Progress of electrospray ionization and rapid evaporative ionization mass spectrometric techniques for the broad-range identification of microorganisms</w:t>
      </w:r>
      <w:r w:rsidR="0012582A" w:rsidRPr="006517BD">
        <w:rPr>
          <w:color w:val="222222"/>
          <w:lang w:val="en-IE"/>
        </w:rPr>
        <w:t xml:space="preserve">. </w:t>
      </w:r>
      <w:r w:rsidR="0012582A" w:rsidRPr="006517BD">
        <w:rPr>
          <w:i/>
          <w:color w:val="222222"/>
          <w:lang w:val="en-IE"/>
        </w:rPr>
        <w:t>Analyst</w:t>
      </w:r>
      <w:r w:rsidR="0012582A" w:rsidRPr="006517BD">
        <w:rPr>
          <w:lang w:val="en-IE" w:eastAsia="en-GB"/>
        </w:rPr>
        <w:t xml:space="preserve">, </w:t>
      </w:r>
      <w:r w:rsidRPr="00E67C66">
        <w:rPr>
          <w:b/>
          <w:lang w:val="en-IE" w:eastAsia="en-GB"/>
        </w:rPr>
        <w:t>144</w:t>
      </w:r>
      <w:r w:rsidR="00E67C66">
        <w:rPr>
          <w:lang w:val="en-IE" w:eastAsia="en-GB"/>
        </w:rPr>
        <w:t xml:space="preserve">, </w:t>
      </w:r>
      <w:r w:rsidRPr="006517BD">
        <w:rPr>
          <w:lang w:val="en-IE" w:eastAsia="en-GB"/>
        </w:rPr>
        <w:t>1073</w:t>
      </w:r>
      <w:r w:rsidR="006517BD">
        <w:rPr>
          <w:lang w:val="en-IE" w:eastAsia="en-GB"/>
        </w:rPr>
        <w:t>–</w:t>
      </w:r>
      <w:r w:rsidRPr="006517BD">
        <w:rPr>
          <w:lang w:val="en-IE" w:eastAsia="en-GB"/>
        </w:rPr>
        <w:t xml:space="preserve">1103. </w:t>
      </w:r>
      <w:proofErr w:type="spellStart"/>
      <w:r w:rsidRPr="006517BD">
        <w:rPr>
          <w:lang w:val="en-IE" w:eastAsia="en-GB"/>
        </w:rPr>
        <w:t>doi</w:t>
      </w:r>
      <w:proofErr w:type="spellEnd"/>
      <w:r w:rsidRPr="006517BD">
        <w:rPr>
          <w:lang w:val="en-IE" w:eastAsia="en-GB"/>
        </w:rPr>
        <w:t>: 10.1039/c8an02034e.</w:t>
      </w:r>
    </w:p>
    <w:p w14:paraId="224E67FB" w14:textId="03357D8E" w:rsidR="007D5C4D" w:rsidRPr="00137BDB" w:rsidRDefault="007D5C4D" w:rsidP="00FD3BC5">
      <w:pPr>
        <w:pStyle w:val="Ref"/>
        <w:rPr>
          <w:smallCaps/>
          <w:lang w:val="en-IE" w:eastAsia="en-GB"/>
        </w:rPr>
      </w:pPr>
      <w:proofErr w:type="spellStart"/>
      <w:r w:rsidRPr="00137BDB">
        <w:rPr>
          <w:smallCaps/>
          <w:lang w:val="en-IE" w:eastAsia="en-GB"/>
        </w:rPr>
        <w:lastRenderedPageBreak/>
        <w:t>Katsafadou</w:t>
      </w:r>
      <w:proofErr w:type="spellEnd"/>
      <w:r w:rsidRPr="00137BDB">
        <w:rPr>
          <w:smallCaps/>
          <w:lang w:val="en-IE" w:eastAsia="en-GB"/>
        </w:rPr>
        <w:t xml:space="preserve"> A</w:t>
      </w:r>
      <w:r w:rsidR="00E67C66">
        <w:rPr>
          <w:smallCaps/>
          <w:lang w:val="en-IE" w:eastAsia="en-GB"/>
        </w:rPr>
        <w:t>.</w:t>
      </w:r>
      <w:r w:rsidRPr="00137BDB">
        <w:rPr>
          <w:smallCaps/>
          <w:lang w:val="en-IE" w:eastAsia="en-GB"/>
        </w:rPr>
        <w:t>I</w:t>
      </w:r>
      <w:r w:rsidR="00E67C66">
        <w:rPr>
          <w:smallCaps/>
          <w:lang w:val="en-IE" w:eastAsia="en-GB"/>
        </w:rPr>
        <w:t>.</w:t>
      </w:r>
      <w:r w:rsidRPr="00137BDB">
        <w:rPr>
          <w:smallCaps/>
          <w:lang w:val="en-IE" w:eastAsia="en-GB"/>
        </w:rPr>
        <w:t>, Tsangaris G</w:t>
      </w:r>
      <w:r w:rsidR="00E67C66">
        <w:rPr>
          <w:smallCaps/>
          <w:lang w:val="en-IE" w:eastAsia="en-GB"/>
        </w:rPr>
        <w:t>.</w:t>
      </w:r>
      <w:r w:rsidRPr="00137BDB">
        <w:rPr>
          <w:smallCaps/>
          <w:lang w:val="en-IE" w:eastAsia="en-GB"/>
        </w:rPr>
        <w:t>T</w:t>
      </w:r>
      <w:r w:rsidR="00E67C66">
        <w:rPr>
          <w:smallCaps/>
          <w:lang w:val="en-IE" w:eastAsia="en-GB"/>
        </w:rPr>
        <w:t>.</w:t>
      </w:r>
      <w:r w:rsidRPr="00137BDB">
        <w:rPr>
          <w:smallCaps/>
          <w:lang w:val="en-IE" w:eastAsia="en-GB"/>
        </w:rPr>
        <w:t xml:space="preserve">, </w:t>
      </w:r>
      <w:proofErr w:type="spellStart"/>
      <w:r w:rsidRPr="00137BDB">
        <w:rPr>
          <w:smallCaps/>
          <w:lang w:val="en-IE" w:eastAsia="en-GB"/>
        </w:rPr>
        <w:t>Billinis</w:t>
      </w:r>
      <w:proofErr w:type="spellEnd"/>
      <w:r w:rsidRPr="00137BDB">
        <w:rPr>
          <w:smallCaps/>
          <w:lang w:val="en-IE" w:eastAsia="en-GB"/>
        </w:rPr>
        <w:t xml:space="preserve"> C</w:t>
      </w:r>
      <w:r w:rsidR="008B7690" w:rsidRPr="00137BDB">
        <w:rPr>
          <w:smallCaps/>
          <w:lang w:val="en-IE" w:eastAsia="en-GB"/>
        </w:rPr>
        <w:t>. &amp;</w:t>
      </w:r>
      <w:r w:rsidRPr="00137BDB">
        <w:rPr>
          <w:smallCaps/>
          <w:lang w:val="en-IE" w:eastAsia="en-GB"/>
        </w:rPr>
        <w:t xml:space="preserve"> </w:t>
      </w:r>
      <w:proofErr w:type="spellStart"/>
      <w:r w:rsidRPr="00137BDB">
        <w:rPr>
          <w:smallCaps/>
          <w:lang w:val="en-IE" w:eastAsia="en-GB"/>
        </w:rPr>
        <w:t>Fthenakis</w:t>
      </w:r>
      <w:proofErr w:type="spellEnd"/>
      <w:r w:rsidRPr="00137BDB">
        <w:rPr>
          <w:smallCaps/>
          <w:lang w:val="en-IE" w:eastAsia="en-GB"/>
        </w:rPr>
        <w:t xml:space="preserve"> G</w:t>
      </w:r>
      <w:r w:rsidR="00E67C66">
        <w:rPr>
          <w:smallCaps/>
          <w:lang w:val="en-IE" w:eastAsia="en-GB"/>
        </w:rPr>
        <w:t>.</w:t>
      </w:r>
      <w:r w:rsidRPr="00137BDB">
        <w:rPr>
          <w:smallCaps/>
          <w:lang w:val="en-IE" w:eastAsia="en-GB"/>
        </w:rPr>
        <w:t xml:space="preserve">C. </w:t>
      </w:r>
      <w:r w:rsidR="0012582A" w:rsidRPr="00137BDB">
        <w:rPr>
          <w:smallCaps/>
          <w:lang w:val="en-IE" w:eastAsia="en-GB"/>
        </w:rPr>
        <w:t xml:space="preserve">(2015). </w:t>
      </w:r>
      <w:r w:rsidR="0012582A" w:rsidRPr="00137BDB">
        <w:rPr>
          <w:lang w:val="en-IE" w:eastAsia="en-GB"/>
        </w:rPr>
        <w:t xml:space="preserve">Use of proteomics in the study of microbial diseases of small ruminants. </w:t>
      </w:r>
      <w:r w:rsidR="0012582A" w:rsidRPr="00137BDB">
        <w:rPr>
          <w:i/>
          <w:lang w:val="en-IE" w:eastAsia="en-GB"/>
        </w:rPr>
        <w:t xml:space="preserve">Vet. </w:t>
      </w:r>
      <w:proofErr w:type="spellStart"/>
      <w:r w:rsidR="0012582A" w:rsidRPr="00137BDB">
        <w:rPr>
          <w:i/>
          <w:lang w:val="en-IE" w:eastAsia="en-GB"/>
        </w:rPr>
        <w:t>Microbiol</w:t>
      </w:r>
      <w:proofErr w:type="spellEnd"/>
      <w:r w:rsidR="0012582A" w:rsidRPr="00137BDB">
        <w:rPr>
          <w:lang w:val="en-IE" w:eastAsia="en-GB"/>
        </w:rPr>
        <w:t xml:space="preserve">., </w:t>
      </w:r>
      <w:r w:rsidRPr="00E67C66">
        <w:rPr>
          <w:b/>
          <w:smallCaps/>
          <w:lang w:val="en-IE" w:eastAsia="en-GB"/>
        </w:rPr>
        <w:t>181</w:t>
      </w:r>
      <w:r w:rsidR="00E67C66">
        <w:rPr>
          <w:smallCaps/>
          <w:lang w:val="en-IE" w:eastAsia="en-GB"/>
        </w:rPr>
        <w:t>,</w:t>
      </w:r>
      <w:r w:rsidR="00630EF6">
        <w:rPr>
          <w:smallCaps/>
          <w:lang w:val="en-IE" w:eastAsia="en-GB"/>
        </w:rPr>
        <w:t xml:space="preserve"> </w:t>
      </w:r>
      <w:r w:rsidRPr="00137BDB">
        <w:rPr>
          <w:smallCaps/>
          <w:lang w:val="en-IE" w:eastAsia="en-GB"/>
        </w:rPr>
        <w:t>27</w:t>
      </w:r>
      <w:r w:rsidR="00FC2717">
        <w:rPr>
          <w:smallCaps/>
          <w:lang w:val="en-IE" w:eastAsia="en-GB"/>
        </w:rPr>
        <w:t>–</w:t>
      </w:r>
      <w:r w:rsidRPr="00137BDB">
        <w:rPr>
          <w:smallCaps/>
          <w:lang w:val="en-IE" w:eastAsia="en-GB"/>
        </w:rPr>
        <w:t xml:space="preserve">33. </w:t>
      </w:r>
      <w:proofErr w:type="spellStart"/>
      <w:r w:rsidRPr="00E67C66">
        <w:rPr>
          <w:lang w:val="en-IE" w:eastAsia="en-GB"/>
        </w:rPr>
        <w:t>doi</w:t>
      </w:r>
      <w:proofErr w:type="spellEnd"/>
      <w:r w:rsidRPr="00E67C66">
        <w:rPr>
          <w:lang w:val="en-IE" w:eastAsia="en-GB"/>
        </w:rPr>
        <w:t>: 10.1016/j.vetmic.2015.07.017.</w:t>
      </w:r>
    </w:p>
    <w:p w14:paraId="0AFC61CB" w14:textId="6253485F" w:rsidR="00E4498B" w:rsidRDefault="00E4498B" w:rsidP="00FD3BC5">
      <w:pPr>
        <w:pStyle w:val="Ref"/>
        <w:rPr>
          <w:color w:val="000000"/>
          <w:lang w:val="en-IE"/>
        </w:rPr>
      </w:pPr>
      <w:proofErr w:type="spellStart"/>
      <w:r w:rsidRPr="00E4498B">
        <w:rPr>
          <w:smallCaps/>
          <w:color w:val="000000"/>
          <w:lang w:val="en-IE"/>
        </w:rPr>
        <w:t>Kittelberger</w:t>
      </w:r>
      <w:proofErr w:type="spellEnd"/>
      <w:r w:rsidRPr="00E4498B">
        <w:rPr>
          <w:smallCaps/>
          <w:color w:val="000000"/>
          <w:lang w:val="en-IE"/>
        </w:rPr>
        <w:t xml:space="preserve"> R., Mc</w:t>
      </w:r>
      <w:r w:rsidR="00630EF6">
        <w:rPr>
          <w:smallCaps/>
          <w:color w:val="000000"/>
          <w:lang w:val="en-IE"/>
        </w:rPr>
        <w:t>F</w:t>
      </w:r>
      <w:r w:rsidRPr="00E4498B">
        <w:rPr>
          <w:smallCaps/>
          <w:color w:val="000000"/>
          <w:lang w:val="en-IE"/>
        </w:rPr>
        <w:t xml:space="preserve">adden A.M., Hannah M.J., Jenner J., Bueno R., Wait J., Kirkland P.D., </w:t>
      </w:r>
      <w:proofErr w:type="spellStart"/>
      <w:r w:rsidRPr="00E4498B">
        <w:rPr>
          <w:smallCaps/>
          <w:color w:val="000000"/>
          <w:lang w:val="en-IE"/>
        </w:rPr>
        <w:t>Delbridge</w:t>
      </w:r>
      <w:proofErr w:type="spellEnd"/>
      <w:r w:rsidRPr="00E4498B">
        <w:rPr>
          <w:smallCaps/>
          <w:color w:val="000000"/>
          <w:lang w:val="en-IE"/>
        </w:rPr>
        <w:t xml:space="preserve"> G., Heine H.G., Selleck P.W., Pearce T.W., Pigott C.J. &amp; </w:t>
      </w:r>
      <w:r w:rsidRPr="00E4498B">
        <w:rPr>
          <w:bCs/>
          <w:smallCaps/>
          <w:color w:val="000000"/>
          <w:lang w:val="en-IE"/>
        </w:rPr>
        <w:t>O’</w:t>
      </w:r>
      <w:r w:rsidR="00630EF6">
        <w:rPr>
          <w:bCs/>
          <w:smallCaps/>
          <w:color w:val="000000"/>
          <w:lang w:val="en-IE"/>
        </w:rPr>
        <w:t>K</w:t>
      </w:r>
      <w:r w:rsidRPr="00E4498B">
        <w:rPr>
          <w:bCs/>
          <w:smallCaps/>
          <w:color w:val="000000"/>
          <w:lang w:val="en-IE"/>
        </w:rPr>
        <w:t>eefe J.S</w:t>
      </w:r>
      <w:r w:rsidRPr="00E4498B">
        <w:rPr>
          <w:smallCaps/>
          <w:color w:val="000000"/>
          <w:lang w:val="en-IE"/>
        </w:rPr>
        <w:t>.</w:t>
      </w:r>
      <w:r w:rsidRPr="00137BDB">
        <w:rPr>
          <w:color w:val="000000"/>
          <w:lang w:val="en-IE"/>
        </w:rPr>
        <w:t xml:space="preserve"> </w:t>
      </w:r>
      <w:r w:rsidR="001368C2" w:rsidRPr="00137BDB">
        <w:rPr>
          <w:color w:val="000000"/>
          <w:lang w:val="en-IE"/>
        </w:rPr>
        <w:t>(2011)</w:t>
      </w:r>
      <w:r w:rsidR="00E5166D" w:rsidRPr="00137BDB">
        <w:rPr>
          <w:color w:val="000000"/>
          <w:lang w:val="en-IE"/>
        </w:rPr>
        <w:t>.</w:t>
      </w:r>
      <w:r w:rsidR="001368C2" w:rsidRPr="00137BDB">
        <w:rPr>
          <w:color w:val="000000"/>
          <w:lang w:val="en-IE"/>
        </w:rPr>
        <w:t xml:space="preserve"> Comparative evaluation of four competitive/blocking ELISAs for the detection of influenza A antibodies in horses. </w:t>
      </w:r>
      <w:r w:rsidR="001368C2" w:rsidRPr="00137BDB">
        <w:rPr>
          <w:rStyle w:val="jrnl"/>
          <w:i/>
          <w:color w:val="000000"/>
          <w:lang w:val="en-IE"/>
        </w:rPr>
        <w:t>Vet</w:t>
      </w:r>
      <w:r w:rsidR="00E67C66">
        <w:rPr>
          <w:rStyle w:val="jrnl"/>
          <w:i/>
          <w:color w:val="000000"/>
          <w:lang w:val="en-IE"/>
        </w:rPr>
        <w:t>.</w:t>
      </w:r>
      <w:r w:rsidR="001368C2" w:rsidRPr="00137BDB">
        <w:rPr>
          <w:rStyle w:val="jrnl"/>
          <w:i/>
          <w:color w:val="000000"/>
          <w:lang w:val="en-IE"/>
        </w:rPr>
        <w:t xml:space="preserve"> </w:t>
      </w:r>
      <w:proofErr w:type="spellStart"/>
      <w:r w:rsidR="001368C2" w:rsidRPr="00137BDB">
        <w:rPr>
          <w:rStyle w:val="jrnl"/>
          <w:i/>
          <w:color w:val="000000"/>
          <w:lang w:val="en-IE"/>
        </w:rPr>
        <w:t>Microbiol</w:t>
      </w:r>
      <w:proofErr w:type="spellEnd"/>
      <w:r w:rsidR="001368C2" w:rsidRPr="00137BDB">
        <w:rPr>
          <w:color w:val="000000"/>
          <w:lang w:val="en-IE"/>
        </w:rPr>
        <w:t xml:space="preserve">., </w:t>
      </w:r>
      <w:r w:rsidR="001368C2" w:rsidRPr="00E67C66">
        <w:rPr>
          <w:b/>
          <w:color w:val="000000"/>
          <w:lang w:val="en-IE"/>
        </w:rPr>
        <w:t>148</w:t>
      </w:r>
      <w:r w:rsidR="00E67C66">
        <w:rPr>
          <w:color w:val="000000"/>
          <w:lang w:val="en-IE"/>
        </w:rPr>
        <w:t xml:space="preserve">, </w:t>
      </w:r>
      <w:r w:rsidR="001368C2" w:rsidRPr="00137BDB">
        <w:rPr>
          <w:color w:val="000000"/>
          <w:lang w:val="en-IE"/>
        </w:rPr>
        <w:t>377</w:t>
      </w:r>
      <w:r w:rsidR="00E67C66">
        <w:rPr>
          <w:color w:val="000000"/>
          <w:lang w:val="en-IE"/>
        </w:rPr>
        <w:t>–3</w:t>
      </w:r>
      <w:r w:rsidR="001368C2" w:rsidRPr="00137BDB">
        <w:rPr>
          <w:color w:val="000000"/>
          <w:lang w:val="en-IE"/>
        </w:rPr>
        <w:t xml:space="preserve">83. </w:t>
      </w:r>
      <w:proofErr w:type="spellStart"/>
      <w:r w:rsidR="001368C2" w:rsidRPr="00137BDB">
        <w:rPr>
          <w:color w:val="000000"/>
          <w:lang w:val="en-IE"/>
        </w:rPr>
        <w:t>doi</w:t>
      </w:r>
      <w:proofErr w:type="spellEnd"/>
      <w:r w:rsidR="001368C2" w:rsidRPr="00137BDB">
        <w:rPr>
          <w:color w:val="000000"/>
          <w:lang w:val="en-IE"/>
        </w:rPr>
        <w:t>: 10.1016/j.vetmic.2010.08.014</w:t>
      </w:r>
    </w:p>
    <w:p w14:paraId="1DA6C570" w14:textId="14DD5B18" w:rsidR="000B1762" w:rsidRPr="00F011DE" w:rsidRDefault="000B1762" w:rsidP="00FD3BC5">
      <w:pPr>
        <w:pStyle w:val="Ref"/>
        <w:rPr>
          <w:strike/>
          <w:lang w:val="en-IE" w:eastAsia="en-GB"/>
        </w:rPr>
      </w:pPr>
      <w:proofErr w:type="spellStart"/>
      <w:r w:rsidRPr="00F011DE">
        <w:rPr>
          <w:smallCaps/>
          <w:strike/>
          <w:highlight w:val="yellow"/>
          <w:lang w:val="en-IE" w:eastAsia="en-GB"/>
        </w:rPr>
        <w:t>Kunin</w:t>
      </w:r>
      <w:proofErr w:type="spellEnd"/>
      <w:r w:rsidRPr="00F011DE">
        <w:rPr>
          <w:smallCaps/>
          <w:strike/>
          <w:highlight w:val="yellow"/>
          <w:lang w:val="en-IE" w:eastAsia="en-GB"/>
        </w:rPr>
        <w:t xml:space="preserve"> V</w:t>
      </w:r>
      <w:r w:rsidR="00E41C79" w:rsidRPr="00F011DE">
        <w:rPr>
          <w:smallCaps/>
          <w:strike/>
          <w:highlight w:val="yellow"/>
          <w:lang w:val="en-IE" w:eastAsia="en-GB"/>
        </w:rPr>
        <w:t>.</w:t>
      </w:r>
      <w:r w:rsidRPr="00F011DE">
        <w:rPr>
          <w:smallCaps/>
          <w:strike/>
          <w:highlight w:val="yellow"/>
          <w:lang w:val="en-IE" w:eastAsia="en-GB"/>
        </w:rPr>
        <w:t>, Copeland A</w:t>
      </w:r>
      <w:r w:rsidR="00E41C79" w:rsidRPr="00F011DE">
        <w:rPr>
          <w:smallCaps/>
          <w:strike/>
          <w:highlight w:val="yellow"/>
          <w:lang w:val="en-IE" w:eastAsia="en-GB"/>
        </w:rPr>
        <w:t>.</w:t>
      </w:r>
      <w:r w:rsidRPr="00F011DE">
        <w:rPr>
          <w:smallCaps/>
          <w:strike/>
          <w:highlight w:val="yellow"/>
          <w:lang w:val="en-IE" w:eastAsia="en-GB"/>
        </w:rPr>
        <w:t>, Lapidus A</w:t>
      </w:r>
      <w:r w:rsidR="00E41C79" w:rsidRPr="00F011DE">
        <w:rPr>
          <w:smallCaps/>
          <w:strike/>
          <w:highlight w:val="yellow"/>
          <w:lang w:val="en-IE" w:eastAsia="en-GB"/>
        </w:rPr>
        <w:t>.</w:t>
      </w:r>
      <w:r w:rsidRPr="00F011DE">
        <w:rPr>
          <w:smallCaps/>
          <w:strike/>
          <w:highlight w:val="yellow"/>
          <w:lang w:val="en-IE" w:eastAsia="en-GB"/>
        </w:rPr>
        <w:t xml:space="preserve">, </w:t>
      </w:r>
      <w:proofErr w:type="spellStart"/>
      <w:r w:rsidRPr="00F011DE">
        <w:rPr>
          <w:smallCaps/>
          <w:strike/>
          <w:highlight w:val="yellow"/>
          <w:lang w:val="en-IE" w:eastAsia="en-GB"/>
        </w:rPr>
        <w:t>Mavromatis</w:t>
      </w:r>
      <w:proofErr w:type="spellEnd"/>
      <w:r w:rsidRPr="00F011DE">
        <w:rPr>
          <w:smallCaps/>
          <w:strike/>
          <w:highlight w:val="yellow"/>
          <w:lang w:val="en-IE" w:eastAsia="en-GB"/>
        </w:rPr>
        <w:t xml:space="preserve"> K</w:t>
      </w:r>
      <w:r w:rsidR="00E41C79" w:rsidRPr="00F011DE">
        <w:rPr>
          <w:smallCaps/>
          <w:strike/>
          <w:highlight w:val="yellow"/>
          <w:lang w:val="en-IE" w:eastAsia="en-GB"/>
        </w:rPr>
        <w:t>. &amp;</w:t>
      </w:r>
      <w:r w:rsidRPr="00F011DE">
        <w:rPr>
          <w:smallCaps/>
          <w:strike/>
          <w:highlight w:val="yellow"/>
          <w:lang w:val="en-IE" w:eastAsia="en-GB"/>
        </w:rPr>
        <w:t xml:space="preserve"> </w:t>
      </w:r>
      <w:proofErr w:type="spellStart"/>
      <w:r w:rsidRPr="00F011DE">
        <w:rPr>
          <w:smallCaps/>
          <w:strike/>
          <w:highlight w:val="yellow"/>
          <w:lang w:val="en-IE" w:eastAsia="en-GB"/>
        </w:rPr>
        <w:t>Hugenholtz</w:t>
      </w:r>
      <w:proofErr w:type="spellEnd"/>
      <w:r w:rsidRPr="00F011DE">
        <w:rPr>
          <w:smallCaps/>
          <w:strike/>
          <w:highlight w:val="yellow"/>
          <w:lang w:val="en-IE" w:eastAsia="en-GB"/>
        </w:rPr>
        <w:t xml:space="preserve"> P.</w:t>
      </w:r>
      <w:r w:rsidRPr="00F011DE">
        <w:rPr>
          <w:strike/>
          <w:highlight w:val="yellow"/>
          <w:lang w:val="en-IE" w:eastAsia="en-GB"/>
        </w:rPr>
        <w:t xml:space="preserve"> (2008)</w:t>
      </w:r>
      <w:r w:rsidR="00E41C79" w:rsidRPr="00F011DE">
        <w:rPr>
          <w:strike/>
          <w:highlight w:val="yellow"/>
          <w:lang w:val="en-IE" w:eastAsia="en-GB"/>
        </w:rPr>
        <w:t>.</w:t>
      </w:r>
      <w:r w:rsidRPr="00F011DE">
        <w:rPr>
          <w:strike/>
          <w:highlight w:val="yellow"/>
          <w:lang w:val="en-IE" w:eastAsia="en-GB"/>
        </w:rPr>
        <w:t xml:space="preserve"> A bioinformatician</w:t>
      </w:r>
      <w:r w:rsidR="00E41C79" w:rsidRPr="00F011DE">
        <w:rPr>
          <w:strike/>
          <w:highlight w:val="yellow"/>
          <w:lang w:val="en-IE" w:eastAsia="en-GB"/>
        </w:rPr>
        <w:t>’</w:t>
      </w:r>
      <w:r w:rsidRPr="00F011DE">
        <w:rPr>
          <w:strike/>
          <w:highlight w:val="yellow"/>
          <w:lang w:val="en-IE" w:eastAsia="en-GB"/>
        </w:rPr>
        <w:t xml:space="preserve">s guide to metagenomics. </w:t>
      </w:r>
      <w:proofErr w:type="spellStart"/>
      <w:r w:rsidRPr="00F011DE">
        <w:rPr>
          <w:i/>
          <w:strike/>
          <w:highlight w:val="yellow"/>
          <w:lang w:val="en-IE" w:eastAsia="en-GB"/>
        </w:rPr>
        <w:t>Microbiol</w:t>
      </w:r>
      <w:proofErr w:type="spellEnd"/>
      <w:r w:rsidR="00E41C79" w:rsidRPr="00F011DE">
        <w:rPr>
          <w:i/>
          <w:strike/>
          <w:highlight w:val="yellow"/>
          <w:lang w:val="en-IE" w:eastAsia="en-GB"/>
        </w:rPr>
        <w:t>.</w:t>
      </w:r>
      <w:r w:rsidRPr="00F011DE">
        <w:rPr>
          <w:i/>
          <w:strike/>
          <w:highlight w:val="yellow"/>
          <w:lang w:val="en-IE" w:eastAsia="en-GB"/>
        </w:rPr>
        <w:t xml:space="preserve"> Mol</w:t>
      </w:r>
      <w:r w:rsidR="00E41C79" w:rsidRPr="00F011DE">
        <w:rPr>
          <w:i/>
          <w:strike/>
          <w:highlight w:val="yellow"/>
          <w:lang w:val="en-IE" w:eastAsia="en-GB"/>
        </w:rPr>
        <w:t>.</w:t>
      </w:r>
      <w:r w:rsidRPr="00F011DE">
        <w:rPr>
          <w:i/>
          <w:strike/>
          <w:highlight w:val="yellow"/>
          <w:lang w:val="en-IE" w:eastAsia="en-GB"/>
        </w:rPr>
        <w:t xml:space="preserve"> Biol</w:t>
      </w:r>
      <w:r w:rsidR="00E41C79" w:rsidRPr="00F011DE">
        <w:rPr>
          <w:i/>
          <w:strike/>
          <w:highlight w:val="yellow"/>
          <w:lang w:val="en-IE" w:eastAsia="en-GB"/>
        </w:rPr>
        <w:t>.</w:t>
      </w:r>
      <w:r w:rsidRPr="00F011DE">
        <w:rPr>
          <w:i/>
          <w:strike/>
          <w:highlight w:val="yellow"/>
          <w:lang w:val="en-IE" w:eastAsia="en-GB"/>
        </w:rPr>
        <w:t xml:space="preserve"> Rev</w:t>
      </w:r>
      <w:r w:rsidRPr="00F011DE">
        <w:rPr>
          <w:strike/>
          <w:highlight w:val="yellow"/>
          <w:lang w:val="en-IE" w:eastAsia="en-GB"/>
        </w:rPr>
        <w:t>.</w:t>
      </w:r>
      <w:r w:rsidR="00E41C79" w:rsidRPr="00F011DE">
        <w:rPr>
          <w:strike/>
          <w:highlight w:val="yellow"/>
          <w:lang w:val="en-IE" w:eastAsia="en-GB"/>
        </w:rPr>
        <w:t>,</w:t>
      </w:r>
      <w:r w:rsidRPr="00F011DE">
        <w:rPr>
          <w:strike/>
          <w:highlight w:val="yellow"/>
          <w:lang w:val="en-IE" w:eastAsia="en-GB"/>
        </w:rPr>
        <w:t xml:space="preserve"> </w:t>
      </w:r>
      <w:r w:rsidRPr="00F011DE">
        <w:rPr>
          <w:b/>
          <w:bCs/>
          <w:strike/>
          <w:highlight w:val="yellow"/>
          <w:lang w:val="en-IE" w:eastAsia="en-GB"/>
        </w:rPr>
        <w:t>72</w:t>
      </w:r>
      <w:r w:rsidR="00E41C79" w:rsidRPr="00F011DE">
        <w:rPr>
          <w:bCs/>
          <w:strike/>
          <w:highlight w:val="yellow"/>
          <w:lang w:val="en-IE" w:eastAsia="en-GB"/>
        </w:rPr>
        <w:t xml:space="preserve">, </w:t>
      </w:r>
      <w:r w:rsidRPr="00F011DE">
        <w:rPr>
          <w:strike/>
          <w:highlight w:val="yellow"/>
          <w:lang w:val="en-IE" w:eastAsia="en-GB"/>
        </w:rPr>
        <w:t>557</w:t>
      </w:r>
      <w:r w:rsidR="00E41C79" w:rsidRPr="00F011DE">
        <w:rPr>
          <w:strike/>
          <w:highlight w:val="yellow"/>
          <w:lang w:val="en-IE" w:eastAsia="en-GB"/>
        </w:rPr>
        <w:t>–5</w:t>
      </w:r>
      <w:r w:rsidRPr="00F011DE">
        <w:rPr>
          <w:strike/>
          <w:highlight w:val="yellow"/>
          <w:lang w:val="en-IE" w:eastAsia="en-GB"/>
        </w:rPr>
        <w:t>78.</w:t>
      </w:r>
    </w:p>
    <w:p w14:paraId="45E70B1B" w14:textId="7743766C" w:rsidR="009A76AD" w:rsidRPr="00137BDB" w:rsidRDefault="00E4498B" w:rsidP="00FD3BC5">
      <w:pPr>
        <w:pStyle w:val="Ref"/>
        <w:rPr>
          <w:color w:val="000000"/>
          <w:lang w:val="en-IE"/>
        </w:rPr>
      </w:pPr>
      <w:r w:rsidRPr="00E4498B">
        <w:rPr>
          <w:smallCaps/>
          <w:color w:val="000000"/>
          <w:lang w:val="en-IE"/>
        </w:rPr>
        <w:t>Le</w:t>
      </w:r>
      <w:r w:rsidR="002109BE">
        <w:rPr>
          <w:smallCaps/>
          <w:color w:val="000000"/>
          <w:lang w:val="en-IE"/>
        </w:rPr>
        <w:t>B</w:t>
      </w:r>
      <w:r w:rsidRPr="00E4498B">
        <w:rPr>
          <w:smallCaps/>
          <w:color w:val="000000"/>
          <w:lang w:val="en-IE"/>
        </w:rPr>
        <w:t>lanc N</w:t>
      </w:r>
      <w:r w:rsidR="00E67C66">
        <w:rPr>
          <w:smallCaps/>
          <w:color w:val="000000"/>
          <w:lang w:val="en-IE"/>
        </w:rPr>
        <w:t>.</w:t>
      </w:r>
      <w:r w:rsidRPr="00E4498B">
        <w:rPr>
          <w:smallCaps/>
          <w:color w:val="000000"/>
          <w:lang w:val="en-IE"/>
        </w:rPr>
        <w:t xml:space="preserve">, </w:t>
      </w:r>
      <w:proofErr w:type="spellStart"/>
      <w:r w:rsidRPr="00E4498B">
        <w:rPr>
          <w:smallCaps/>
          <w:color w:val="000000"/>
          <w:lang w:val="en-IE"/>
        </w:rPr>
        <w:t>Cortey</w:t>
      </w:r>
      <w:proofErr w:type="spellEnd"/>
      <w:r w:rsidRPr="00E4498B">
        <w:rPr>
          <w:smallCaps/>
          <w:color w:val="000000"/>
          <w:lang w:val="en-IE"/>
        </w:rPr>
        <w:t xml:space="preserve"> M</w:t>
      </w:r>
      <w:r w:rsidR="00E67C66">
        <w:rPr>
          <w:smallCaps/>
          <w:color w:val="000000"/>
          <w:lang w:val="en-IE"/>
        </w:rPr>
        <w:t>.</w:t>
      </w:r>
      <w:r w:rsidRPr="00E4498B">
        <w:rPr>
          <w:smallCaps/>
          <w:color w:val="000000"/>
          <w:lang w:val="en-IE"/>
        </w:rPr>
        <w:t>, Fernandez Pinero J</w:t>
      </w:r>
      <w:r w:rsidR="00E67C66">
        <w:rPr>
          <w:smallCaps/>
          <w:color w:val="000000"/>
          <w:lang w:val="en-IE"/>
        </w:rPr>
        <w:t>.</w:t>
      </w:r>
      <w:r w:rsidRPr="00E4498B">
        <w:rPr>
          <w:smallCaps/>
          <w:color w:val="000000"/>
          <w:lang w:val="en-IE"/>
        </w:rPr>
        <w:t>, Gallardo C</w:t>
      </w:r>
      <w:r w:rsidR="00E67C66">
        <w:rPr>
          <w:smallCaps/>
          <w:color w:val="000000"/>
          <w:lang w:val="en-IE"/>
        </w:rPr>
        <w:t>.</w:t>
      </w:r>
      <w:r w:rsidRPr="00E4498B">
        <w:rPr>
          <w:smallCaps/>
          <w:color w:val="000000"/>
          <w:lang w:val="en-IE"/>
        </w:rPr>
        <w:t xml:space="preserve">, </w:t>
      </w:r>
      <w:proofErr w:type="spellStart"/>
      <w:r w:rsidRPr="00E4498B">
        <w:rPr>
          <w:smallCaps/>
          <w:color w:val="000000"/>
          <w:lang w:val="en-IE"/>
        </w:rPr>
        <w:t>Masembe</w:t>
      </w:r>
      <w:proofErr w:type="spellEnd"/>
      <w:r w:rsidRPr="00E4498B">
        <w:rPr>
          <w:smallCaps/>
          <w:color w:val="000000"/>
          <w:lang w:val="en-IE"/>
        </w:rPr>
        <w:t xml:space="preserve"> C</w:t>
      </w:r>
      <w:r w:rsidR="00E67C66">
        <w:rPr>
          <w:smallCaps/>
          <w:color w:val="000000"/>
          <w:lang w:val="en-IE"/>
        </w:rPr>
        <w:t>.</w:t>
      </w:r>
      <w:r w:rsidRPr="00E4498B">
        <w:rPr>
          <w:smallCaps/>
          <w:color w:val="000000"/>
          <w:lang w:val="en-IE"/>
        </w:rPr>
        <w:t xml:space="preserve">, </w:t>
      </w:r>
      <w:proofErr w:type="spellStart"/>
      <w:r w:rsidRPr="00E4498B">
        <w:rPr>
          <w:smallCaps/>
          <w:color w:val="000000"/>
          <w:lang w:val="en-IE"/>
        </w:rPr>
        <w:t>Okurut</w:t>
      </w:r>
      <w:proofErr w:type="spellEnd"/>
      <w:r w:rsidRPr="00E4498B">
        <w:rPr>
          <w:smallCaps/>
          <w:color w:val="000000"/>
          <w:lang w:val="en-IE"/>
        </w:rPr>
        <w:t xml:space="preserve"> A</w:t>
      </w:r>
      <w:r w:rsidR="00E67C66">
        <w:rPr>
          <w:smallCaps/>
          <w:color w:val="000000"/>
          <w:lang w:val="en-IE"/>
        </w:rPr>
        <w:t>.</w:t>
      </w:r>
      <w:r w:rsidR="00E67C66" w:rsidRPr="00E4498B">
        <w:rPr>
          <w:smallCaps/>
          <w:color w:val="000000"/>
          <w:lang w:val="en-IE"/>
        </w:rPr>
        <w:t>R</w:t>
      </w:r>
      <w:r w:rsidR="00E67C66">
        <w:rPr>
          <w:smallCaps/>
          <w:color w:val="000000"/>
          <w:lang w:val="en-IE"/>
        </w:rPr>
        <w:t>.</w:t>
      </w:r>
      <w:r w:rsidRPr="00E4498B">
        <w:rPr>
          <w:smallCaps/>
          <w:color w:val="000000"/>
          <w:lang w:val="en-IE"/>
        </w:rPr>
        <w:t>, Heath L</w:t>
      </w:r>
      <w:r w:rsidR="00E67C66">
        <w:rPr>
          <w:smallCaps/>
          <w:color w:val="000000"/>
          <w:lang w:val="en-IE"/>
        </w:rPr>
        <w:t>.</w:t>
      </w:r>
      <w:r w:rsidRPr="00E4498B">
        <w:rPr>
          <w:smallCaps/>
          <w:color w:val="000000"/>
          <w:lang w:val="en-IE"/>
        </w:rPr>
        <w:t>, Van Heerden J</w:t>
      </w:r>
      <w:r w:rsidR="00E67C66">
        <w:rPr>
          <w:smallCaps/>
          <w:color w:val="000000"/>
          <w:lang w:val="en-IE"/>
        </w:rPr>
        <w:t>.</w:t>
      </w:r>
      <w:r w:rsidRPr="00E4498B">
        <w:rPr>
          <w:smallCaps/>
          <w:color w:val="000000"/>
          <w:lang w:val="en-IE"/>
        </w:rPr>
        <w:t>, Sánchez-Vizcaino J</w:t>
      </w:r>
      <w:r w:rsidR="005A64F6">
        <w:rPr>
          <w:smallCaps/>
          <w:color w:val="000000"/>
          <w:lang w:val="en-IE"/>
        </w:rPr>
        <w:t>.</w:t>
      </w:r>
      <w:r w:rsidR="005A64F6" w:rsidRPr="00E4498B">
        <w:rPr>
          <w:smallCaps/>
          <w:color w:val="000000"/>
          <w:lang w:val="en-IE"/>
        </w:rPr>
        <w:t>M</w:t>
      </w:r>
      <w:r w:rsidR="005A64F6">
        <w:rPr>
          <w:smallCaps/>
          <w:color w:val="000000"/>
          <w:lang w:val="en-IE"/>
        </w:rPr>
        <w:t>.</w:t>
      </w:r>
      <w:r w:rsidR="005A64F6" w:rsidRPr="00E4498B">
        <w:rPr>
          <w:smallCaps/>
          <w:color w:val="000000"/>
          <w:lang w:val="en-IE"/>
        </w:rPr>
        <w:t xml:space="preserve">, </w:t>
      </w:r>
      <w:proofErr w:type="spellStart"/>
      <w:r w:rsidRPr="00E4498B">
        <w:rPr>
          <w:smallCaps/>
          <w:color w:val="000000"/>
          <w:lang w:val="en-IE"/>
        </w:rPr>
        <w:t>Ståhl</w:t>
      </w:r>
      <w:proofErr w:type="spellEnd"/>
      <w:r w:rsidRPr="00E4498B">
        <w:rPr>
          <w:smallCaps/>
          <w:color w:val="000000"/>
          <w:lang w:val="en-IE"/>
        </w:rPr>
        <w:t xml:space="preserve"> K. &amp; </w:t>
      </w:r>
      <w:proofErr w:type="spellStart"/>
      <w:r w:rsidRPr="00E4498B">
        <w:rPr>
          <w:smallCaps/>
          <w:color w:val="000000"/>
          <w:lang w:val="en-IE"/>
        </w:rPr>
        <w:t>Belák</w:t>
      </w:r>
      <w:proofErr w:type="spellEnd"/>
      <w:r w:rsidRPr="00E4498B">
        <w:rPr>
          <w:smallCaps/>
          <w:color w:val="000000"/>
          <w:lang w:val="en-IE"/>
        </w:rPr>
        <w:t xml:space="preserve"> S.</w:t>
      </w:r>
      <w:r w:rsidR="0033725E" w:rsidRPr="00137BDB">
        <w:rPr>
          <w:color w:val="000000"/>
          <w:lang w:val="en-IE"/>
        </w:rPr>
        <w:t xml:space="preserve"> (2013)</w:t>
      </w:r>
      <w:r w:rsidR="00E5166D" w:rsidRPr="00137BDB">
        <w:rPr>
          <w:color w:val="000000"/>
          <w:lang w:val="en-IE"/>
        </w:rPr>
        <w:t>.</w:t>
      </w:r>
      <w:r w:rsidR="009A76AD" w:rsidRPr="00137BDB">
        <w:rPr>
          <w:color w:val="000000"/>
          <w:lang w:val="en-IE"/>
        </w:rPr>
        <w:t xml:space="preserve"> Development of a suspension microarray for the genotyping of African swine fever virus targeting the SNPs in the C-terminal end of the p72 gene region of the genome. </w:t>
      </w:r>
      <w:proofErr w:type="spellStart"/>
      <w:r w:rsidR="009A76AD" w:rsidRPr="00137BDB">
        <w:rPr>
          <w:rStyle w:val="jrnl"/>
          <w:i/>
          <w:color w:val="000000"/>
          <w:lang w:val="en-IE"/>
        </w:rPr>
        <w:t>Transbound</w:t>
      </w:r>
      <w:proofErr w:type="spellEnd"/>
      <w:r w:rsidR="00E67C66">
        <w:rPr>
          <w:rStyle w:val="jrnl"/>
          <w:i/>
          <w:color w:val="000000"/>
          <w:lang w:val="en-IE"/>
        </w:rPr>
        <w:t>.</w:t>
      </w:r>
      <w:r w:rsidR="009A76AD" w:rsidRPr="00137BDB">
        <w:rPr>
          <w:rStyle w:val="jrnl"/>
          <w:i/>
          <w:color w:val="000000"/>
          <w:lang w:val="en-IE"/>
        </w:rPr>
        <w:t xml:space="preserve"> </w:t>
      </w:r>
      <w:proofErr w:type="spellStart"/>
      <w:r w:rsidR="009A76AD" w:rsidRPr="00137BDB">
        <w:rPr>
          <w:rStyle w:val="jrnl"/>
          <w:i/>
          <w:color w:val="000000"/>
          <w:lang w:val="en-IE"/>
        </w:rPr>
        <w:t>Emerg</w:t>
      </w:r>
      <w:proofErr w:type="spellEnd"/>
      <w:r w:rsidR="00E67C66">
        <w:rPr>
          <w:rStyle w:val="jrnl"/>
          <w:i/>
          <w:color w:val="000000"/>
          <w:lang w:val="en-IE"/>
        </w:rPr>
        <w:t>.</w:t>
      </w:r>
      <w:r w:rsidR="009A76AD" w:rsidRPr="00137BDB">
        <w:rPr>
          <w:rStyle w:val="jrnl"/>
          <w:i/>
          <w:color w:val="000000"/>
          <w:lang w:val="en-IE"/>
        </w:rPr>
        <w:t xml:space="preserve"> Dis</w:t>
      </w:r>
      <w:r w:rsidR="009A76AD" w:rsidRPr="005A64F6">
        <w:rPr>
          <w:color w:val="000000"/>
          <w:shd w:val="clear" w:color="auto" w:fill="FFFFFF"/>
          <w:lang w:val="en-IE"/>
        </w:rPr>
        <w:t>.</w:t>
      </w:r>
      <w:r w:rsidR="0033725E" w:rsidRPr="005A64F6">
        <w:rPr>
          <w:color w:val="000000"/>
          <w:shd w:val="clear" w:color="auto" w:fill="FFFFFF"/>
          <w:lang w:val="en-IE"/>
        </w:rPr>
        <w:t xml:space="preserve">, </w:t>
      </w:r>
      <w:r w:rsidR="009A76AD" w:rsidRPr="00137BDB">
        <w:rPr>
          <w:b/>
          <w:color w:val="000000"/>
          <w:shd w:val="clear" w:color="auto" w:fill="FFFFFF"/>
          <w:lang w:val="en-IE"/>
        </w:rPr>
        <w:t>60</w:t>
      </w:r>
      <w:r w:rsidR="005A64F6">
        <w:rPr>
          <w:color w:val="000000"/>
          <w:shd w:val="clear" w:color="auto" w:fill="FFFFFF"/>
          <w:lang w:val="en-IE"/>
        </w:rPr>
        <w:t xml:space="preserve">, </w:t>
      </w:r>
      <w:r w:rsidR="009A76AD" w:rsidRPr="00137BDB">
        <w:rPr>
          <w:color w:val="000000"/>
          <w:shd w:val="clear" w:color="auto" w:fill="FFFFFF"/>
          <w:lang w:val="en-IE"/>
        </w:rPr>
        <w:t>378</w:t>
      </w:r>
      <w:r w:rsidR="00630EF6">
        <w:rPr>
          <w:color w:val="000000"/>
          <w:shd w:val="clear" w:color="auto" w:fill="FFFFFF"/>
          <w:lang w:val="en-IE"/>
        </w:rPr>
        <w:t>–3</w:t>
      </w:r>
      <w:r w:rsidR="009A76AD" w:rsidRPr="00137BDB">
        <w:rPr>
          <w:color w:val="000000"/>
          <w:shd w:val="clear" w:color="auto" w:fill="FFFFFF"/>
          <w:lang w:val="en-IE"/>
        </w:rPr>
        <w:t xml:space="preserve">83. </w:t>
      </w:r>
      <w:proofErr w:type="spellStart"/>
      <w:r w:rsidR="009A76AD" w:rsidRPr="00137BDB">
        <w:rPr>
          <w:color w:val="000000"/>
          <w:shd w:val="clear" w:color="auto" w:fill="FFFFFF"/>
          <w:lang w:val="en-IE"/>
        </w:rPr>
        <w:t>doi</w:t>
      </w:r>
      <w:proofErr w:type="spellEnd"/>
      <w:r w:rsidR="009A76AD" w:rsidRPr="00137BDB">
        <w:rPr>
          <w:color w:val="000000"/>
          <w:shd w:val="clear" w:color="auto" w:fill="FFFFFF"/>
          <w:lang w:val="en-IE"/>
        </w:rPr>
        <w:t>: 10.1111/j.1865-1682.2012.</w:t>
      </w:r>
      <w:proofErr w:type="gramStart"/>
      <w:r w:rsidR="009A76AD" w:rsidRPr="00137BDB">
        <w:rPr>
          <w:color w:val="000000"/>
          <w:shd w:val="clear" w:color="auto" w:fill="FFFFFF"/>
          <w:lang w:val="en-IE"/>
        </w:rPr>
        <w:t>01359.x.</w:t>
      </w:r>
      <w:proofErr w:type="gramEnd"/>
      <w:r w:rsidR="009A76AD" w:rsidRPr="00137BDB">
        <w:rPr>
          <w:color w:val="000000"/>
          <w:shd w:val="clear" w:color="auto" w:fill="FFFFFF"/>
          <w:lang w:val="en-IE"/>
        </w:rPr>
        <w:t xml:space="preserve"> </w:t>
      </w:r>
    </w:p>
    <w:p w14:paraId="21F12512" w14:textId="0AF0B2A9" w:rsidR="00E10FF9" w:rsidRPr="00137BDB" w:rsidRDefault="00E10FF9" w:rsidP="00FD3BC5">
      <w:pPr>
        <w:pStyle w:val="Ref"/>
        <w:rPr>
          <w:lang w:val="en-IE" w:eastAsia="en-GB"/>
        </w:rPr>
      </w:pPr>
      <w:r w:rsidRPr="00137BDB">
        <w:rPr>
          <w:smallCaps/>
          <w:lang w:val="en-IE" w:eastAsia="en-GB"/>
        </w:rPr>
        <w:t>Lee C., Gaston M.A., Weiss A.A. &amp; Zhang P.</w:t>
      </w:r>
      <w:r w:rsidRPr="00137BDB">
        <w:rPr>
          <w:lang w:val="en-IE" w:eastAsia="en-GB"/>
        </w:rPr>
        <w:t xml:space="preserve"> (</w:t>
      </w:r>
      <w:r w:rsidRPr="00137BDB">
        <w:rPr>
          <w:smallCaps/>
          <w:lang w:val="en-IE" w:eastAsia="en-GB"/>
        </w:rPr>
        <w:t>2</w:t>
      </w:r>
      <w:r w:rsidRPr="00137BDB">
        <w:rPr>
          <w:lang w:val="en-IE" w:eastAsia="en-GB"/>
        </w:rPr>
        <w:t>013). Colorimetric viral detection based on sialic acid stabilized gold</w:t>
      </w:r>
      <w:r w:rsidR="005A64F6">
        <w:rPr>
          <w:lang w:val="en-IE" w:eastAsia="en-GB"/>
        </w:rPr>
        <w:t xml:space="preserve"> </w:t>
      </w:r>
      <w:r w:rsidRPr="00137BDB">
        <w:rPr>
          <w:lang w:val="en-IE" w:eastAsia="en-GB"/>
        </w:rPr>
        <w:t xml:space="preserve">nanoparticles. </w:t>
      </w:r>
      <w:proofErr w:type="spellStart"/>
      <w:r w:rsidRPr="00137BDB">
        <w:rPr>
          <w:i/>
          <w:lang w:val="en-IE" w:eastAsia="en-GB"/>
        </w:rPr>
        <w:t>Biosens</w:t>
      </w:r>
      <w:proofErr w:type="spellEnd"/>
      <w:r w:rsidR="00DF4B77" w:rsidRPr="00137BDB">
        <w:rPr>
          <w:i/>
          <w:lang w:val="en-IE" w:eastAsia="en-GB"/>
        </w:rPr>
        <w:t xml:space="preserve">. </w:t>
      </w:r>
      <w:proofErr w:type="spellStart"/>
      <w:r w:rsidRPr="00137BDB">
        <w:rPr>
          <w:i/>
          <w:lang w:val="en-IE" w:eastAsia="en-GB"/>
        </w:rPr>
        <w:t>Bioelectron</w:t>
      </w:r>
      <w:proofErr w:type="spellEnd"/>
      <w:r w:rsidR="00DF4B77" w:rsidRPr="00137BDB">
        <w:rPr>
          <w:lang w:val="en-IE" w:eastAsia="en-GB"/>
        </w:rPr>
        <w:t>.</w:t>
      </w:r>
      <w:r w:rsidRPr="00137BDB">
        <w:rPr>
          <w:lang w:val="en-IE" w:eastAsia="en-GB"/>
        </w:rPr>
        <w:t xml:space="preserve">, </w:t>
      </w:r>
      <w:r w:rsidRPr="00137BDB">
        <w:rPr>
          <w:b/>
          <w:lang w:val="en-IE" w:eastAsia="en-GB"/>
        </w:rPr>
        <w:t>42</w:t>
      </w:r>
      <w:r w:rsidRPr="00137BDB">
        <w:rPr>
          <w:lang w:val="en-IE" w:eastAsia="en-GB"/>
        </w:rPr>
        <w:t>, 236</w:t>
      </w:r>
      <w:r w:rsidR="00056479" w:rsidRPr="00137BDB">
        <w:rPr>
          <w:lang w:val="en-IE" w:eastAsia="en-GB"/>
        </w:rPr>
        <w:t>–</w:t>
      </w:r>
      <w:r w:rsidRPr="00137BDB">
        <w:rPr>
          <w:lang w:val="en-IE" w:eastAsia="en-GB"/>
        </w:rPr>
        <w:t>241.</w:t>
      </w:r>
    </w:p>
    <w:p w14:paraId="3B27DB10" w14:textId="4E1BABC4" w:rsidR="000E6F52" w:rsidRPr="00137BDB" w:rsidRDefault="000E6F52" w:rsidP="00FD3BC5">
      <w:pPr>
        <w:pStyle w:val="Ref"/>
        <w:rPr>
          <w:lang w:val="en-IE"/>
        </w:rPr>
      </w:pPr>
      <w:r w:rsidRPr="00137BDB">
        <w:rPr>
          <w:bCs/>
          <w:smallCaps/>
          <w:lang w:val="en-IE"/>
        </w:rPr>
        <w:t>Levy</w:t>
      </w:r>
      <w:r w:rsidRPr="00137BDB">
        <w:rPr>
          <w:smallCaps/>
          <w:lang w:val="en-IE"/>
        </w:rPr>
        <w:t xml:space="preserve"> S.E. &amp; </w:t>
      </w:r>
      <w:r w:rsidRPr="00137BDB">
        <w:rPr>
          <w:bCs/>
          <w:smallCaps/>
          <w:lang w:val="en-IE"/>
        </w:rPr>
        <w:t>Myers</w:t>
      </w:r>
      <w:r w:rsidRPr="00137BDB">
        <w:rPr>
          <w:smallCaps/>
          <w:lang w:val="en-IE"/>
        </w:rPr>
        <w:t xml:space="preserve"> R.M.</w:t>
      </w:r>
      <w:r w:rsidRPr="00137BDB">
        <w:rPr>
          <w:lang w:val="en-IE"/>
        </w:rPr>
        <w:t xml:space="preserve"> (2016). Advancements in Next-Generation Sequencing. </w:t>
      </w:r>
      <w:proofErr w:type="spellStart"/>
      <w:r w:rsidRPr="00137BDB">
        <w:rPr>
          <w:rStyle w:val="jrnl"/>
          <w:i/>
          <w:lang w:val="en-IE"/>
        </w:rPr>
        <w:t>Annu</w:t>
      </w:r>
      <w:proofErr w:type="spellEnd"/>
      <w:r w:rsidRPr="00137BDB">
        <w:rPr>
          <w:rStyle w:val="jrnl"/>
          <w:i/>
          <w:lang w:val="en-IE"/>
        </w:rPr>
        <w:t>. Rev. Genomics Hum. Genet</w:t>
      </w:r>
      <w:r w:rsidRPr="00137BDB">
        <w:rPr>
          <w:lang w:val="en-IE"/>
        </w:rPr>
        <w:t xml:space="preserve">., </w:t>
      </w:r>
      <w:r w:rsidRPr="00137BDB">
        <w:rPr>
          <w:b/>
          <w:lang w:val="en-IE"/>
        </w:rPr>
        <w:t>17</w:t>
      </w:r>
      <w:r w:rsidRPr="00137BDB">
        <w:rPr>
          <w:lang w:val="en-IE"/>
        </w:rPr>
        <w:t xml:space="preserve">, 95–115. </w:t>
      </w:r>
    </w:p>
    <w:p w14:paraId="07BA45DA" w14:textId="75C34D53" w:rsidR="00292E92" w:rsidRPr="00137BDB" w:rsidRDefault="00B247BF" w:rsidP="00FD3BC5">
      <w:pPr>
        <w:pStyle w:val="Ref"/>
        <w:rPr>
          <w:color w:val="000000"/>
          <w:sz w:val="17"/>
          <w:szCs w:val="17"/>
          <w:shd w:val="clear" w:color="auto" w:fill="FFFFFF"/>
          <w:lang w:val="en-IE"/>
        </w:rPr>
      </w:pPr>
      <w:r w:rsidRPr="00137BDB">
        <w:rPr>
          <w:bCs/>
          <w:smallCaps/>
          <w:lang w:val="en-IE"/>
        </w:rPr>
        <w:t>Liang</w:t>
      </w:r>
      <w:r w:rsidR="00FD3BC5" w:rsidRPr="00137BDB">
        <w:rPr>
          <w:smallCaps/>
          <w:lang w:val="en-IE"/>
        </w:rPr>
        <w:t xml:space="preserve"> </w:t>
      </w:r>
      <w:r w:rsidRPr="00137BDB">
        <w:rPr>
          <w:smallCaps/>
          <w:lang w:val="en-IE"/>
        </w:rPr>
        <w:t>R</w:t>
      </w:r>
      <w:r w:rsidR="00DB30F2">
        <w:rPr>
          <w:smallCaps/>
          <w:lang w:val="en-IE"/>
        </w:rPr>
        <w:t>.</w:t>
      </w:r>
      <w:r w:rsidRPr="00137BDB">
        <w:rPr>
          <w:smallCaps/>
          <w:lang w:val="en-IE"/>
        </w:rPr>
        <w:t>L</w:t>
      </w:r>
      <w:r w:rsidR="00DB30F2">
        <w:rPr>
          <w:smallCaps/>
          <w:lang w:val="en-IE"/>
        </w:rPr>
        <w:t>.</w:t>
      </w:r>
      <w:r w:rsidRPr="00137BDB">
        <w:rPr>
          <w:smallCaps/>
          <w:lang w:val="en-IE"/>
        </w:rPr>
        <w:t>, Deng Q</w:t>
      </w:r>
      <w:r w:rsidR="00DB30F2">
        <w:rPr>
          <w:smallCaps/>
          <w:lang w:val="en-IE"/>
        </w:rPr>
        <w:t>.</w:t>
      </w:r>
      <w:r w:rsidRPr="00137BDB">
        <w:rPr>
          <w:smallCaps/>
          <w:lang w:val="en-IE"/>
        </w:rPr>
        <w:t>T</w:t>
      </w:r>
      <w:r w:rsidR="00DB30F2">
        <w:rPr>
          <w:smallCaps/>
          <w:lang w:val="en-IE"/>
        </w:rPr>
        <w:t>.</w:t>
      </w:r>
      <w:r w:rsidRPr="00137BDB">
        <w:rPr>
          <w:smallCaps/>
          <w:lang w:val="en-IE"/>
        </w:rPr>
        <w:t>, Chen Z</w:t>
      </w:r>
      <w:r w:rsidR="00DB30F2">
        <w:rPr>
          <w:smallCaps/>
          <w:lang w:val="en-IE"/>
        </w:rPr>
        <w:t>.</w:t>
      </w:r>
      <w:r w:rsidRPr="00137BDB">
        <w:rPr>
          <w:smallCaps/>
          <w:lang w:val="en-IE"/>
        </w:rPr>
        <w:t>H</w:t>
      </w:r>
      <w:r w:rsidR="00DB30F2">
        <w:rPr>
          <w:smallCaps/>
          <w:lang w:val="en-IE"/>
        </w:rPr>
        <w:t>.</w:t>
      </w:r>
      <w:r w:rsidRPr="00137BDB">
        <w:rPr>
          <w:smallCaps/>
          <w:lang w:val="en-IE"/>
        </w:rPr>
        <w:t>, Xu X</w:t>
      </w:r>
      <w:r w:rsidR="00DB30F2">
        <w:rPr>
          <w:smallCaps/>
          <w:lang w:val="en-IE"/>
        </w:rPr>
        <w:t>.</w:t>
      </w:r>
      <w:r w:rsidRPr="00137BDB">
        <w:rPr>
          <w:smallCaps/>
          <w:lang w:val="en-IE"/>
        </w:rPr>
        <w:t>P</w:t>
      </w:r>
      <w:r w:rsidR="00DB30F2">
        <w:rPr>
          <w:smallCaps/>
          <w:lang w:val="en-IE"/>
        </w:rPr>
        <w:t>.</w:t>
      </w:r>
      <w:r w:rsidRPr="00137BDB">
        <w:rPr>
          <w:smallCaps/>
          <w:lang w:val="en-IE"/>
        </w:rPr>
        <w:t>, Zhou J</w:t>
      </w:r>
      <w:r w:rsidR="00DB30F2">
        <w:rPr>
          <w:smallCaps/>
          <w:lang w:val="en-IE"/>
        </w:rPr>
        <w:t>.</w:t>
      </w:r>
      <w:r w:rsidRPr="00137BDB">
        <w:rPr>
          <w:smallCaps/>
          <w:lang w:val="en-IE"/>
        </w:rPr>
        <w:t>W</w:t>
      </w:r>
      <w:r w:rsidR="00DB30F2">
        <w:rPr>
          <w:smallCaps/>
          <w:lang w:val="en-IE"/>
        </w:rPr>
        <w:t>.</w:t>
      </w:r>
      <w:r w:rsidRPr="00137BDB">
        <w:rPr>
          <w:smallCaps/>
          <w:lang w:val="en-IE"/>
        </w:rPr>
        <w:t>,</w:t>
      </w:r>
      <w:r w:rsidR="00FD3BC5" w:rsidRPr="00137BDB">
        <w:rPr>
          <w:smallCaps/>
          <w:lang w:val="en-IE"/>
        </w:rPr>
        <w:t xml:space="preserve"> </w:t>
      </w:r>
      <w:r w:rsidRPr="00137BDB">
        <w:rPr>
          <w:bCs/>
          <w:smallCaps/>
          <w:lang w:val="en-IE"/>
        </w:rPr>
        <w:t>Liang</w:t>
      </w:r>
      <w:r w:rsidR="00FD3BC5" w:rsidRPr="00137BDB">
        <w:rPr>
          <w:smallCaps/>
          <w:lang w:val="en-IE"/>
        </w:rPr>
        <w:t xml:space="preserve"> </w:t>
      </w:r>
      <w:r w:rsidRPr="00137BDB">
        <w:rPr>
          <w:smallCaps/>
          <w:lang w:val="en-IE"/>
        </w:rPr>
        <w:t>J</w:t>
      </w:r>
      <w:r w:rsidR="00DB30F2">
        <w:rPr>
          <w:smallCaps/>
          <w:lang w:val="en-IE"/>
        </w:rPr>
        <w:t>.</w:t>
      </w:r>
      <w:r w:rsidRPr="00137BDB">
        <w:rPr>
          <w:smallCaps/>
          <w:lang w:val="en-IE"/>
        </w:rPr>
        <w:t>Y</w:t>
      </w:r>
      <w:r w:rsidR="00DB30F2">
        <w:rPr>
          <w:smallCaps/>
          <w:lang w:val="en-IE"/>
        </w:rPr>
        <w:t>.</w:t>
      </w:r>
      <w:r w:rsidRPr="00137BDB">
        <w:rPr>
          <w:smallCaps/>
          <w:lang w:val="en-IE"/>
        </w:rPr>
        <w:t>, Dong Z</w:t>
      </w:r>
      <w:r w:rsidR="00DB30F2">
        <w:rPr>
          <w:smallCaps/>
          <w:lang w:val="en-IE"/>
        </w:rPr>
        <w:t>.</w:t>
      </w:r>
      <w:r w:rsidRPr="00137BDB">
        <w:rPr>
          <w:smallCaps/>
          <w:lang w:val="en-IE"/>
        </w:rPr>
        <w:t>N</w:t>
      </w:r>
      <w:r w:rsidR="00DB30F2">
        <w:rPr>
          <w:smallCaps/>
          <w:lang w:val="en-IE"/>
        </w:rPr>
        <w:t>.</w:t>
      </w:r>
      <w:r w:rsidRPr="00137BDB">
        <w:rPr>
          <w:smallCaps/>
          <w:lang w:val="en-IE"/>
        </w:rPr>
        <w:t>, Liu</w:t>
      </w:r>
      <w:r w:rsidRPr="00137BDB">
        <w:rPr>
          <w:lang w:val="en-IE"/>
        </w:rPr>
        <w:t xml:space="preserve"> T</w:t>
      </w:r>
      <w:r w:rsidR="00DB30F2">
        <w:rPr>
          <w:lang w:val="en-IE"/>
        </w:rPr>
        <w:t>.</w:t>
      </w:r>
      <w:r w:rsidRPr="00137BDB">
        <w:rPr>
          <w:lang w:val="en-IE"/>
        </w:rPr>
        <w:t>C</w:t>
      </w:r>
      <w:r w:rsidR="00E5166D" w:rsidRPr="00137BDB">
        <w:rPr>
          <w:lang w:val="en-IE"/>
        </w:rPr>
        <w:t>. &amp;</w:t>
      </w:r>
      <w:r w:rsidRPr="00137BDB">
        <w:rPr>
          <w:lang w:val="en-IE"/>
        </w:rPr>
        <w:t xml:space="preserve"> Wu Y</w:t>
      </w:r>
      <w:r w:rsidR="00DB30F2">
        <w:rPr>
          <w:lang w:val="en-IE"/>
        </w:rPr>
        <w:t>.</w:t>
      </w:r>
      <w:r w:rsidRPr="00137BDB">
        <w:rPr>
          <w:lang w:val="en-IE"/>
        </w:rPr>
        <w:t>S. (2017). Europium</w:t>
      </w:r>
      <w:r w:rsidR="00FD3BC5" w:rsidRPr="00137BDB">
        <w:rPr>
          <w:lang w:val="en-IE"/>
        </w:rPr>
        <w:t xml:space="preserve"> </w:t>
      </w:r>
      <w:r w:rsidRPr="00137BDB">
        <w:rPr>
          <w:lang w:val="en-IE"/>
        </w:rPr>
        <w:t>(III)</w:t>
      </w:r>
      <w:r w:rsidR="00FD3BC5" w:rsidRPr="00137BDB">
        <w:rPr>
          <w:lang w:val="en-IE"/>
        </w:rPr>
        <w:t xml:space="preserve"> </w:t>
      </w:r>
      <w:r w:rsidRPr="00137BDB">
        <w:rPr>
          <w:lang w:val="en-IE"/>
        </w:rPr>
        <w:t>chelate</w:t>
      </w:r>
      <w:r w:rsidR="00FD3BC5" w:rsidRPr="00137BDB">
        <w:rPr>
          <w:lang w:val="en-IE"/>
        </w:rPr>
        <w:t xml:space="preserve"> </w:t>
      </w:r>
      <w:r w:rsidRPr="00137BDB">
        <w:rPr>
          <w:lang w:val="en-IE"/>
        </w:rPr>
        <w:t>microparticle-based lateral flow immunoassay strips for rapid and quantitative detection of antibody to hepatitis B core antigen.</w:t>
      </w:r>
      <w:r w:rsidRPr="00137BDB">
        <w:rPr>
          <w:color w:val="000000"/>
          <w:lang w:val="en-IE" w:eastAsia="en-US"/>
        </w:rPr>
        <w:t xml:space="preserve"> </w:t>
      </w:r>
      <w:r w:rsidRPr="00137BDB">
        <w:rPr>
          <w:i/>
          <w:lang w:val="en-IE"/>
        </w:rPr>
        <w:t>Sci</w:t>
      </w:r>
      <w:r w:rsidR="00630EF6">
        <w:rPr>
          <w:i/>
          <w:lang w:val="en-IE"/>
        </w:rPr>
        <w:t>.</w:t>
      </w:r>
      <w:r w:rsidRPr="00137BDB">
        <w:rPr>
          <w:i/>
          <w:lang w:val="en-IE"/>
        </w:rPr>
        <w:t xml:space="preserve"> Rep</w:t>
      </w:r>
      <w:r w:rsidRPr="00137BDB">
        <w:rPr>
          <w:lang w:val="en-IE"/>
        </w:rPr>
        <w:t>.</w:t>
      </w:r>
      <w:r w:rsidR="00630EF6">
        <w:rPr>
          <w:lang w:val="en-IE"/>
        </w:rPr>
        <w:t>,</w:t>
      </w:r>
      <w:r w:rsidRPr="00137BDB">
        <w:rPr>
          <w:lang w:val="en-IE"/>
        </w:rPr>
        <w:t xml:space="preserve"> </w:t>
      </w:r>
      <w:r w:rsidRPr="009D545A">
        <w:rPr>
          <w:b/>
          <w:lang w:val="en-IE"/>
        </w:rPr>
        <w:t>7</w:t>
      </w:r>
      <w:r w:rsidR="00A603B2">
        <w:rPr>
          <w:lang w:val="en-IE"/>
        </w:rPr>
        <w:t xml:space="preserve">, </w:t>
      </w:r>
      <w:r w:rsidR="009D545A">
        <w:rPr>
          <w:lang w:val="en-IE"/>
        </w:rPr>
        <w:t>14093</w:t>
      </w:r>
      <w:r w:rsidR="00630EF6">
        <w:rPr>
          <w:lang w:val="en-IE"/>
        </w:rPr>
        <w:t>.</w:t>
      </w:r>
    </w:p>
    <w:p w14:paraId="1E17FE4C" w14:textId="22892FBC" w:rsidR="00292E92" w:rsidRPr="00FB628D" w:rsidRDefault="00630EF6" w:rsidP="00FD3BC5">
      <w:pPr>
        <w:pStyle w:val="Ref"/>
        <w:rPr>
          <w:color w:val="000000"/>
          <w:lang w:val="fr-FR"/>
        </w:rPr>
      </w:pPr>
      <w:r w:rsidRPr="00630EF6">
        <w:rPr>
          <w:smallCaps/>
          <w:color w:val="000000"/>
          <w:lang w:val="en-IE"/>
        </w:rPr>
        <w:t>Liang L</w:t>
      </w:r>
      <w:r w:rsidR="00DB30F2">
        <w:rPr>
          <w:smallCaps/>
          <w:color w:val="000000"/>
          <w:lang w:val="en-IE"/>
        </w:rPr>
        <w:t>.</w:t>
      </w:r>
      <w:r w:rsidRPr="00630EF6">
        <w:rPr>
          <w:smallCaps/>
          <w:color w:val="000000"/>
          <w:lang w:val="en-IE"/>
        </w:rPr>
        <w:t xml:space="preserve">, </w:t>
      </w:r>
      <w:proofErr w:type="spellStart"/>
      <w:r w:rsidRPr="00630EF6">
        <w:rPr>
          <w:smallCaps/>
          <w:color w:val="000000"/>
          <w:lang w:val="en-IE"/>
        </w:rPr>
        <w:t>Leng</w:t>
      </w:r>
      <w:proofErr w:type="spellEnd"/>
      <w:r w:rsidRPr="00630EF6">
        <w:rPr>
          <w:smallCaps/>
          <w:color w:val="000000"/>
          <w:lang w:val="en-IE"/>
        </w:rPr>
        <w:t xml:space="preserve"> D</w:t>
      </w:r>
      <w:r w:rsidR="00DB30F2">
        <w:rPr>
          <w:smallCaps/>
          <w:color w:val="000000"/>
          <w:lang w:val="en-IE"/>
        </w:rPr>
        <w:t>.</w:t>
      </w:r>
      <w:r w:rsidRPr="00630EF6">
        <w:rPr>
          <w:smallCaps/>
          <w:color w:val="000000"/>
          <w:lang w:val="en-IE"/>
        </w:rPr>
        <w:t>, Burk C</w:t>
      </w:r>
      <w:r w:rsidR="00DB30F2">
        <w:rPr>
          <w:smallCaps/>
          <w:color w:val="000000"/>
          <w:lang w:val="en-IE"/>
        </w:rPr>
        <w:t>.</w:t>
      </w:r>
      <w:r w:rsidRPr="00630EF6">
        <w:rPr>
          <w:smallCaps/>
          <w:color w:val="000000"/>
          <w:lang w:val="en-IE"/>
        </w:rPr>
        <w:t>, Nakajima-Sasaki R</w:t>
      </w:r>
      <w:r w:rsidR="00DB30F2">
        <w:rPr>
          <w:smallCaps/>
          <w:color w:val="000000"/>
          <w:lang w:val="en-IE"/>
        </w:rPr>
        <w:t>.</w:t>
      </w:r>
      <w:r w:rsidRPr="00630EF6">
        <w:rPr>
          <w:smallCaps/>
          <w:color w:val="000000"/>
          <w:lang w:val="en-IE"/>
        </w:rPr>
        <w:t xml:space="preserve">, </w:t>
      </w:r>
      <w:proofErr w:type="spellStart"/>
      <w:r w:rsidRPr="00630EF6">
        <w:rPr>
          <w:smallCaps/>
          <w:color w:val="000000"/>
          <w:lang w:val="en-IE"/>
        </w:rPr>
        <w:t>Kayala</w:t>
      </w:r>
      <w:proofErr w:type="spellEnd"/>
      <w:r w:rsidRPr="00630EF6">
        <w:rPr>
          <w:smallCaps/>
          <w:color w:val="000000"/>
          <w:lang w:val="en-IE"/>
        </w:rPr>
        <w:t xml:space="preserve"> M</w:t>
      </w:r>
      <w:r w:rsidR="00DB30F2">
        <w:rPr>
          <w:smallCaps/>
          <w:color w:val="000000"/>
          <w:lang w:val="en-IE"/>
        </w:rPr>
        <w:t>.</w:t>
      </w:r>
      <w:r w:rsidR="00DB30F2" w:rsidRPr="00630EF6">
        <w:rPr>
          <w:smallCaps/>
          <w:color w:val="000000"/>
          <w:lang w:val="en-IE"/>
        </w:rPr>
        <w:t>A</w:t>
      </w:r>
      <w:r w:rsidR="00DB30F2">
        <w:rPr>
          <w:smallCaps/>
          <w:color w:val="000000"/>
          <w:lang w:val="en-IE"/>
        </w:rPr>
        <w:t>.</w:t>
      </w:r>
      <w:r w:rsidRPr="00630EF6">
        <w:rPr>
          <w:smallCaps/>
          <w:color w:val="000000"/>
          <w:lang w:val="en-IE"/>
        </w:rPr>
        <w:t xml:space="preserve">, </w:t>
      </w:r>
      <w:proofErr w:type="spellStart"/>
      <w:r w:rsidRPr="00630EF6">
        <w:rPr>
          <w:smallCaps/>
          <w:color w:val="000000"/>
          <w:lang w:val="en-IE"/>
        </w:rPr>
        <w:t>Atluri</w:t>
      </w:r>
      <w:proofErr w:type="spellEnd"/>
      <w:r w:rsidRPr="00630EF6">
        <w:rPr>
          <w:smallCaps/>
          <w:color w:val="000000"/>
          <w:lang w:val="en-IE"/>
        </w:rPr>
        <w:t xml:space="preserve"> V.L., Pablo J</w:t>
      </w:r>
      <w:r w:rsidR="00DB30F2">
        <w:rPr>
          <w:smallCaps/>
          <w:color w:val="000000"/>
          <w:lang w:val="en-IE"/>
        </w:rPr>
        <w:t>.</w:t>
      </w:r>
      <w:r w:rsidRPr="00630EF6">
        <w:rPr>
          <w:smallCaps/>
          <w:color w:val="000000"/>
          <w:lang w:val="en-IE"/>
        </w:rPr>
        <w:t xml:space="preserve">, </w:t>
      </w:r>
      <w:proofErr w:type="spellStart"/>
      <w:r w:rsidRPr="00630EF6">
        <w:rPr>
          <w:smallCaps/>
          <w:color w:val="000000"/>
          <w:lang w:val="en-IE"/>
        </w:rPr>
        <w:t>Unal</w:t>
      </w:r>
      <w:proofErr w:type="spellEnd"/>
      <w:r w:rsidRPr="00630EF6">
        <w:rPr>
          <w:smallCaps/>
          <w:color w:val="000000"/>
          <w:lang w:val="en-IE"/>
        </w:rPr>
        <w:t xml:space="preserve"> B</w:t>
      </w:r>
      <w:r w:rsidR="00DB30F2">
        <w:rPr>
          <w:smallCaps/>
          <w:color w:val="000000"/>
          <w:lang w:val="en-IE"/>
        </w:rPr>
        <w:t>.</w:t>
      </w:r>
      <w:r w:rsidRPr="00630EF6">
        <w:rPr>
          <w:smallCaps/>
          <w:color w:val="000000"/>
          <w:lang w:val="en-IE"/>
        </w:rPr>
        <w:t xml:space="preserve">, </w:t>
      </w:r>
      <w:proofErr w:type="spellStart"/>
      <w:r w:rsidRPr="00630EF6">
        <w:rPr>
          <w:smallCaps/>
          <w:color w:val="000000"/>
          <w:lang w:val="en-IE"/>
        </w:rPr>
        <w:t>Ficht</w:t>
      </w:r>
      <w:proofErr w:type="spellEnd"/>
      <w:r w:rsidRPr="00630EF6">
        <w:rPr>
          <w:smallCaps/>
          <w:color w:val="000000"/>
          <w:lang w:val="en-IE"/>
        </w:rPr>
        <w:t xml:space="preserve"> T.A., </w:t>
      </w:r>
      <w:proofErr w:type="spellStart"/>
      <w:r w:rsidRPr="00630EF6">
        <w:rPr>
          <w:smallCaps/>
          <w:color w:val="000000"/>
          <w:lang w:val="en-IE"/>
        </w:rPr>
        <w:t>Gotuzzo</w:t>
      </w:r>
      <w:proofErr w:type="spellEnd"/>
      <w:r w:rsidRPr="00630EF6">
        <w:rPr>
          <w:smallCaps/>
          <w:color w:val="000000"/>
          <w:lang w:val="en-IE"/>
        </w:rPr>
        <w:t xml:space="preserve"> E</w:t>
      </w:r>
      <w:r w:rsidR="00DB30F2">
        <w:rPr>
          <w:smallCaps/>
          <w:color w:val="000000"/>
          <w:lang w:val="en-IE"/>
        </w:rPr>
        <w:t>.</w:t>
      </w:r>
      <w:r w:rsidRPr="00630EF6">
        <w:rPr>
          <w:smallCaps/>
          <w:color w:val="000000"/>
          <w:lang w:val="en-IE"/>
        </w:rPr>
        <w:t>, Saito M</w:t>
      </w:r>
      <w:r w:rsidR="00DB30F2">
        <w:rPr>
          <w:smallCaps/>
          <w:color w:val="000000"/>
          <w:lang w:val="en-IE"/>
        </w:rPr>
        <w:t>.</w:t>
      </w:r>
      <w:r w:rsidRPr="00630EF6">
        <w:rPr>
          <w:smallCaps/>
          <w:color w:val="000000"/>
          <w:lang w:val="en-IE"/>
        </w:rPr>
        <w:t>, Morrow W.J., Liang X</w:t>
      </w:r>
      <w:r w:rsidR="00DB30F2">
        <w:rPr>
          <w:smallCaps/>
          <w:color w:val="000000"/>
          <w:lang w:val="en-IE"/>
        </w:rPr>
        <w:t>.</w:t>
      </w:r>
      <w:r w:rsidRPr="00630EF6">
        <w:rPr>
          <w:smallCaps/>
          <w:color w:val="000000"/>
          <w:lang w:val="en-IE"/>
        </w:rPr>
        <w:t xml:space="preserve">, </w:t>
      </w:r>
      <w:proofErr w:type="spellStart"/>
      <w:r w:rsidRPr="00630EF6">
        <w:rPr>
          <w:smallCaps/>
          <w:color w:val="000000"/>
          <w:lang w:val="en-IE"/>
        </w:rPr>
        <w:t>Baldi</w:t>
      </w:r>
      <w:proofErr w:type="spellEnd"/>
      <w:r w:rsidRPr="00630EF6">
        <w:rPr>
          <w:smallCaps/>
          <w:color w:val="000000"/>
          <w:lang w:val="en-IE"/>
        </w:rPr>
        <w:t xml:space="preserve"> P</w:t>
      </w:r>
      <w:r w:rsidR="00DB30F2">
        <w:rPr>
          <w:smallCaps/>
          <w:color w:val="000000"/>
          <w:lang w:val="en-IE"/>
        </w:rPr>
        <w:t>.</w:t>
      </w:r>
      <w:r w:rsidRPr="00630EF6">
        <w:rPr>
          <w:smallCaps/>
          <w:color w:val="000000"/>
          <w:lang w:val="en-IE"/>
        </w:rPr>
        <w:t xml:space="preserve">, Gilman R.H., </w:t>
      </w:r>
      <w:proofErr w:type="spellStart"/>
      <w:r w:rsidRPr="00630EF6">
        <w:rPr>
          <w:smallCaps/>
          <w:color w:val="000000"/>
          <w:lang w:val="en-IE"/>
        </w:rPr>
        <w:t>Vinetz</w:t>
      </w:r>
      <w:proofErr w:type="spellEnd"/>
      <w:r w:rsidRPr="00630EF6">
        <w:rPr>
          <w:smallCaps/>
          <w:color w:val="000000"/>
          <w:lang w:val="en-IE"/>
        </w:rPr>
        <w:t xml:space="preserve"> J.M., </w:t>
      </w:r>
      <w:proofErr w:type="spellStart"/>
      <w:r w:rsidRPr="00630EF6">
        <w:rPr>
          <w:smallCaps/>
          <w:color w:val="000000"/>
          <w:lang w:val="en-IE"/>
        </w:rPr>
        <w:t>Tsolis</w:t>
      </w:r>
      <w:proofErr w:type="spellEnd"/>
      <w:r w:rsidRPr="00630EF6">
        <w:rPr>
          <w:smallCaps/>
          <w:color w:val="000000"/>
          <w:lang w:val="en-IE"/>
        </w:rPr>
        <w:t xml:space="preserve"> R.M.&amp; </w:t>
      </w:r>
      <w:proofErr w:type="spellStart"/>
      <w:r w:rsidRPr="00630EF6">
        <w:rPr>
          <w:smallCaps/>
          <w:color w:val="000000"/>
          <w:lang w:val="en-IE"/>
        </w:rPr>
        <w:t>Felgner</w:t>
      </w:r>
      <w:proofErr w:type="spellEnd"/>
      <w:r w:rsidRPr="00630EF6">
        <w:rPr>
          <w:smallCaps/>
          <w:color w:val="000000"/>
          <w:lang w:val="en-IE"/>
        </w:rPr>
        <w:t xml:space="preserve"> P.L</w:t>
      </w:r>
      <w:r w:rsidRPr="00137BDB">
        <w:rPr>
          <w:color w:val="000000"/>
          <w:lang w:val="en-IE"/>
        </w:rPr>
        <w:t xml:space="preserve">. </w:t>
      </w:r>
      <w:r w:rsidR="00292E92" w:rsidRPr="00137BDB">
        <w:rPr>
          <w:color w:val="000000"/>
          <w:lang w:val="en-IE"/>
        </w:rPr>
        <w:t xml:space="preserve">(2010). Large scale immune profiling of infected humans and goats reveals differential recognition of </w:t>
      </w:r>
      <w:r w:rsidR="00292E92" w:rsidRPr="009D545A">
        <w:rPr>
          <w:i/>
          <w:color w:val="000000"/>
          <w:lang w:val="en-IE"/>
        </w:rPr>
        <w:t xml:space="preserve">Brucella </w:t>
      </w:r>
      <w:proofErr w:type="spellStart"/>
      <w:r w:rsidR="00292E92" w:rsidRPr="009D545A">
        <w:rPr>
          <w:i/>
          <w:color w:val="000000"/>
          <w:lang w:val="en-IE"/>
        </w:rPr>
        <w:t>melitensis</w:t>
      </w:r>
      <w:proofErr w:type="spellEnd"/>
      <w:r w:rsidR="00292E92" w:rsidRPr="00137BDB">
        <w:rPr>
          <w:color w:val="000000"/>
          <w:lang w:val="en-IE"/>
        </w:rPr>
        <w:t xml:space="preserve"> antigens. </w:t>
      </w:r>
      <w:proofErr w:type="spellStart"/>
      <w:r w:rsidR="00292E92" w:rsidRPr="00FB628D">
        <w:rPr>
          <w:rStyle w:val="jrnl"/>
          <w:i/>
          <w:color w:val="000000"/>
          <w:lang w:val="fr-FR"/>
        </w:rPr>
        <w:t>PLoS</w:t>
      </w:r>
      <w:proofErr w:type="spellEnd"/>
      <w:r w:rsidR="00292E92" w:rsidRPr="00FB628D">
        <w:rPr>
          <w:rStyle w:val="jrnl"/>
          <w:i/>
          <w:color w:val="000000"/>
          <w:lang w:val="fr-FR"/>
        </w:rPr>
        <w:t xml:space="preserve"> </w:t>
      </w:r>
      <w:proofErr w:type="spellStart"/>
      <w:r w:rsidR="00292E92" w:rsidRPr="00FB628D">
        <w:rPr>
          <w:rStyle w:val="jrnl"/>
          <w:i/>
          <w:color w:val="000000"/>
          <w:lang w:val="fr-FR"/>
        </w:rPr>
        <w:t>Negl</w:t>
      </w:r>
      <w:proofErr w:type="spellEnd"/>
      <w:r w:rsidRPr="00FB628D">
        <w:rPr>
          <w:rStyle w:val="jrnl"/>
          <w:i/>
          <w:color w:val="000000"/>
          <w:lang w:val="fr-FR"/>
        </w:rPr>
        <w:t>.</w:t>
      </w:r>
      <w:r w:rsidR="00292E92" w:rsidRPr="00FB628D">
        <w:rPr>
          <w:rStyle w:val="jrnl"/>
          <w:i/>
          <w:color w:val="000000"/>
          <w:lang w:val="fr-FR"/>
        </w:rPr>
        <w:t xml:space="preserve"> Trop</w:t>
      </w:r>
      <w:r w:rsidRPr="00FB628D">
        <w:rPr>
          <w:rStyle w:val="jrnl"/>
          <w:i/>
          <w:color w:val="000000"/>
          <w:lang w:val="fr-FR"/>
        </w:rPr>
        <w:t>.</w:t>
      </w:r>
      <w:r w:rsidR="00292E92" w:rsidRPr="00FB628D">
        <w:rPr>
          <w:rStyle w:val="jrnl"/>
          <w:i/>
          <w:color w:val="000000"/>
          <w:lang w:val="fr-FR"/>
        </w:rPr>
        <w:t xml:space="preserve"> Dis</w:t>
      </w:r>
      <w:r w:rsidR="00292E92" w:rsidRPr="00FB628D">
        <w:rPr>
          <w:i/>
          <w:color w:val="000000"/>
          <w:lang w:val="fr-FR"/>
        </w:rPr>
        <w:t>.</w:t>
      </w:r>
      <w:r w:rsidRPr="00FB628D">
        <w:rPr>
          <w:i/>
          <w:color w:val="000000"/>
          <w:lang w:val="fr-FR"/>
        </w:rPr>
        <w:t>,</w:t>
      </w:r>
      <w:r w:rsidR="00292E92" w:rsidRPr="00FB628D">
        <w:rPr>
          <w:color w:val="000000"/>
          <w:lang w:val="fr-FR"/>
        </w:rPr>
        <w:t xml:space="preserve"> </w:t>
      </w:r>
      <w:r w:rsidR="00292E92" w:rsidRPr="00FB628D">
        <w:rPr>
          <w:b/>
          <w:color w:val="000000"/>
          <w:lang w:val="fr-FR"/>
        </w:rPr>
        <w:t>4</w:t>
      </w:r>
      <w:r w:rsidR="00292E92" w:rsidRPr="00FB628D">
        <w:rPr>
          <w:color w:val="000000"/>
          <w:lang w:val="fr-FR"/>
        </w:rPr>
        <w:t>(5</w:t>
      </w:r>
      <w:proofErr w:type="gramStart"/>
      <w:r w:rsidR="00292E92" w:rsidRPr="00FB628D">
        <w:rPr>
          <w:color w:val="000000"/>
          <w:lang w:val="fr-FR"/>
        </w:rPr>
        <w:t>)</w:t>
      </w:r>
      <w:r w:rsidR="009D545A">
        <w:rPr>
          <w:color w:val="000000"/>
          <w:lang w:val="fr-FR"/>
        </w:rPr>
        <w:t>:</w:t>
      </w:r>
      <w:r w:rsidR="00292E92" w:rsidRPr="00FB628D">
        <w:rPr>
          <w:color w:val="000000"/>
          <w:lang w:val="fr-FR"/>
        </w:rPr>
        <w:t>e</w:t>
      </w:r>
      <w:proofErr w:type="gramEnd"/>
      <w:r w:rsidR="00292E92" w:rsidRPr="00FB628D">
        <w:rPr>
          <w:color w:val="000000"/>
          <w:lang w:val="fr-FR"/>
        </w:rPr>
        <w:t xml:space="preserve">673. </w:t>
      </w:r>
      <w:proofErr w:type="spellStart"/>
      <w:proofErr w:type="gramStart"/>
      <w:r w:rsidR="00292E92" w:rsidRPr="00FB628D">
        <w:rPr>
          <w:color w:val="000000"/>
          <w:lang w:val="fr-FR"/>
        </w:rPr>
        <w:t>doi</w:t>
      </w:r>
      <w:proofErr w:type="spellEnd"/>
      <w:r w:rsidR="00292E92" w:rsidRPr="00FB628D">
        <w:rPr>
          <w:color w:val="000000"/>
          <w:lang w:val="fr-FR"/>
        </w:rPr>
        <w:t>:</w:t>
      </w:r>
      <w:proofErr w:type="gramEnd"/>
      <w:r w:rsidR="00292E92" w:rsidRPr="00FB628D">
        <w:rPr>
          <w:color w:val="000000"/>
          <w:lang w:val="fr-FR"/>
        </w:rPr>
        <w:t xml:space="preserve"> 10.1371/journal.pntd.0000673.</w:t>
      </w:r>
    </w:p>
    <w:p w14:paraId="030BBF25" w14:textId="77777777" w:rsidR="00E10FF9" w:rsidRPr="00137BDB" w:rsidRDefault="000B1762" w:rsidP="00FD3BC5">
      <w:pPr>
        <w:pStyle w:val="Ref"/>
        <w:rPr>
          <w:lang w:val="en-IE" w:eastAsia="en-GB"/>
        </w:rPr>
      </w:pPr>
      <w:proofErr w:type="spellStart"/>
      <w:r w:rsidRPr="00FB628D">
        <w:rPr>
          <w:smallCaps/>
          <w:lang w:val="fr-FR"/>
        </w:rPr>
        <w:t>Libeau</w:t>
      </w:r>
      <w:proofErr w:type="spellEnd"/>
      <w:r w:rsidRPr="00FB628D">
        <w:rPr>
          <w:smallCaps/>
          <w:lang w:val="fr-FR"/>
        </w:rPr>
        <w:t xml:space="preserve"> G., Diallo A., Colas F. &amp; Guerre</w:t>
      </w:r>
      <w:r w:rsidRPr="00FB628D">
        <w:rPr>
          <w:lang w:val="fr-FR"/>
        </w:rPr>
        <w:t xml:space="preserve"> L. (1994). </w:t>
      </w:r>
      <w:r w:rsidRPr="00137BDB">
        <w:rPr>
          <w:lang w:val="en-IE" w:eastAsia="en-GB"/>
        </w:rPr>
        <w:t xml:space="preserve">Rapid differential diagnosis of rinderpest and </w:t>
      </w:r>
      <w:proofErr w:type="spellStart"/>
      <w:r w:rsidRPr="00137BDB">
        <w:rPr>
          <w:lang w:val="en-IE" w:eastAsia="en-GB"/>
        </w:rPr>
        <w:t>pestes</w:t>
      </w:r>
      <w:proofErr w:type="spellEnd"/>
      <w:r w:rsidRPr="00137BDB">
        <w:rPr>
          <w:lang w:val="en-IE" w:eastAsia="en-GB"/>
        </w:rPr>
        <w:t xml:space="preserve"> des petits ruminants using an immunocapture ELISA. </w:t>
      </w:r>
      <w:r w:rsidRPr="00137BDB">
        <w:rPr>
          <w:i/>
          <w:iCs/>
          <w:lang w:val="en-IE" w:eastAsia="en-GB"/>
        </w:rPr>
        <w:t>Vet. Rec</w:t>
      </w:r>
      <w:r w:rsidRPr="00137BDB">
        <w:rPr>
          <w:lang w:val="en-IE" w:eastAsia="en-GB"/>
        </w:rPr>
        <w:t xml:space="preserve">., </w:t>
      </w:r>
      <w:r w:rsidRPr="00137BDB">
        <w:rPr>
          <w:b/>
          <w:bCs/>
          <w:lang w:val="en-IE" w:eastAsia="en-GB"/>
        </w:rPr>
        <w:t>134</w:t>
      </w:r>
      <w:r w:rsidRPr="00137BDB">
        <w:rPr>
          <w:lang w:val="en-IE" w:eastAsia="en-GB"/>
        </w:rPr>
        <w:t>, 300–304.</w:t>
      </w:r>
    </w:p>
    <w:p w14:paraId="74B0A91B" w14:textId="6B167F73" w:rsidR="000B1762" w:rsidRPr="00137BDB" w:rsidRDefault="000B1762" w:rsidP="00FD3BC5">
      <w:pPr>
        <w:pStyle w:val="Ref"/>
        <w:rPr>
          <w:lang w:val="en-IE"/>
        </w:rPr>
      </w:pPr>
      <w:r w:rsidRPr="00137BDB">
        <w:rPr>
          <w:smallCaps/>
          <w:lang w:val="en-IE" w:eastAsia="en-GB"/>
        </w:rPr>
        <w:t xml:space="preserve">Lipkin W.I. </w:t>
      </w:r>
      <w:r w:rsidRPr="00137BDB">
        <w:rPr>
          <w:lang w:val="en-IE" w:eastAsia="en-GB"/>
        </w:rPr>
        <w:t>(2010)</w:t>
      </w:r>
      <w:r w:rsidR="00677FA4" w:rsidRPr="00137BDB">
        <w:rPr>
          <w:lang w:val="en-IE" w:eastAsia="en-GB"/>
        </w:rPr>
        <w:t>.</w:t>
      </w:r>
      <w:r w:rsidRPr="00137BDB">
        <w:rPr>
          <w:lang w:val="en-IE" w:eastAsia="en-GB"/>
        </w:rPr>
        <w:t xml:space="preserve"> Microbe </w:t>
      </w:r>
      <w:r w:rsidR="00660467" w:rsidRPr="00137BDB">
        <w:rPr>
          <w:lang w:val="en-IE" w:eastAsia="en-GB"/>
        </w:rPr>
        <w:t>h</w:t>
      </w:r>
      <w:r w:rsidRPr="00137BDB">
        <w:rPr>
          <w:lang w:val="en-IE" w:eastAsia="en-GB"/>
        </w:rPr>
        <w:t>unting</w:t>
      </w:r>
      <w:r w:rsidR="00677FA4" w:rsidRPr="00137BDB">
        <w:rPr>
          <w:lang w:val="en-IE" w:eastAsia="en-GB"/>
        </w:rPr>
        <w:t>.</w:t>
      </w:r>
      <w:r w:rsidRPr="00137BDB">
        <w:rPr>
          <w:lang w:val="en-IE" w:eastAsia="en-GB"/>
        </w:rPr>
        <w:t xml:space="preserve"> </w:t>
      </w:r>
      <w:proofErr w:type="spellStart"/>
      <w:r w:rsidRPr="00137BDB">
        <w:rPr>
          <w:i/>
          <w:lang w:val="en-IE" w:eastAsia="en-GB"/>
        </w:rPr>
        <w:t>Microbiol</w:t>
      </w:r>
      <w:proofErr w:type="spellEnd"/>
      <w:r w:rsidR="00677FA4" w:rsidRPr="00137BDB">
        <w:rPr>
          <w:i/>
          <w:lang w:val="en-IE" w:eastAsia="en-GB"/>
        </w:rPr>
        <w:t>.</w:t>
      </w:r>
      <w:r w:rsidRPr="00137BDB">
        <w:rPr>
          <w:i/>
          <w:lang w:val="en-IE" w:eastAsia="en-GB"/>
        </w:rPr>
        <w:t xml:space="preserve"> </w:t>
      </w:r>
      <w:proofErr w:type="spellStart"/>
      <w:r w:rsidRPr="00137BDB">
        <w:rPr>
          <w:i/>
          <w:lang w:val="en-IE" w:eastAsia="en-GB"/>
        </w:rPr>
        <w:t>Molec</w:t>
      </w:r>
      <w:proofErr w:type="spellEnd"/>
      <w:r w:rsidR="00677FA4" w:rsidRPr="00137BDB">
        <w:rPr>
          <w:i/>
          <w:lang w:val="en-IE" w:eastAsia="en-GB"/>
        </w:rPr>
        <w:t>.</w:t>
      </w:r>
      <w:r w:rsidRPr="00137BDB">
        <w:rPr>
          <w:i/>
          <w:lang w:val="en-IE" w:eastAsia="en-GB"/>
        </w:rPr>
        <w:t xml:space="preserve"> Biol</w:t>
      </w:r>
      <w:r w:rsidR="00677FA4" w:rsidRPr="00137BDB">
        <w:rPr>
          <w:i/>
          <w:lang w:val="en-IE" w:eastAsia="en-GB"/>
        </w:rPr>
        <w:t>.</w:t>
      </w:r>
      <w:r w:rsidRPr="00137BDB">
        <w:rPr>
          <w:i/>
          <w:lang w:val="en-IE" w:eastAsia="en-GB"/>
        </w:rPr>
        <w:t xml:space="preserve"> </w:t>
      </w:r>
      <w:r w:rsidRPr="00137BDB">
        <w:rPr>
          <w:i/>
          <w:lang w:val="en-IE"/>
        </w:rPr>
        <w:t>Rev</w:t>
      </w:r>
      <w:r w:rsidR="00677FA4" w:rsidRPr="00137BDB">
        <w:rPr>
          <w:lang w:val="en-IE"/>
        </w:rPr>
        <w:t>.,</w:t>
      </w:r>
      <w:r w:rsidRPr="00137BDB">
        <w:rPr>
          <w:lang w:val="en-IE"/>
        </w:rPr>
        <w:t xml:space="preserve"> </w:t>
      </w:r>
      <w:r w:rsidRPr="00137BDB">
        <w:rPr>
          <w:b/>
          <w:lang w:val="en-IE"/>
        </w:rPr>
        <w:t>74</w:t>
      </w:r>
      <w:r w:rsidRPr="00137BDB">
        <w:rPr>
          <w:lang w:val="en-IE"/>
        </w:rPr>
        <w:t>, 363–377.</w:t>
      </w:r>
    </w:p>
    <w:p w14:paraId="4448164A" w14:textId="4AC09807" w:rsidR="002109BE" w:rsidRPr="00137BDB" w:rsidRDefault="002109BE" w:rsidP="002109BE">
      <w:pPr>
        <w:pStyle w:val="Ref"/>
        <w:rPr>
          <w:lang w:val="en-IE"/>
        </w:rPr>
      </w:pPr>
      <w:r w:rsidRPr="00137BDB">
        <w:rPr>
          <w:bCs/>
          <w:smallCaps/>
          <w:lang w:val="en-IE"/>
        </w:rPr>
        <w:t>Logan N.</w:t>
      </w:r>
      <w:r w:rsidRPr="00137BDB">
        <w:rPr>
          <w:smallCaps/>
          <w:lang w:val="en-IE"/>
        </w:rPr>
        <w:t xml:space="preserve">, </w:t>
      </w:r>
      <w:proofErr w:type="spellStart"/>
      <w:r w:rsidRPr="00137BDB">
        <w:rPr>
          <w:smallCaps/>
          <w:lang w:val="en-IE"/>
        </w:rPr>
        <w:t>Dundon</w:t>
      </w:r>
      <w:proofErr w:type="spellEnd"/>
      <w:r w:rsidRPr="00137BDB">
        <w:rPr>
          <w:smallCaps/>
          <w:lang w:val="en-IE"/>
        </w:rPr>
        <w:t xml:space="preserve"> W.G., Diallo A., Baron M.D., James </w:t>
      </w:r>
      <w:proofErr w:type="spellStart"/>
      <w:r w:rsidRPr="00137BDB">
        <w:rPr>
          <w:smallCaps/>
          <w:lang w:val="en-IE"/>
        </w:rPr>
        <w:t>Nyarobi</w:t>
      </w:r>
      <w:proofErr w:type="spellEnd"/>
      <w:r w:rsidRPr="00137BDB">
        <w:rPr>
          <w:smallCaps/>
          <w:lang w:val="en-IE"/>
        </w:rPr>
        <w:t xml:space="preserve"> M., </w:t>
      </w:r>
      <w:proofErr w:type="spellStart"/>
      <w:r w:rsidRPr="00137BDB">
        <w:rPr>
          <w:smallCaps/>
          <w:lang w:val="en-IE"/>
        </w:rPr>
        <w:t>Cleaveland</w:t>
      </w:r>
      <w:proofErr w:type="spellEnd"/>
      <w:r w:rsidRPr="00137BDB">
        <w:rPr>
          <w:smallCaps/>
          <w:lang w:val="en-IE"/>
        </w:rPr>
        <w:t xml:space="preserve"> S., </w:t>
      </w:r>
      <w:proofErr w:type="spellStart"/>
      <w:r w:rsidRPr="00137BDB">
        <w:rPr>
          <w:smallCaps/>
          <w:lang w:val="en-IE"/>
        </w:rPr>
        <w:t>Keyyu</w:t>
      </w:r>
      <w:proofErr w:type="spellEnd"/>
      <w:r w:rsidRPr="00137BDB">
        <w:rPr>
          <w:smallCaps/>
          <w:lang w:val="en-IE"/>
        </w:rPr>
        <w:t xml:space="preserve"> J., </w:t>
      </w:r>
      <w:proofErr w:type="spellStart"/>
      <w:r w:rsidRPr="00137BDB">
        <w:rPr>
          <w:smallCaps/>
          <w:lang w:val="en-IE"/>
        </w:rPr>
        <w:t>Fyumagwa</w:t>
      </w:r>
      <w:proofErr w:type="spellEnd"/>
      <w:r w:rsidRPr="00137BDB">
        <w:rPr>
          <w:smallCaps/>
          <w:lang w:val="en-IE"/>
        </w:rPr>
        <w:t xml:space="preserve"> R., </w:t>
      </w:r>
      <w:proofErr w:type="spellStart"/>
      <w:r w:rsidRPr="00137BDB">
        <w:rPr>
          <w:smallCaps/>
          <w:lang w:val="en-IE"/>
        </w:rPr>
        <w:t>Hosie</w:t>
      </w:r>
      <w:proofErr w:type="spellEnd"/>
      <w:r w:rsidRPr="00137BDB">
        <w:rPr>
          <w:smallCaps/>
          <w:lang w:val="en-IE"/>
        </w:rPr>
        <w:t xml:space="preserve"> M.J</w:t>
      </w:r>
      <w:r w:rsidRPr="00137BDB">
        <w:rPr>
          <w:b/>
          <w:smallCaps/>
          <w:lang w:val="en-IE"/>
        </w:rPr>
        <w:t xml:space="preserve">. </w:t>
      </w:r>
      <w:r w:rsidRPr="00137BDB">
        <w:rPr>
          <w:smallCaps/>
          <w:lang w:val="en-IE"/>
        </w:rPr>
        <w:t>&amp; Willett B.J</w:t>
      </w:r>
      <w:r w:rsidRPr="00137BDB">
        <w:rPr>
          <w:b/>
          <w:smallCaps/>
          <w:lang w:val="en-IE"/>
        </w:rPr>
        <w:t>.</w:t>
      </w:r>
      <w:r w:rsidRPr="00137BDB">
        <w:rPr>
          <w:lang w:val="en-IE"/>
        </w:rPr>
        <w:t xml:space="preserve"> (2016</w:t>
      </w:r>
      <w:r>
        <w:rPr>
          <w:lang w:val="en-IE"/>
        </w:rPr>
        <w:t>a</w:t>
      </w:r>
      <w:r w:rsidRPr="00137BDB">
        <w:rPr>
          <w:lang w:val="en-IE"/>
        </w:rPr>
        <w:t xml:space="preserve">). Enhanced immunosurveillance for animal morbilliviruses using vesicular stomatitis virus (VSV) </w:t>
      </w:r>
      <w:proofErr w:type="spellStart"/>
      <w:r w:rsidRPr="00137BDB">
        <w:rPr>
          <w:lang w:val="en-IE"/>
        </w:rPr>
        <w:t>pseudotypes</w:t>
      </w:r>
      <w:proofErr w:type="spellEnd"/>
      <w:r w:rsidRPr="00137BDB">
        <w:rPr>
          <w:lang w:val="en-IE"/>
        </w:rPr>
        <w:t xml:space="preserve">. </w:t>
      </w:r>
      <w:r w:rsidRPr="00630EF6">
        <w:rPr>
          <w:i/>
          <w:lang w:val="en-IE"/>
        </w:rPr>
        <w:t>Vaccine</w:t>
      </w:r>
      <w:r>
        <w:rPr>
          <w:lang w:val="en-IE"/>
        </w:rPr>
        <w:t>,</w:t>
      </w:r>
      <w:r w:rsidRPr="00137BDB">
        <w:rPr>
          <w:lang w:val="en-IE"/>
        </w:rPr>
        <w:t xml:space="preserve"> </w:t>
      </w:r>
      <w:r w:rsidRPr="00137BDB">
        <w:rPr>
          <w:b/>
          <w:lang w:val="en-IE"/>
        </w:rPr>
        <w:t>11</w:t>
      </w:r>
      <w:r w:rsidRPr="00137BDB">
        <w:rPr>
          <w:lang w:val="en-IE"/>
        </w:rPr>
        <w:t>, 5736</w:t>
      </w:r>
      <w:r>
        <w:rPr>
          <w:lang w:val="en-IE"/>
        </w:rPr>
        <w:t>–</w:t>
      </w:r>
      <w:r w:rsidRPr="00137BDB">
        <w:rPr>
          <w:lang w:val="en-IE"/>
        </w:rPr>
        <w:t>5743.</w:t>
      </w:r>
    </w:p>
    <w:p w14:paraId="602E4D7D" w14:textId="173C26A3" w:rsidR="007D5F37" w:rsidRPr="00680AD2" w:rsidRDefault="007D5F37" w:rsidP="00FD3BC5">
      <w:pPr>
        <w:pStyle w:val="Ref"/>
        <w:rPr>
          <w:lang w:val="es-SV"/>
        </w:rPr>
      </w:pPr>
      <w:r w:rsidRPr="00137BDB">
        <w:rPr>
          <w:smallCaps/>
          <w:lang w:val="en-IE"/>
        </w:rPr>
        <w:t xml:space="preserve">Logan N., McMonagle E., Drew A.A., Takahashi E., McDonald M., Baron M.D., Gilbert M., </w:t>
      </w:r>
      <w:proofErr w:type="spellStart"/>
      <w:r w:rsidRPr="00137BDB">
        <w:rPr>
          <w:smallCaps/>
          <w:lang w:val="en-IE"/>
        </w:rPr>
        <w:t>Cleaveland</w:t>
      </w:r>
      <w:proofErr w:type="spellEnd"/>
      <w:r w:rsidRPr="00137BDB">
        <w:rPr>
          <w:smallCaps/>
          <w:lang w:val="en-IE"/>
        </w:rPr>
        <w:t xml:space="preserve"> S., Haydon D.T., </w:t>
      </w:r>
      <w:proofErr w:type="spellStart"/>
      <w:r w:rsidRPr="00137BDB">
        <w:rPr>
          <w:smallCaps/>
          <w:lang w:val="en-IE"/>
        </w:rPr>
        <w:t>Hosie</w:t>
      </w:r>
      <w:proofErr w:type="spellEnd"/>
      <w:r w:rsidRPr="00137BDB">
        <w:rPr>
          <w:smallCaps/>
          <w:lang w:val="en-IE"/>
        </w:rPr>
        <w:t xml:space="preserve"> M.J. &amp; Willett B.J.</w:t>
      </w:r>
      <w:r w:rsidRPr="00137BDB">
        <w:rPr>
          <w:lang w:val="en-IE"/>
        </w:rPr>
        <w:t xml:space="preserve"> (2016</w:t>
      </w:r>
      <w:r w:rsidR="002109BE">
        <w:rPr>
          <w:lang w:val="en-IE"/>
        </w:rPr>
        <w:t>b</w:t>
      </w:r>
      <w:r w:rsidRPr="00137BDB">
        <w:rPr>
          <w:lang w:val="en-IE"/>
        </w:rPr>
        <w:t>).</w:t>
      </w:r>
      <w:r w:rsidR="00B34ED4" w:rsidRPr="00137BDB">
        <w:rPr>
          <w:lang w:val="en-IE"/>
        </w:rPr>
        <w:t xml:space="preserve"> </w:t>
      </w:r>
      <w:r w:rsidRPr="00137BDB">
        <w:rPr>
          <w:lang w:val="en-IE"/>
        </w:rPr>
        <w:t>Efficient generation of vesicular stomatitis virus (VSV)-</w:t>
      </w:r>
      <w:proofErr w:type="spellStart"/>
      <w:r w:rsidRPr="00137BDB">
        <w:rPr>
          <w:lang w:val="en-IE"/>
        </w:rPr>
        <w:t>pseudotypes</w:t>
      </w:r>
      <w:proofErr w:type="spellEnd"/>
      <w:r w:rsidRPr="00137BDB">
        <w:rPr>
          <w:lang w:val="en-IE"/>
        </w:rPr>
        <w:t xml:space="preserve"> bearing morbilliviral glycoproteins and their use in quantifying virus neutralising antibodies. </w:t>
      </w:r>
      <w:proofErr w:type="spellStart"/>
      <w:r w:rsidRPr="00680AD2">
        <w:rPr>
          <w:i/>
          <w:lang w:val="es-SV"/>
        </w:rPr>
        <w:t>Vaccine</w:t>
      </w:r>
      <w:proofErr w:type="spellEnd"/>
      <w:r w:rsidR="00630EF6" w:rsidRPr="00680AD2">
        <w:rPr>
          <w:lang w:val="es-SV"/>
        </w:rPr>
        <w:t>,</w:t>
      </w:r>
      <w:r w:rsidRPr="00680AD2">
        <w:rPr>
          <w:lang w:val="es-SV"/>
        </w:rPr>
        <w:t xml:space="preserve"> </w:t>
      </w:r>
      <w:r w:rsidRPr="00680AD2">
        <w:rPr>
          <w:b/>
          <w:lang w:val="es-SV"/>
        </w:rPr>
        <w:t>34</w:t>
      </w:r>
      <w:r w:rsidRPr="00680AD2">
        <w:rPr>
          <w:lang w:val="es-SV"/>
        </w:rPr>
        <w:t>, 814</w:t>
      </w:r>
      <w:r w:rsidR="009D545A" w:rsidRPr="00680AD2">
        <w:rPr>
          <w:lang w:val="es-SV"/>
        </w:rPr>
        <w:t>–8</w:t>
      </w:r>
      <w:r w:rsidRPr="00680AD2">
        <w:rPr>
          <w:lang w:val="es-SV"/>
        </w:rPr>
        <w:t>22.</w:t>
      </w:r>
    </w:p>
    <w:p w14:paraId="385479A1" w14:textId="6D1B05A7" w:rsidR="00C31356" w:rsidRPr="00137BDB" w:rsidRDefault="00C31356" w:rsidP="00FD3BC5">
      <w:pPr>
        <w:pStyle w:val="Ref"/>
        <w:rPr>
          <w:lang w:val="en-IE" w:eastAsia="en-GB"/>
        </w:rPr>
      </w:pPr>
      <w:proofErr w:type="spellStart"/>
      <w:r w:rsidRPr="00680AD2">
        <w:rPr>
          <w:smallCaps/>
          <w:lang w:val="es-SV" w:eastAsia="en-GB"/>
        </w:rPr>
        <w:t>Loiacono</w:t>
      </w:r>
      <w:proofErr w:type="spellEnd"/>
      <w:r w:rsidRPr="00680AD2">
        <w:rPr>
          <w:smallCaps/>
          <w:lang w:val="es-SV" w:eastAsia="en-GB"/>
        </w:rPr>
        <w:t xml:space="preserve"> M., Martino</w:t>
      </w:r>
      <w:r w:rsidR="00DF4B77" w:rsidRPr="00680AD2">
        <w:rPr>
          <w:smallCaps/>
          <w:lang w:val="es-SV" w:eastAsia="en-GB"/>
        </w:rPr>
        <w:t xml:space="preserve"> P.</w:t>
      </w:r>
      <w:r w:rsidRPr="00680AD2">
        <w:rPr>
          <w:smallCaps/>
          <w:lang w:val="es-SV" w:eastAsia="en-GB"/>
        </w:rPr>
        <w:t xml:space="preserve">A., </w:t>
      </w:r>
      <w:proofErr w:type="spellStart"/>
      <w:r w:rsidRPr="00680AD2">
        <w:rPr>
          <w:smallCaps/>
          <w:lang w:val="es-SV" w:eastAsia="en-GB"/>
        </w:rPr>
        <w:t>Albonico</w:t>
      </w:r>
      <w:proofErr w:type="spellEnd"/>
      <w:r w:rsidRPr="00680AD2">
        <w:rPr>
          <w:smallCaps/>
          <w:lang w:val="es-SV" w:eastAsia="en-GB"/>
        </w:rPr>
        <w:t xml:space="preserve"> F., </w:t>
      </w:r>
      <w:proofErr w:type="spellStart"/>
      <w:r w:rsidRPr="00680AD2">
        <w:rPr>
          <w:smallCaps/>
          <w:lang w:val="es-SV" w:eastAsia="en-GB"/>
        </w:rPr>
        <w:t>Dell’Orco</w:t>
      </w:r>
      <w:proofErr w:type="spellEnd"/>
      <w:r w:rsidRPr="00680AD2">
        <w:rPr>
          <w:smallCaps/>
          <w:lang w:val="es-SV" w:eastAsia="en-GB"/>
        </w:rPr>
        <w:t xml:space="preserve"> F., Ferretti</w:t>
      </w:r>
      <w:r w:rsidR="00DF4B77" w:rsidRPr="00680AD2">
        <w:rPr>
          <w:smallCaps/>
          <w:lang w:val="es-SV" w:eastAsia="en-GB"/>
        </w:rPr>
        <w:t xml:space="preserve"> M., </w:t>
      </w:r>
      <w:proofErr w:type="spellStart"/>
      <w:r w:rsidR="00DF4B77" w:rsidRPr="00680AD2">
        <w:rPr>
          <w:smallCaps/>
          <w:lang w:val="es-SV" w:eastAsia="en-GB"/>
        </w:rPr>
        <w:t>Zanzani</w:t>
      </w:r>
      <w:proofErr w:type="spellEnd"/>
      <w:r w:rsidR="00DF4B77" w:rsidRPr="00680AD2">
        <w:rPr>
          <w:smallCaps/>
          <w:lang w:val="es-SV" w:eastAsia="en-GB"/>
        </w:rPr>
        <w:t xml:space="preserve"> S.</w:t>
      </w:r>
      <w:r w:rsidRPr="00680AD2">
        <w:rPr>
          <w:smallCaps/>
          <w:lang w:val="es-SV" w:eastAsia="en-GB"/>
        </w:rPr>
        <w:t xml:space="preserve"> &amp; </w:t>
      </w:r>
      <w:proofErr w:type="spellStart"/>
      <w:r w:rsidRPr="00680AD2">
        <w:rPr>
          <w:smallCaps/>
          <w:lang w:val="es-SV" w:eastAsia="en-GB"/>
        </w:rPr>
        <w:t>Mortarino</w:t>
      </w:r>
      <w:proofErr w:type="spellEnd"/>
      <w:r w:rsidRPr="00680AD2">
        <w:rPr>
          <w:smallCaps/>
          <w:lang w:val="es-SV" w:eastAsia="en-GB"/>
        </w:rPr>
        <w:t xml:space="preserve"> M. </w:t>
      </w:r>
      <w:r w:rsidRPr="00680AD2">
        <w:rPr>
          <w:lang w:val="es-SV" w:eastAsia="en-GB"/>
        </w:rPr>
        <w:t xml:space="preserve">(2017). </w:t>
      </w:r>
      <w:r w:rsidRPr="00137BDB">
        <w:rPr>
          <w:lang w:val="en-IE" w:eastAsia="en-GB"/>
        </w:rPr>
        <w:t xml:space="preserve">High-resolution melting analysis of </w:t>
      </w:r>
      <w:proofErr w:type="spellStart"/>
      <w:r w:rsidRPr="00137BDB">
        <w:rPr>
          <w:lang w:val="en-IE" w:eastAsia="en-GB"/>
        </w:rPr>
        <w:t>gyrA</w:t>
      </w:r>
      <w:proofErr w:type="spellEnd"/>
      <w:r w:rsidRPr="00137BDB">
        <w:rPr>
          <w:lang w:val="en-IE" w:eastAsia="en-GB"/>
        </w:rPr>
        <w:t xml:space="preserve"> codon 84 and </w:t>
      </w:r>
      <w:proofErr w:type="spellStart"/>
      <w:r w:rsidRPr="00137BDB">
        <w:rPr>
          <w:lang w:val="en-IE" w:eastAsia="en-GB"/>
        </w:rPr>
        <w:t>grlA</w:t>
      </w:r>
      <w:proofErr w:type="spellEnd"/>
      <w:r w:rsidRPr="00137BDB">
        <w:rPr>
          <w:lang w:val="en-IE" w:eastAsia="en-GB"/>
        </w:rPr>
        <w:t xml:space="preserve"> codon 80 mutations conferring resistance to fluoroquinolones in </w:t>
      </w:r>
      <w:r w:rsidRPr="00137BDB">
        <w:rPr>
          <w:i/>
          <w:lang w:val="en-IE" w:eastAsia="en-GB"/>
        </w:rPr>
        <w:t xml:space="preserve">Staphylococcus </w:t>
      </w:r>
      <w:proofErr w:type="spellStart"/>
      <w:r w:rsidRPr="00137BDB">
        <w:rPr>
          <w:i/>
          <w:lang w:val="en-IE" w:eastAsia="en-GB"/>
        </w:rPr>
        <w:t>pseudintermedius</w:t>
      </w:r>
      <w:proofErr w:type="spellEnd"/>
      <w:r w:rsidRPr="00137BDB">
        <w:rPr>
          <w:i/>
          <w:lang w:val="en-IE" w:eastAsia="en-GB"/>
        </w:rPr>
        <w:t xml:space="preserve"> </w:t>
      </w:r>
      <w:r w:rsidRPr="00137BDB">
        <w:rPr>
          <w:lang w:val="en-IE" w:eastAsia="en-GB"/>
        </w:rPr>
        <w:t xml:space="preserve">isolates from canine clinical samples. </w:t>
      </w:r>
      <w:r w:rsidRPr="00137BDB">
        <w:rPr>
          <w:i/>
          <w:lang w:val="en-IE" w:eastAsia="en-GB"/>
        </w:rPr>
        <w:t>J</w:t>
      </w:r>
      <w:r w:rsidR="00DF4B77" w:rsidRPr="00137BDB">
        <w:rPr>
          <w:i/>
          <w:lang w:val="en-IE" w:eastAsia="en-GB"/>
        </w:rPr>
        <w:t>.</w:t>
      </w:r>
      <w:r w:rsidRPr="00137BDB">
        <w:rPr>
          <w:i/>
          <w:lang w:val="en-IE" w:eastAsia="en-GB"/>
        </w:rPr>
        <w:t xml:space="preserve"> Vet</w:t>
      </w:r>
      <w:r w:rsidR="00DF4B77" w:rsidRPr="00137BDB">
        <w:rPr>
          <w:i/>
          <w:lang w:val="en-IE" w:eastAsia="en-GB"/>
        </w:rPr>
        <w:t>.</w:t>
      </w:r>
      <w:r w:rsidRPr="00137BDB">
        <w:rPr>
          <w:i/>
          <w:lang w:val="en-IE" w:eastAsia="en-GB"/>
        </w:rPr>
        <w:t xml:space="preserve"> Diagn</w:t>
      </w:r>
      <w:r w:rsidR="00DF4B77" w:rsidRPr="00137BDB">
        <w:rPr>
          <w:i/>
          <w:lang w:val="en-IE" w:eastAsia="en-GB"/>
        </w:rPr>
        <w:t>.</w:t>
      </w:r>
      <w:r w:rsidRPr="00137BDB">
        <w:rPr>
          <w:i/>
          <w:lang w:val="en-IE" w:eastAsia="en-GB"/>
        </w:rPr>
        <w:t xml:space="preserve"> Invest</w:t>
      </w:r>
      <w:r w:rsidR="00DF4B77" w:rsidRPr="00137BDB">
        <w:rPr>
          <w:i/>
          <w:lang w:val="en-IE" w:eastAsia="en-GB"/>
        </w:rPr>
        <w:t>.</w:t>
      </w:r>
      <w:r w:rsidRPr="00137BDB">
        <w:rPr>
          <w:i/>
          <w:lang w:val="en-IE" w:eastAsia="en-GB"/>
        </w:rPr>
        <w:t>,</w:t>
      </w:r>
      <w:r w:rsidRPr="00137BDB">
        <w:rPr>
          <w:lang w:val="en-IE" w:eastAsia="en-GB"/>
        </w:rPr>
        <w:t xml:space="preserve"> </w:t>
      </w:r>
      <w:r w:rsidRPr="00137BDB">
        <w:rPr>
          <w:b/>
          <w:lang w:val="en-IE" w:eastAsia="en-GB"/>
        </w:rPr>
        <w:t>29</w:t>
      </w:r>
      <w:r w:rsidRPr="00137BDB">
        <w:rPr>
          <w:lang w:val="en-IE" w:eastAsia="en-GB"/>
        </w:rPr>
        <w:t>, 711</w:t>
      </w:r>
      <w:r w:rsidR="00056479" w:rsidRPr="00137BDB">
        <w:rPr>
          <w:lang w:val="en-IE" w:eastAsia="en-GB"/>
        </w:rPr>
        <w:t>–</w:t>
      </w:r>
      <w:r w:rsidRPr="00137BDB">
        <w:rPr>
          <w:lang w:val="en-IE" w:eastAsia="en-GB"/>
        </w:rPr>
        <w:t>715.</w:t>
      </w:r>
    </w:p>
    <w:p w14:paraId="7C1AEF51" w14:textId="77777777" w:rsidR="00CD173C" w:rsidRPr="00137BDB" w:rsidRDefault="00CD173C" w:rsidP="00FD3BC5">
      <w:pPr>
        <w:pStyle w:val="Ref"/>
        <w:rPr>
          <w:lang w:val="en-IE" w:eastAsia="en-GB"/>
        </w:rPr>
      </w:pPr>
      <w:proofErr w:type="spellStart"/>
      <w:r w:rsidRPr="00137BDB">
        <w:rPr>
          <w:smallCaps/>
          <w:lang w:val="en-IE" w:eastAsia="en-GB"/>
        </w:rPr>
        <w:t>Loza</w:t>
      </w:r>
      <w:proofErr w:type="spellEnd"/>
      <w:r w:rsidRPr="00137BDB">
        <w:rPr>
          <w:smallCaps/>
          <w:lang w:val="en-IE" w:eastAsia="en-GB"/>
        </w:rPr>
        <w:t>-Rubio E., Aguilar-</w:t>
      </w:r>
      <w:proofErr w:type="spellStart"/>
      <w:r w:rsidRPr="00137BDB">
        <w:rPr>
          <w:smallCaps/>
          <w:lang w:val="en-IE" w:eastAsia="en-GB"/>
        </w:rPr>
        <w:t>Setién</w:t>
      </w:r>
      <w:proofErr w:type="spellEnd"/>
      <w:r w:rsidRPr="00137BDB">
        <w:rPr>
          <w:smallCaps/>
          <w:lang w:val="en-IE" w:eastAsia="en-GB"/>
        </w:rPr>
        <w:t xml:space="preserve"> A., </w:t>
      </w:r>
      <w:proofErr w:type="spellStart"/>
      <w:r w:rsidRPr="00137BDB">
        <w:rPr>
          <w:smallCaps/>
          <w:lang w:val="en-IE" w:eastAsia="en-GB"/>
        </w:rPr>
        <w:t>Bahloul</w:t>
      </w:r>
      <w:proofErr w:type="spellEnd"/>
      <w:r w:rsidRPr="00137BDB">
        <w:rPr>
          <w:smallCaps/>
          <w:lang w:val="en-IE" w:eastAsia="en-GB"/>
        </w:rPr>
        <w:t xml:space="preserve"> Ch., </w:t>
      </w:r>
      <w:proofErr w:type="spellStart"/>
      <w:r w:rsidRPr="00137BDB">
        <w:rPr>
          <w:smallCaps/>
          <w:lang w:val="en-IE" w:eastAsia="en-GB"/>
        </w:rPr>
        <w:t>Brochier</w:t>
      </w:r>
      <w:proofErr w:type="spellEnd"/>
      <w:r w:rsidRPr="00137BDB">
        <w:rPr>
          <w:smallCaps/>
          <w:lang w:val="en-IE" w:eastAsia="en-GB"/>
        </w:rPr>
        <w:t xml:space="preserve"> B., </w:t>
      </w:r>
      <w:proofErr w:type="spellStart"/>
      <w:r w:rsidRPr="00137BDB">
        <w:rPr>
          <w:smallCaps/>
          <w:lang w:val="en-IE" w:eastAsia="en-GB"/>
        </w:rPr>
        <w:t>Pastoret</w:t>
      </w:r>
      <w:proofErr w:type="spellEnd"/>
      <w:r w:rsidRPr="00137BDB">
        <w:rPr>
          <w:smallCaps/>
          <w:lang w:val="en-IE" w:eastAsia="en-GB"/>
        </w:rPr>
        <w:t xml:space="preserve"> P.P. &amp; </w:t>
      </w:r>
      <w:proofErr w:type="spellStart"/>
      <w:r w:rsidRPr="00137BDB">
        <w:rPr>
          <w:smallCaps/>
          <w:lang w:val="en-IE" w:eastAsia="en-GB"/>
        </w:rPr>
        <w:t>Tordo</w:t>
      </w:r>
      <w:proofErr w:type="spellEnd"/>
      <w:r w:rsidRPr="00137BDB">
        <w:rPr>
          <w:smallCaps/>
          <w:lang w:val="en-IE" w:eastAsia="en-GB"/>
        </w:rPr>
        <w:t xml:space="preserve"> N.</w:t>
      </w:r>
      <w:r w:rsidRPr="00137BDB">
        <w:rPr>
          <w:lang w:val="en-IE" w:eastAsia="en-GB"/>
        </w:rPr>
        <w:t xml:space="preserve"> (1999). Discrimination between epidemiological cycles of rabies in Mexico. </w:t>
      </w:r>
      <w:r w:rsidRPr="00137BDB">
        <w:rPr>
          <w:i/>
          <w:iCs/>
          <w:lang w:val="en-IE" w:eastAsia="en-GB"/>
        </w:rPr>
        <w:t xml:space="preserve">Arch. Med. Res., </w:t>
      </w:r>
      <w:r w:rsidRPr="00137BDB">
        <w:rPr>
          <w:b/>
          <w:bCs/>
          <w:lang w:val="en-IE" w:eastAsia="en-GB"/>
        </w:rPr>
        <w:t>30</w:t>
      </w:r>
      <w:r w:rsidRPr="00137BDB">
        <w:rPr>
          <w:lang w:val="en-IE" w:eastAsia="en-GB"/>
        </w:rPr>
        <w:t>, 144–149.</w:t>
      </w:r>
    </w:p>
    <w:p w14:paraId="5B7166EE" w14:textId="0843D47A" w:rsidR="00707607" w:rsidRPr="00137BDB" w:rsidRDefault="00707607" w:rsidP="00FD3BC5">
      <w:pPr>
        <w:pStyle w:val="Ref"/>
        <w:rPr>
          <w:color w:val="000000"/>
          <w:lang w:val="en-IE"/>
        </w:rPr>
      </w:pPr>
      <w:r w:rsidRPr="00137BDB">
        <w:rPr>
          <w:smallCaps/>
          <w:color w:val="000000"/>
          <w:lang w:val="en-IE"/>
        </w:rPr>
        <w:t>M</w:t>
      </w:r>
      <w:r w:rsidR="00A74826" w:rsidRPr="00137BDB">
        <w:rPr>
          <w:smallCaps/>
          <w:color w:val="000000"/>
          <w:lang w:val="en-IE"/>
        </w:rPr>
        <w:t>ansour</w:t>
      </w:r>
      <w:r w:rsidRPr="00137BDB">
        <w:rPr>
          <w:smallCaps/>
          <w:color w:val="000000"/>
          <w:lang w:val="en-IE"/>
        </w:rPr>
        <w:t xml:space="preserve"> S</w:t>
      </w:r>
      <w:r w:rsidR="00A74826" w:rsidRPr="00137BDB">
        <w:rPr>
          <w:smallCaps/>
          <w:color w:val="000000"/>
          <w:lang w:val="en-IE"/>
        </w:rPr>
        <w:t>.</w:t>
      </w:r>
      <w:r w:rsidRPr="00137BDB">
        <w:rPr>
          <w:smallCaps/>
          <w:color w:val="000000"/>
          <w:lang w:val="en-IE"/>
        </w:rPr>
        <w:t>M</w:t>
      </w:r>
      <w:r w:rsidR="00A74826" w:rsidRPr="00137BDB">
        <w:rPr>
          <w:smallCaps/>
          <w:color w:val="000000"/>
          <w:lang w:val="en-IE"/>
        </w:rPr>
        <w:t>.</w:t>
      </w:r>
      <w:r w:rsidRPr="00137BDB">
        <w:rPr>
          <w:smallCaps/>
          <w:color w:val="000000"/>
          <w:lang w:val="en-IE"/>
        </w:rPr>
        <w:t>, A</w:t>
      </w:r>
      <w:r w:rsidR="00A74826" w:rsidRPr="00137BDB">
        <w:rPr>
          <w:smallCaps/>
          <w:color w:val="000000"/>
          <w:lang w:val="en-IE"/>
        </w:rPr>
        <w:t>li</w:t>
      </w:r>
      <w:r w:rsidRPr="00137BDB">
        <w:rPr>
          <w:smallCaps/>
          <w:color w:val="000000"/>
          <w:lang w:val="en-IE"/>
        </w:rPr>
        <w:t xml:space="preserve"> H</w:t>
      </w:r>
      <w:r w:rsidR="00A74826" w:rsidRPr="00137BDB">
        <w:rPr>
          <w:smallCaps/>
          <w:color w:val="000000"/>
          <w:lang w:val="en-IE"/>
        </w:rPr>
        <w:t>.</w:t>
      </w:r>
      <w:r w:rsidRPr="00137BDB">
        <w:rPr>
          <w:smallCaps/>
          <w:color w:val="000000"/>
          <w:lang w:val="en-IE"/>
        </w:rPr>
        <w:t>, C</w:t>
      </w:r>
      <w:r w:rsidR="00A74826" w:rsidRPr="00137BDB">
        <w:rPr>
          <w:smallCaps/>
          <w:color w:val="000000"/>
          <w:lang w:val="en-IE"/>
        </w:rPr>
        <w:t>hase</w:t>
      </w:r>
      <w:r w:rsidRPr="00137BDB">
        <w:rPr>
          <w:smallCaps/>
          <w:color w:val="000000"/>
          <w:lang w:val="en-IE"/>
        </w:rPr>
        <w:t xml:space="preserve"> C</w:t>
      </w:r>
      <w:r w:rsidR="00A74826" w:rsidRPr="00137BDB">
        <w:rPr>
          <w:smallCaps/>
          <w:color w:val="000000"/>
          <w:lang w:val="en-IE"/>
        </w:rPr>
        <w:t>.</w:t>
      </w:r>
      <w:r w:rsidRPr="00137BDB">
        <w:rPr>
          <w:smallCaps/>
          <w:color w:val="000000"/>
          <w:lang w:val="en-IE"/>
        </w:rPr>
        <w:t>C</w:t>
      </w:r>
      <w:r w:rsidR="00A74826" w:rsidRPr="00137BDB">
        <w:rPr>
          <w:smallCaps/>
          <w:color w:val="000000"/>
          <w:lang w:val="en-IE"/>
        </w:rPr>
        <w:t>. &amp;</w:t>
      </w:r>
      <w:r w:rsidRPr="00137BDB">
        <w:rPr>
          <w:smallCaps/>
          <w:color w:val="000000"/>
          <w:lang w:val="en-IE"/>
        </w:rPr>
        <w:t xml:space="preserve"> </w:t>
      </w:r>
      <w:proofErr w:type="spellStart"/>
      <w:r w:rsidRPr="00137BDB">
        <w:rPr>
          <w:smallCaps/>
          <w:color w:val="000000"/>
          <w:lang w:val="en-IE"/>
        </w:rPr>
        <w:t>C</w:t>
      </w:r>
      <w:r w:rsidR="00A74826" w:rsidRPr="00137BDB">
        <w:rPr>
          <w:smallCaps/>
          <w:color w:val="000000"/>
          <w:lang w:val="en-IE"/>
        </w:rPr>
        <w:t>epica</w:t>
      </w:r>
      <w:proofErr w:type="spellEnd"/>
      <w:r w:rsidRPr="00137BDB">
        <w:rPr>
          <w:smallCaps/>
          <w:color w:val="000000"/>
          <w:lang w:val="en-IE"/>
        </w:rPr>
        <w:t xml:space="preserve"> A.</w:t>
      </w:r>
      <w:r w:rsidRPr="00137BDB">
        <w:rPr>
          <w:color w:val="000000"/>
          <w:lang w:val="en-IE"/>
        </w:rPr>
        <w:t xml:space="preserve"> (2015)</w:t>
      </w:r>
      <w:r w:rsidR="002109BE">
        <w:rPr>
          <w:color w:val="000000"/>
          <w:lang w:val="en-IE"/>
        </w:rPr>
        <w:t>.</w:t>
      </w:r>
      <w:r w:rsidRPr="00137BDB">
        <w:rPr>
          <w:color w:val="000000"/>
          <w:lang w:val="en-IE"/>
        </w:rPr>
        <w:t xml:space="preserve"> </w:t>
      </w:r>
      <w:r w:rsidRPr="00630EF6">
        <w:rPr>
          <w:color w:val="000000"/>
          <w:lang w:val="en-IE"/>
        </w:rPr>
        <w:t>Loop-mediated</w:t>
      </w:r>
      <w:r w:rsidR="00FD3BC5" w:rsidRPr="00630EF6">
        <w:rPr>
          <w:color w:val="642A8F"/>
          <w:lang w:val="en-IE"/>
        </w:rPr>
        <w:t xml:space="preserve"> </w:t>
      </w:r>
      <w:r w:rsidRPr="00630EF6">
        <w:rPr>
          <w:bCs/>
          <w:color w:val="000000"/>
          <w:lang w:val="en-IE"/>
        </w:rPr>
        <w:t>isothermal</w:t>
      </w:r>
      <w:r w:rsidR="00FD3BC5" w:rsidRPr="00630EF6">
        <w:rPr>
          <w:color w:val="642A8F"/>
          <w:lang w:val="en-IE"/>
        </w:rPr>
        <w:t xml:space="preserve"> </w:t>
      </w:r>
      <w:r w:rsidRPr="00630EF6">
        <w:rPr>
          <w:bCs/>
          <w:color w:val="000000"/>
          <w:lang w:val="en-IE"/>
        </w:rPr>
        <w:t>amplification</w:t>
      </w:r>
      <w:r w:rsidR="00FD3BC5" w:rsidRPr="00630EF6">
        <w:rPr>
          <w:color w:val="642A8F"/>
          <w:lang w:val="en-IE"/>
        </w:rPr>
        <w:t xml:space="preserve"> </w:t>
      </w:r>
      <w:r w:rsidRPr="00630EF6">
        <w:rPr>
          <w:color w:val="000000"/>
          <w:lang w:val="en-IE"/>
        </w:rPr>
        <w:t>for diagnosis of 18 World Organization for Animal Health (OIE) notifiable viral</w:t>
      </w:r>
      <w:r w:rsidRPr="00137BDB">
        <w:rPr>
          <w:color w:val="000000"/>
          <w:lang w:val="en-IE"/>
        </w:rPr>
        <w:t xml:space="preserve"> diseases of ruminants, swine and poultry.</w:t>
      </w:r>
      <w:r w:rsidR="00FD3BC5" w:rsidRPr="00137BDB">
        <w:rPr>
          <w:color w:val="000000"/>
          <w:lang w:val="en-IE"/>
        </w:rPr>
        <w:t xml:space="preserve"> </w:t>
      </w:r>
      <w:r w:rsidRPr="00137BDB">
        <w:rPr>
          <w:rStyle w:val="jrnl"/>
          <w:i/>
          <w:color w:val="000000"/>
          <w:lang w:val="en-IE"/>
        </w:rPr>
        <w:t>Anim</w:t>
      </w:r>
      <w:r w:rsidR="0093746E">
        <w:rPr>
          <w:rStyle w:val="jrnl"/>
          <w:i/>
          <w:color w:val="000000"/>
          <w:lang w:val="en-IE"/>
        </w:rPr>
        <w:t>.</w:t>
      </w:r>
      <w:r w:rsidRPr="00137BDB">
        <w:rPr>
          <w:rStyle w:val="jrnl"/>
          <w:i/>
          <w:color w:val="000000"/>
          <w:lang w:val="en-IE"/>
        </w:rPr>
        <w:t xml:space="preserve"> Health Res</w:t>
      </w:r>
      <w:r w:rsidR="0093746E">
        <w:rPr>
          <w:rStyle w:val="jrnl"/>
          <w:i/>
          <w:color w:val="000000"/>
          <w:lang w:val="en-IE"/>
        </w:rPr>
        <w:t>.</w:t>
      </w:r>
      <w:r w:rsidRPr="00137BDB">
        <w:rPr>
          <w:rStyle w:val="jrnl"/>
          <w:i/>
          <w:color w:val="000000"/>
          <w:lang w:val="en-IE"/>
        </w:rPr>
        <w:t xml:space="preserve"> Rev</w:t>
      </w:r>
      <w:r w:rsidRPr="00137BDB">
        <w:rPr>
          <w:color w:val="000000"/>
          <w:lang w:val="en-IE"/>
        </w:rPr>
        <w:t xml:space="preserve">., </w:t>
      </w:r>
      <w:r w:rsidRPr="00137BDB">
        <w:rPr>
          <w:b/>
          <w:color w:val="000000"/>
          <w:lang w:val="en-IE"/>
        </w:rPr>
        <w:t>16</w:t>
      </w:r>
      <w:r w:rsidRPr="00137BDB">
        <w:rPr>
          <w:color w:val="000000"/>
          <w:lang w:val="en-IE"/>
        </w:rPr>
        <w:t>, 89</w:t>
      </w:r>
      <w:r w:rsidR="00DE7258">
        <w:rPr>
          <w:color w:val="000000"/>
          <w:lang w:val="en-IE"/>
        </w:rPr>
        <w:t>–</w:t>
      </w:r>
      <w:r w:rsidRPr="00137BDB">
        <w:rPr>
          <w:color w:val="000000"/>
          <w:lang w:val="en-IE"/>
        </w:rPr>
        <w:t>106.</w:t>
      </w:r>
    </w:p>
    <w:p w14:paraId="6BA5ECE7" w14:textId="27EF7C69" w:rsidR="00E2024E" w:rsidRPr="00AA7AEA" w:rsidRDefault="00E2024E" w:rsidP="00FD3BC5">
      <w:pPr>
        <w:pStyle w:val="Ref"/>
        <w:rPr>
          <w:color w:val="000000"/>
          <w:lang w:val="en-IE"/>
        </w:rPr>
      </w:pPr>
      <w:proofErr w:type="spellStart"/>
      <w:r w:rsidRPr="00AA7AEA">
        <w:rPr>
          <w:smallCaps/>
          <w:color w:val="000000"/>
          <w:lang w:val="en-IE"/>
        </w:rPr>
        <w:t>McGiven</w:t>
      </w:r>
      <w:proofErr w:type="spellEnd"/>
      <w:r w:rsidRPr="00AA7AEA">
        <w:rPr>
          <w:smallCaps/>
          <w:color w:val="000000"/>
          <w:lang w:val="en-IE"/>
        </w:rPr>
        <w:t xml:space="preserve"> J., Howells L., Duncombe L., Stack J., Ganesh N.V., </w:t>
      </w:r>
      <w:proofErr w:type="spellStart"/>
      <w:r w:rsidRPr="00AA7AEA">
        <w:rPr>
          <w:smallCaps/>
          <w:color w:val="000000"/>
          <w:lang w:val="en-IE"/>
        </w:rPr>
        <w:t>Guiard</w:t>
      </w:r>
      <w:proofErr w:type="spellEnd"/>
      <w:r w:rsidRPr="00AA7AEA">
        <w:rPr>
          <w:smallCaps/>
          <w:color w:val="000000"/>
          <w:lang w:val="en-IE"/>
        </w:rPr>
        <w:t xml:space="preserve"> J. &amp; Bundle D.R.</w:t>
      </w:r>
      <w:r w:rsidRPr="00AA7AEA">
        <w:rPr>
          <w:color w:val="000000"/>
          <w:lang w:val="en-IE"/>
        </w:rPr>
        <w:t xml:space="preserve"> (2015).</w:t>
      </w:r>
      <w:r w:rsidRPr="00AA7AEA">
        <w:rPr>
          <w:lang w:val="en-IE"/>
        </w:rPr>
        <w:t xml:space="preserve"> </w:t>
      </w:r>
      <w:r w:rsidRPr="00AA7AEA">
        <w:rPr>
          <w:color w:val="000000"/>
          <w:lang w:val="en-IE"/>
        </w:rPr>
        <w:t xml:space="preserve">Improved serodiagnosis of bovine brucellosis by novel synthetic oligosaccharide antigens representing the capping m epitope elements of </w:t>
      </w:r>
      <w:r w:rsidRPr="00AA7AEA">
        <w:rPr>
          <w:i/>
          <w:color w:val="000000"/>
          <w:lang w:val="en-IE"/>
        </w:rPr>
        <w:t>Brucella</w:t>
      </w:r>
      <w:r w:rsidRPr="00AA7AEA">
        <w:rPr>
          <w:color w:val="000000"/>
          <w:lang w:val="en-IE"/>
        </w:rPr>
        <w:t xml:space="preserve"> O-polysaccharide.</w:t>
      </w:r>
      <w:r w:rsidRPr="00AA7AEA">
        <w:rPr>
          <w:lang w:val="en-IE"/>
        </w:rPr>
        <w:t xml:space="preserve"> </w:t>
      </w:r>
      <w:r w:rsidRPr="00AA7AEA">
        <w:rPr>
          <w:i/>
          <w:color w:val="000000"/>
          <w:lang w:val="en-IE"/>
        </w:rPr>
        <w:t>J</w:t>
      </w:r>
      <w:r w:rsidR="0093746E" w:rsidRPr="00AA7AEA">
        <w:rPr>
          <w:i/>
          <w:color w:val="000000"/>
          <w:lang w:val="en-IE"/>
        </w:rPr>
        <w:t>.</w:t>
      </w:r>
      <w:r w:rsidRPr="00AA7AEA">
        <w:rPr>
          <w:i/>
          <w:color w:val="000000"/>
          <w:lang w:val="en-IE"/>
        </w:rPr>
        <w:t xml:space="preserve"> Clin</w:t>
      </w:r>
      <w:r w:rsidR="0093746E" w:rsidRPr="00AA7AEA">
        <w:rPr>
          <w:i/>
          <w:color w:val="000000"/>
          <w:lang w:val="en-IE"/>
        </w:rPr>
        <w:t>.</w:t>
      </w:r>
      <w:r w:rsidRPr="00AA7AEA">
        <w:rPr>
          <w:i/>
          <w:color w:val="000000"/>
          <w:lang w:val="en-IE"/>
        </w:rPr>
        <w:t xml:space="preserve"> </w:t>
      </w:r>
      <w:proofErr w:type="spellStart"/>
      <w:r w:rsidRPr="00AA7AEA">
        <w:rPr>
          <w:i/>
          <w:color w:val="000000"/>
          <w:lang w:val="en-IE"/>
        </w:rPr>
        <w:t>Microbiol</w:t>
      </w:r>
      <w:proofErr w:type="spellEnd"/>
      <w:r w:rsidRPr="00AA7AEA">
        <w:rPr>
          <w:i/>
          <w:color w:val="000000"/>
          <w:lang w:val="en-IE"/>
        </w:rPr>
        <w:t>.</w:t>
      </w:r>
      <w:r w:rsidR="0093746E" w:rsidRPr="00AA7AEA">
        <w:rPr>
          <w:i/>
          <w:color w:val="000000"/>
          <w:lang w:val="en-IE"/>
        </w:rPr>
        <w:t>,</w:t>
      </w:r>
      <w:r w:rsidRPr="00AA7AEA">
        <w:rPr>
          <w:color w:val="000000"/>
          <w:lang w:val="en-IE"/>
        </w:rPr>
        <w:t xml:space="preserve"> </w:t>
      </w:r>
      <w:r w:rsidRPr="00AA7AEA">
        <w:rPr>
          <w:b/>
          <w:color w:val="000000"/>
          <w:lang w:val="en-IE"/>
        </w:rPr>
        <w:t>53</w:t>
      </w:r>
      <w:r w:rsidRPr="00AA7AEA">
        <w:rPr>
          <w:color w:val="000000"/>
          <w:lang w:val="en-IE"/>
        </w:rPr>
        <w:t>, 1204</w:t>
      </w:r>
      <w:r w:rsidR="00DE7258" w:rsidRPr="00AA7AEA">
        <w:rPr>
          <w:color w:val="000000"/>
          <w:lang w:val="en-IE"/>
        </w:rPr>
        <w:t>–12</w:t>
      </w:r>
      <w:r w:rsidRPr="00AA7AEA">
        <w:rPr>
          <w:color w:val="000000"/>
          <w:lang w:val="en-IE"/>
        </w:rPr>
        <w:t>10.</w:t>
      </w:r>
    </w:p>
    <w:p w14:paraId="5323BCDC" w14:textId="2AFA245F" w:rsidR="00EC67CE" w:rsidRPr="00137BDB" w:rsidRDefault="0093746E" w:rsidP="00FD3BC5">
      <w:pPr>
        <w:pStyle w:val="Ref"/>
        <w:rPr>
          <w:lang w:val="en-IE"/>
        </w:rPr>
      </w:pPr>
      <w:proofErr w:type="spellStart"/>
      <w:r w:rsidRPr="0093746E">
        <w:rPr>
          <w:smallCaps/>
          <w:lang w:val="en-IE"/>
        </w:rPr>
        <w:t>Mc</w:t>
      </w:r>
      <w:r>
        <w:rPr>
          <w:smallCaps/>
          <w:lang w:val="en-IE"/>
        </w:rPr>
        <w:t>G</w:t>
      </w:r>
      <w:r w:rsidRPr="0093746E">
        <w:rPr>
          <w:smallCaps/>
          <w:lang w:val="en-IE"/>
        </w:rPr>
        <w:t>iven</w:t>
      </w:r>
      <w:proofErr w:type="spellEnd"/>
      <w:r w:rsidRPr="0093746E">
        <w:rPr>
          <w:smallCaps/>
          <w:lang w:val="en-IE"/>
        </w:rPr>
        <w:t xml:space="preserve"> J.A., Thompson I.J., Commander N.J. &amp; Stack J.A.</w:t>
      </w:r>
      <w:r w:rsidR="00EC67CE" w:rsidRPr="00137BDB">
        <w:rPr>
          <w:lang w:val="en-IE"/>
        </w:rPr>
        <w:t xml:space="preserve"> (2009). Time-resolved fluorescent resonance energy transfer assay for simple and rapid detection of anti-</w:t>
      </w:r>
      <w:r w:rsidR="00EC67CE" w:rsidRPr="0093746E">
        <w:rPr>
          <w:i/>
          <w:lang w:val="en-IE"/>
        </w:rPr>
        <w:t>Brucella</w:t>
      </w:r>
      <w:r w:rsidR="00EC67CE" w:rsidRPr="00137BDB">
        <w:rPr>
          <w:lang w:val="en-IE"/>
        </w:rPr>
        <w:t xml:space="preserve"> antibodies in ruminant serum samples. </w:t>
      </w:r>
      <w:r w:rsidR="00EC67CE" w:rsidRPr="00137BDB">
        <w:rPr>
          <w:i/>
          <w:lang w:val="en-IE"/>
        </w:rPr>
        <w:t xml:space="preserve">J. </w:t>
      </w:r>
      <w:r w:rsidR="00E5166D" w:rsidRPr="00137BDB">
        <w:rPr>
          <w:i/>
          <w:lang w:val="en-IE"/>
        </w:rPr>
        <w:t>C</w:t>
      </w:r>
      <w:r w:rsidR="00EC67CE" w:rsidRPr="00137BDB">
        <w:rPr>
          <w:i/>
          <w:lang w:val="en-IE"/>
        </w:rPr>
        <w:t xml:space="preserve">lin. </w:t>
      </w:r>
      <w:proofErr w:type="spellStart"/>
      <w:r w:rsidR="00EC67CE" w:rsidRPr="00137BDB">
        <w:rPr>
          <w:i/>
          <w:lang w:val="en-IE"/>
        </w:rPr>
        <w:t>Microbiol</w:t>
      </w:r>
      <w:proofErr w:type="spellEnd"/>
      <w:r w:rsidR="00EC67CE" w:rsidRPr="00137BDB">
        <w:rPr>
          <w:lang w:val="en-IE"/>
        </w:rPr>
        <w:t xml:space="preserve">., </w:t>
      </w:r>
      <w:r w:rsidR="00EC67CE" w:rsidRPr="00630EF6">
        <w:rPr>
          <w:b/>
          <w:lang w:val="en-IE"/>
        </w:rPr>
        <w:t>47</w:t>
      </w:r>
      <w:r w:rsidR="00EC67CE" w:rsidRPr="00137BDB">
        <w:rPr>
          <w:lang w:val="en-IE"/>
        </w:rPr>
        <w:t>, 3098–3107.</w:t>
      </w:r>
    </w:p>
    <w:p w14:paraId="54E468D2" w14:textId="77777777" w:rsidR="000B1762" w:rsidRPr="00137BDB" w:rsidRDefault="000B1762" w:rsidP="00FD3BC5">
      <w:pPr>
        <w:pStyle w:val="Ref"/>
        <w:rPr>
          <w:lang w:val="en-IE"/>
        </w:rPr>
      </w:pPr>
      <w:r w:rsidRPr="00137BDB">
        <w:rPr>
          <w:smallCaps/>
          <w:lang w:val="en-IE" w:eastAsia="en-GB"/>
        </w:rPr>
        <w:lastRenderedPageBreak/>
        <w:t xml:space="preserve">Mignon B., </w:t>
      </w:r>
      <w:proofErr w:type="spellStart"/>
      <w:r w:rsidRPr="00137BDB">
        <w:rPr>
          <w:smallCaps/>
          <w:lang w:val="en-IE" w:eastAsia="en-GB"/>
        </w:rPr>
        <w:t>Dubuisson</w:t>
      </w:r>
      <w:proofErr w:type="spellEnd"/>
      <w:r w:rsidRPr="00137BDB">
        <w:rPr>
          <w:smallCaps/>
          <w:lang w:val="en-IE" w:eastAsia="en-GB"/>
        </w:rPr>
        <w:t xml:space="preserve"> J., Baranowski E., </w:t>
      </w:r>
      <w:proofErr w:type="spellStart"/>
      <w:r w:rsidRPr="00137BDB">
        <w:rPr>
          <w:smallCaps/>
          <w:lang w:val="en-IE" w:eastAsia="en-GB"/>
        </w:rPr>
        <w:t>Koromyslov</w:t>
      </w:r>
      <w:proofErr w:type="spellEnd"/>
      <w:r w:rsidRPr="00137BDB">
        <w:rPr>
          <w:smallCaps/>
          <w:lang w:val="en-IE" w:eastAsia="en-GB"/>
        </w:rPr>
        <w:t xml:space="preserve"> I., Ernst E., Boulanger D., </w:t>
      </w:r>
      <w:proofErr w:type="spellStart"/>
      <w:r w:rsidRPr="00137BDB">
        <w:rPr>
          <w:smallCaps/>
          <w:lang w:val="en-IE" w:eastAsia="en-GB"/>
        </w:rPr>
        <w:t>Waxweiler</w:t>
      </w:r>
      <w:proofErr w:type="spellEnd"/>
      <w:r w:rsidRPr="00137BDB">
        <w:rPr>
          <w:smallCaps/>
          <w:lang w:val="en-IE" w:eastAsia="en-GB"/>
        </w:rPr>
        <w:t xml:space="preserve"> S. &amp; </w:t>
      </w:r>
      <w:proofErr w:type="spellStart"/>
      <w:r w:rsidRPr="00137BDB">
        <w:rPr>
          <w:smallCaps/>
          <w:lang w:val="en-IE" w:eastAsia="en-GB"/>
        </w:rPr>
        <w:t>Pastoret</w:t>
      </w:r>
      <w:proofErr w:type="spellEnd"/>
      <w:r w:rsidRPr="00137BDB">
        <w:rPr>
          <w:smallCaps/>
          <w:lang w:val="en-IE" w:eastAsia="en-GB"/>
        </w:rPr>
        <w:t xml:space="preserve"> P.P.</w:t>
      </w:r>
      <w:r w:rsidRPr="00137BDB">
        <w:rPr>
          <w:lang w:val="en-IE" w:eastAsia="en-GB"/>
        </w:rPr>
        <w:t xml:space="preserve"> (1991). A monoclonal ELISA for bovine viral diarrhoea </w:t>
      </w:r>
      <w:proofErr w:type="spellStart"/>
      <w:r w:rsidRPr="00137BDB">
        <w:rPr>
          <w:lang w:val="en-IE" w:eastAsia="en-GB"/>
        </w:rPr>
        <w:t>pestivirus</w:t>
      </w:r>
      <w:proofErr w:type="spellEnd"/>
      <w:r w:rsidRPr="00137BDB">
        <w:rPr>
          <w:lang w:val="en-IE" w:eastAsia="en-GB"/>
        </w:rPr>
        <w:t xml:space="preserve"> antigen detection in persistently infected cattle. </w:t>
      </w:r>
      <w:r w:rsidRPr="00137BDB">
        <w:rPr>
          <w:i/>
          <w:lang w:val="en-IE"/>
        </w:rPr>
        <w:t xml:space="preserve">J. </w:t>
      </w:r>
      <w:proofErr w:type="spellStart"/>
      <w:r w:rsidRPr="00137BDB">
        <w:rPr>
          <w:i/>
          <w:lang w:val="en-IE"/>
        </w:rPr>
        <w:t>Virol</w:t>
      </w:r>
      <w:proofErr w:type="spellEnd"/>
      <w:r w:rsidRPr="00137BDB">
        <w:rPr>
          <w:i/>
          <w:lang w:val="en-IE"/>
        </w:rPr>
        <w:t xml:space="preserve">. Methods, </w:t>
      </w:r>
      <w:r w:rsidRPr="00137BDB">
        <w:rPr>
          <w:b/>
          <w:lang w:val="en-IE"/>
        </w:rPr>
        <w:t>35</w:t>
      </w:r>
      <w:r w:rsidRPr="00137BDB">
        <w:rPr>
          <w:lang w:val="en-IE"/>
        </w:rPr>
        <w:t>, 177–188.</w:t>
      </w:r>
    </w:p>
    <w:p w14:paraId="5996364D" w14:textId="77777777" w:rsidR="009F47B2" w:rsidRPr="00680AD2" w:rsidRDefault="009F47B2" w:rsidP="00FD3BC5">
      <w:pPr>
        <w:pStyle w:val="Ref"/>
        <w:rPr>
          <w:lang w:val="es-SV" w:eastAsia="en-GB"/>
        </w:rPr>
      </w:pPr>
      <w:proofErr w:type="spellStart"/>
      <w:r w:rsidRPr="00137BDB">
        <w:rPr>
          <w:smallCaps/>
          <w:lang w:val="en-IE" w:eastAsia="en-GB"/>
        </w:rPr>
        <w:t>Molesti</w:t>
      </w:r>
      <w:proofErr w:type="spellEnd"/>
      <w:r w:rsidRPr="00137BDB">
        <w:rPr>
          <w:smallCaps/>
          <w:lang w:val="en-IE" w:eastAsia="en-GB"/>
        </w:rPr>
        <w:t xml:space="preserve"> E</w:t>
      </w:r>
      <w:r w:rsidR="00897B85" w:rsidRPr="00137BDB">
        <w:rPr>
          <w:smallCaps/>
          <w:lang w:val="en-IE" w:eastAsia="en-GB"/>
        </w:rPr>
        <w:t>.</w:t>
      </w:r>
      <w:r w:rsidRPr="00137BDB">
        <w:rPr>
          <w:smallCaps/>
          <w:lang w:val="en-IE" w:eastAsia="en-GB"/>
        </w:rPr>
        <w:t>, Wright E</w:t>
      </w:r>
      <w:r w:rsidR="00897B85" w:rsidRPr="00137BDB">
        <w:rPr>
          <w:smallCaps/>
          <w:lang w:val="en-IE" w:eastAsia="en-GB"/>
        </w:rPr>
        <w:t>.</w:t>
      </w:r>
      <w:r w:rsidRPr="00137BDB">
        <w:rPr>
          <w:smallCaps/>
          <w:lang w:val="en-IE" w:eastAsia="en-GB"/>
        </w:rPr>
        <w:t xml:space="preserve">, </w:t>
      </w:r>
      <w:proofErr w:type="spellStart"/>
      <w:r w:rsidRPr="00137BDB">
        <w:rPr>
          <w:smallCaps/>
          <w:lang w:val="en-IE" w:eastAsia="en-GB"/>
        </w:rPr>
        <w:t>Terregino</w:t>
      </w:r>
      <w:proofErr w:type="spellEnd"/>
      <w:r w:rsidRPr="00137BDB">
        <w:rPr>
          <w:smallCaps/>
          <w:lang w:val="en-IE" w:eastAsia="en-GB"/>
        </w:rPr>
        <w:t xml:space="preserve"> C</w:t>
      </w:r>
      <w:r w:rsidR="00897B85" w:rsidRPr="00137BDB">
        <w:rPr>
          <w:smallCaps/>
          <w:lang w:val="en-IE" w:eastAsia="en-GB"/>
        </w:rPr>
        <w:t>.</w:t>
      </w:r>
      <w:r w:rsidRPr="00137BDB">
        <w:rPr>
          <w:smallCaps/>
          <w:lang w:val="en-IE" w:eastAsia="en-GB"/>
        </w:rPr>
        <w:t>, Rahman R</w:t>
      </w:r>
      <w:r w:rsidR="00897B85" w:rsidRPr="00137BDB">
        <w:rPr>
          <w:smallCaps/>
          <w:lang w:val="en-IE" w:eastAsia="en-GB"/>
        </w:rPr>
        <w:t>.</w:t>
      </w:r>
      <w:r w:rsidRPr="00137BDB">
        <w:rPr>
          <w:smallCaps/>
          <w:lang w:val="en-IE" w:eastAsia="en-GB"/>
        </w:rPr>
        <w:t xml:space="preserve">, </w:t>
      </w:r>
      <w:proofErr w:type="spellStart"/>
      <w:r w:rsidRPr="00137BDB">
        <w:rPr>
          <w:smallCaps/>
          <w:lang w:val="en-IE" w:eastAsia="en-GB"/>
        </w:rPr>
        <w:t>Cattoli</w:t>
      </w:r>
      <w:proofErr w:type="spellEnd"/>
      <w:r w:rsidRPr="00137BDB">
        <w:rPr>
          <w:smallCaps/>
          <w:lang w:val="en-IE" w:eastAsia="en-GB"/>
        </w:rPr>
        <w:t xml:space="preserve"> G</w:t>
      </w:r>
      <w:r w:rsidR="00897B85" w:rsidRPr="00137BDB">
        <w:rPr>
          <w:smallCaps/>
          <w:lang w:val="en-IE" w:eastAsia="en-GB"/>
        </w:rPr>
        <w:t xml:space="preserve">. &amp; </w:t>
      </w:r>
      <w:proofErr w:type="spellStart"/>
      <w:r w:rsidRPr="00137BDB">
        <w:rPr>
          <w:smallCaps/>
          <w:lang w:val="en-IE" w:eastAsia="en-GB"/>
        </w:rPr>
        <w:t>Temperton</w:t>
      </w:r>
      <w:proofErr w:type="spellEnd"/>
      <w:r w:rsidRPr="00137BDB">
        <w:rPr>
          <w:smallCaps/>
          <w:lang w:val="en-IE" w:eastAsia="en-GB"/>
        </w:rPr>
        <w:t xml:space="preserve"> N</w:t>
      </w:r>
      <w:r w:rsidR="00897B85" w:rsidRPr="00137BDB">
        <w:rPr>
          <w:smallCaps/>
          <w:lang w:val="en-IE" w:eastAsia="en-GB"/>
        </w:rPr>
        <w:t>.</w:t>
      </w:r>
      <w:r w:rsidRPr="00137BDB">
        <w:rPr>
          <w:smallCaps/>
          <w:lang w:val="en-IE" w:eastAsia="en-GB"/>
        </w:rPr>
        <w:t xml:space="preserve">J. (2014). </w:t>
      </w:r>
      <w:r w:rsidRPr="00137BDB">
        <w:rPr>
          <w:lang w:val="en-IE" w:eastAsia="en-GB"/>
        </w:rPr>
        <w:t>Multiplex evaluation of influenza</w:t>
      </w:r>
      <w:r w:rsidR="0061761C" w:rsidRPr="00137BDB">
        <w:rPr>
          <w:lang w:val="en-IE" w:eastAsia="en-GB"/>
        </w:rPr>
        <w:t xml:space="preserve"> </w:t>
      </w:r>
      <w:r w:rsidRPr="00137BDB">
        <w:rPr>
          <w:lang w:val="en-IE" w:eastAsia="en-GB"/>
        </w:rPr>
        <w:t xml:space="preserve">neutralizing antibodies with potential applicability to in-field serological studies. </w:t>
      </w:r>
      <w:r w:rsidRPr="00680AD2">
        <w:rPr>
          <w:i/>
          <w:iCs/>
          <w:lang w:val="es-SV" w:eastAsia="en-GB"/>
        </w:rPr>
        <w:t>J</w:t>
      </w:r>
      <w:r w:rsidR="00897B85" w:rsidRPr="00680AD2">
        <w:rPr>
          <w:i/>
          <w:iCs/>
          <w:lang w:val="es-SV" w:eastAsia="en-GB"/>
        </w:rPr>
        <w:t>.</w:t>
      </w:r>
      <w:r w:rsidRPr="00680AD2">
        <w:rPr>
          <w:i/>
          <w:iCs/>
          <w:lang w:val="es-SV" w:eastAsia="en-GB"/>
        </w:rPr>
        <w:t xml:space="preserve"> </w:t>
      </w:r>
      <w:proofErr w:type="spellStart"/>
      <w:r w:rsidRPr="00680AD2">
        <w:rPr>
          <w:i/>
          <w:iCs/>
          <w:lang w:val="es-SV" w:eastAsia="en-GB"/>
        </w:rPr>
        <w:t>Immunol</w:t>
      </w:r>
      <w:proofErr w:type="spellEnd"/>
      <w:r w:rsidR="00897B85" w:rsidRPr="00680AD2">
        <w:rPr>
          <w:i/>
          <w:iCs/>
          <w:lang w:val="es-SV" w:eastAsia="en-GB"/>
        </w:rPr>
        <w:t>.</w:t>
      </w:r>
      <w:r w:rsidRPr="00680AD2">
        <w:rPr>
          <w:i/>
          <w:iCs/>
          <w:lang w:val="es-SV" w:eastAsia="en-GB"/>
        </w:rPr>
        <w:t xml:space="preserve"> Res.</w:t>
      </w:r>
      <w:r w:rsidR="00897B85" w:rsidRPr="00680AD2">
        <w:rPr>
          <w:i/>
          <w:iCs/>
          <w:lang w:val="es-SV" w:eastAsia="en-GB"/>
        </w:rPr>
        <w:t>,</w:t>
      </w:r>
      <w:r w:rsidR="0061761C" w:rsidRPr="00680AD2">
        <w:rPr>
          <w:i/>
          <w:iCs/>
          <w:lang w:val="es-SV" w:eastAsia="en-GB"/>
        </w:rPr>
        <w:t xml:space="preserve"> </w:t>
      </w:r>
      <w:r w:rsidR="00897B85" w:rsidRPr="00680AD2">
        <w:rPr>
          <w:b/>
          <w:iCs/>
          <w:lang w:val="es-SV" w:eastAsia="en-GB"/>
        </w:rPr>
        <w:t>2014</w:t>
      </w:r>
      <w:r w:rsidR="00897B85" w:rsidRPr="00680AD2">
        <w:rPr>
          <w:i/>
          <w:iCs/>
          <w:lang w:val="es-SV" w:eastAsia="en-GB"/>
        </w:rPr>
        <w:t xml:space="preserve">, </w:t>
      </w:r>
      <w:r w:rsidRPr="00680AD2">
        <w:rPr>
          <w:lang w:val="es-SV" w:eastAsia="en-GB"/>
        </w:rPr>
        <w:t>457932. doi:10.1155/2014/457932.</w:t>
      </w:r>
    </w:p>
    <w:p w14:paraId="72AE0508" w14:textId="77777777" w:rsidR="000B1762" w:rsidRPr="00137BDB" w:rsidRDefault="000B1762" w:rsidP="00FD3BC5">
      <w:pPr>
        <w:pStyle w:val="Ref"/>
        <w:rPr>
          <w:lang w:val="en-IE" w:eastAsia="en-GB"/>
        </w:rPr>
      </w:pPr>
      <w:r w:rsidRPr="00680AD2">
        <w:rPr>
          <w:smallCaps/>
          <w:lang w:val="es-SV" w:eastAsia="en-GB"/>
        </w:rPr>
        <w:t>Molina Caballero J.M., Anguiano A., Ferrer O., Serrano E. &amp; Uceda A.</w:t>
      </w:r>
      <w:r w:rsidRPr="00680AD2">
        <w:rPr>
          <w:lang w:val="es-SV" w:eastAsia="en-GB"/>
        </w:rPr>
        <w:t xml:space="preserve"> (1993). </w:t>
      </w:r>
      <w:r w:rsidRPr="00137BDB">
        <w:rPr>
          <w:lang w:val="en-IE" w:eastAsia="en-GB"/>
        </w:rPr>
        <w:t xml:space="preserve">Use of an enzyme-linked immunosorbent assay for serodiagnosis of clinical paratuberculosis in goats. Study by western blotting of false-positive reactions. </w:t>
      </w:r>
      <w:r w:rsidRPr="00137BDB">
        <w:rPr>
          <w:i/>
          <w:iCs/>
          <w:lang w:val="en-IE" w:eastAsia="en-GB"/>
        </w:rPr>
        <w:t xml:space="preserve">Rev. sci. tech. Off. int. </w:t>
      </w:r>
      <w:proofErr w:type="spellStart"/>
      <w:r w:rsidRPr="00137BDB">
        <w:rPr>
          <w:i/>
          <w:iCs/>
          <w:lang w:val="en-IE" w:eastAsia="en-GB"/>
        </w:rPr>
        <w:t>Epiz</w:t>
      </w:r>
      <w:proofErr w:type="spellEnd"/>
      <w:r w:rsidRPr="00137BDB">
        <w:rPr>
          <w:i/>
          <w:iCs/>
          <w:lang w:val="en-IE" w:eastAsia="en-GB"/>
        </w:rPr>
        <w:t xml:space="preserve">., </w:t>
      </w:r>
      <w:r w:rsidRPr="00137BDB">
        <w:rPr>
          <w:b/>
          <w:bCs/>
          <w:lang w:val="en-IE" w:eastAsia="en-GB"/>
        </w:rPr>
        <w:t>12</w:t>
      </w:r>
      <w:r w:rsidRPr="00137BDB">
        <w:rPr>
          <w:lang w:val="en-IE" w:eastAsia="en-GB"/>
        </w:rPr>
        <w:t>, 629–638.</w:t>
      </w:r>
    </w:p>
    <w:p w14:paraId="3AA56EFC" w14:textId="22BB5513" w:rsidR="00383938" w:rsidRDefault="00630EF6" w:rsidP="00FD3BC5">
      <w:pPr>
        <w:pStyle w:val="Ref"/>
        <w:rPr>
          <w:lang w:val="en-IE"/>
        </w:rPr>
      </w:pPr>
      <w:r w:rsidRPr="00630EF6">
        <w:rPr>
          <w:smallCaps/>
          <w:lang w:val="en-IE"/>
        </w:rPr>
        <w:t xml:space="preserve">Nielsen K., Gall D., Jolley M., Leishman G., </w:t>
      </w:r>
      <w:proofErr w:type="spellStart"/>
      <w:r w:rsidRPr="00630EF6">
        <w:rPr>
          <w:smallCaps/>
          <w:lang w:val="en-IE"/>
        </w:rPr>
        <w:t>Balsevicius</w:t>
      </w:r>
      <w:proofErr w:type="spellEnd"/>
      <w:r w:rsidRPr="00630EF6">
        <w:rPr>
          <w:smallCaps/>
          <w:lang w:val="en-IE"/>
        </w:rPr>
        <w:t xml:space="preserve"> S., Smith P., Nicoletti P. &amp; Thomas F.</w:t>
      </w:r>
      <w:r w:rsidR="00292E92" w:rsidRPr="00137BDB">
        <w:rPr>
          <w:lang w:val="en-IE"/>
        </w:rPr>
        <w:t xml:space="preserve"> (</w:t>
      </w:r>
      <w:r w:rsidR="00EC67CE" w:rsidRPr="00137BDB">
        <w:rPr>
          <w:lang w:val="en-IE"/>
        </w:rPr>
        <w:t>1996</w:t>
      </w:r>
      <w:r w:rsidR="00292E92" w:rsidRPr="00137BDB">
        <w:rPr>
          <w:lang w:val="en-IE"/>
        </w:rPr>
        <w:t>)</w:t>
      </w:r>
      <w:r w:rsidR="00EC67CE" w:rsidRPr="00137BDB">
        <w:rPr>
          <w:lang w:val="en-IE"/>
        </w:rPr>
        <w:t xml:space="preserve">. A homogeneous Fluorescence polarization assay for detection of antibody to </w:t>
      </w:r>
      <w:r w:rsidR="00EC67CE" w:rsidRPr="00137BDB">
        <w:rPr>
          <w:i/>
          <w:lang w:val="en-IE"/>
        </w:rPr>
        <w:t>Brucella abortus</w:t>
      </w:r>
      <w:r w:rsidR="00EC67CE" w:rsidRPr="00137BDB">
        <w:rPr>
          <w:lang w:val="en-IE"/>
        </w:rPr>
        <w:t xml:space="preserve">. </w:t>
      </w:r>
      <w:r w:rsidR="00EC67CE" w:rsidRPr="00137BDB">
        <w:rPr>
          <w:i/>
          <w:lang w:val="en-IE"/>
        </w:rPr>
        <w:t>J. Immunol. Meth</w:t>
      </w:r>
      <w:r w:rsidR="0041512F" w:rsidRPr="00137BDB">
        <w:rPr>
          <w:i/>
          <w:lang w:val="en-IE"/>
        </w:rPr>
        <w:t>ods,</w:t>
      </w:r>
      <w:r w:rsidR="00EC67CE" w:rsidRPr="00137BDB">
        <w:rPr>
          <w:i/>
          <w:lang w:val="en-IE"/>
        </w:rPr>
        <w:t xml:space="preserve"> </w:t>
      </w:r>
      <w:r w:rsidR="00EC67CE" w:rsidRPr="00137BDB">
        <w:rPr>
          <w:b/>
          <w:lang w:val="en-IE"/>
        </w:rPr>
        <w:t>195</w:t>
      </w:r>
      <w:r w:rsidR="00EC67CE" w:rsidRPr="00D73B87">
        <w:rPr>
          <w:lang w:val="en-IE"/>
        </w:rPr>
        <w:t>,</w:t>
      </w:r>
      <w:r w:rsidR="00EC67CE" w:rsidRPr="00137BDB">
        <w:rPr>
          <w:lang w:val="en-IE"/>
        </w:rPr>
        <w:t xml:space="preserve"> 161</w:t>
      </w:r>
      <w:r w:rsidR="004B31D0">
        <w:rPr>
          <w:lang w:val="en-IE"/>
        </w:rPr>
        <w:t>–</w:t>
      </w:r>
      <w:r w:rsidR="00EC67CE" w:rsidRPr="00137BDB">
        <w:rPr>
          <w:lang w:val="en-IE"/>
        </w:rPr>
        <w:t>168.</w:t>
      </w:r>
    </w:p>
    <w:p w14:paraId="07BB8296" w14:textId="33D68C81" w:rsidR="00272B8D" w:rsidRPr="005E18D0" w:rsidRDefault="005E18D0" w:rsidP="005E18D0">
      <w:pPr>
        <w:pStyle w:val="Ref"/>
        <w:rPr>
          <w:u w:val="double"/>
        </w:rPr>
      </w:pPr>
      <w:proofErr w:type="spellStart"/>
      <w:r w:rsidRPr="00CA5AB0">
        <w:rPr>
          <w:smallCaps/>
          <w:highlight w:val="yellow"/>
          <w:u w:val="double"/>
          <w:lang w:val="en-IE"/>
          <w:rPrChange w:id="184" w:author="Sandor Belak" w:date="2020-03-11T17:56:00Z">
            <w:rPr>
              <w:smallCaps/>
              <w:highlight w:val="yellow"/>
              <w:u w:val="double"/>
            </w:rPr>
          </w:rPrChange>
        </w:rPr>
        <w:t>Oberacker</w:t>
      </w:r>
      <w:proofErr w:type="spellEnd"/>
      <w:r w:rsidRPr="00CA5AB0">
        <w:rPr>
          <w:smallCaps/>
          <w:highlight w:val="yellow"/>
          <w:u w:val="double"/>
          <w:lang w:val="en-IE"/>
          <w:rPrChange w:id="185" w:author="Sandor Belak" w:date="2020-03-11T17:56:00Z">
            <w:rPr>
              <w:smallCaps/>
              <w:highlight w:val="yellow"/>
              <w:u w:val="double"/>
            </w:rPr>
          </w:rPrChange>
        </w:rPr>
        <w:t xml:space="preserve"> P., </w:t>
      </w:r>
      <w:proofErr w:type="spellStart"/>
      <w:r w:rsidRPr="00CA5AB0">
        <w:rPr>
          <w:smallCaps/>
          <w:highlight w:val="yellow"/>
          <w:u w:val="double"/>
          <w:lang w:val="en-IE"/>
          <w:rPrChange w:id="186" w:author="Sandor Belak" w:date="2020-03-11T17:56:00Z">
            <w:rPr>
              <w:smallCaps/>
              <w:highlight w:val="yellow"/>
              <w:u w:val="double"/>
            </w:rPr>
          </w:rPrChange>
        </w:rPr>
        <w:t>StepperP</w:t>
      </w:r>
      <w:proofErr w:type="spellEnd"/>
      <w:r w:rsidRPr="00CA5AB0">
        <w:rPr>
          <w:smallCaps/>
          <w:highlight w:val="yellow"/>
          <w:u w:val="double"/>
          <w:lang w:val="en-IE"/>
          <w:rPrChange w:id="187" w:author="Sandor Belak" w:date="2020-03-11T17:56:00Z">
            <w:rPr>
              <w:smallCaps/>
              <w:highlight w:val="yellow"/>
              <w:u w:val="double"/>
            </w:rPr>
          </w:rPrChange>
        </w:rPr>
        <w:t xml:space="preserve">., Bond D.M., </w:t>
      </w:r>
      <w:proofErr w:type="spellStart"/>
      <w:r w:rsidRPr="00CA5AB0">
        <w:rPr>
          <w:smallCaps/>
          <w:highlight w:val="yellow"/>
          <w:u w:val="double"/>
          <w:lang w:val="en-IE"/>
          <w:rPrChange w:id="188" w:author="Sandor Belak" w:date="2020-03-11T17:56:00Z">
            <w:rPr>
              <w:smallCaps/>
              <w:highlight w:val="yellow"/>
              <w:u w:val="double"/>
            </w:rPr>
          </w:rPrChange>
        </w:rPr>
        <w:t>Höhn</w:t>
      </w:r>
      <w:proofErr w:type="spellEnd"/>
      <w:r w:rsidRPr="00CA5AB0">
        <w:rPr>
          <w:smallCaps/>
          <w:highlight w:val="yellow"/>
          <w:u w:val="double"/>
          <w:lang w:val="en-IE"/>
          <w:rPrChange w:id="189" w:author="Sandor Belak" w:date="2020-03-11T17:56:00Z">
            <w:rPr>
              <w:smallCaps/>
              <w:highlight w:val="yellow"/>
              <w:u w:val="double"/>
            </w:rPr>
          </w:rPrChange>
        </w:rPr>
        <w:t xml:space="preserve"> S., </w:t>
      </w:r>
      <w:proofErr w:type="spellStart"/>
      <w:r w:rsidRPr="00CA5AB0">
        <w:rPr>
          <w:smallCaps/>
          <w:highlight w:val="yellow"/>
          <w:u w:val="double"/>
          <w:lang w:val="en-IE"/>
          <w:rPrChange w:id="190" w:author="Sandor Belak" w:date="2020-03-11T17:56:00Z">
            <w:rPr>
              <w:smallCaps/>
              <w:highlight w:val="yellow"/>
              <w:u w:val="double"/>
            </w:rPr>
          </w:rPrChange>
        </w:rPr>
        <w:t>Focken</w:t>
      </w:r>
      <w:proofErr w:type="spellEnd"/>
      <w:r w:rsidRPr="00CA5AB0">
        <w:rPr>
          <w:smallCaps/>
          <w:highlight w:val="yellow"/>
          <w:u w:val="double"/>
          <w:lang w:val="en-IE"/>
          <w:rPrChange w:id="191" w:author="Sandor Belak" w:date="2020-03-11T17:56:00Z">
            <w:rPr>
              <w:smallCaps/>
              <w:highlight w:val="yellow"/>
              <w:u w:val="double"/>
            </w:rPr>
          </w:rPrChange>
        </w:rPr>
        <w:t xml:space="preserve"> J., Meyer V., </w:t>
      </w:r>
      <w:proofErr w:type="spellStart"/>
      <w:r w:rsidRPr="00CA5AB0">
        <w:rPr>
          <w:smallCaps/>
          <w:highlight w:val="yellow"/>
          <w:u w:val="double"/>
          <w:lang w:val="en-IE"/>
          <w:rPrChange w:id="192" w:author="Sandor Belak" w:date="2020-03-11T17:56:00Z">
            <w:rPr>
              <w:smallCaps/>
              <w:highlight w:val="yellow"/>
              <w:u w:val="double"/>
            </w:rPr>
          </w:rPrChange>
        </w:rPr>
        <w:t>Schelle</w:t>
      </w:r>
      <w:proofErr w:type="spellEnd"/>
      <w:r w:rsidRPr="00CA5AB0">
        <w:rPr>
          <w:smallCaps/>
          <w:highlight w:val="yellow"/>
          <w:u w:val="double"/>
          <w:lang w:val="en-IE"/>
          <w:rPrChange w:id="193" w:author="Sandor Belak" w:date="2020-03-11T17:56:00Z">
            <w:rPr>
              <w:smallCaps/>
              <w:highlight w:val="yellow"/>
              <w:u w:val="double"/>
            </w:rPr>
          </w:rPrChange>
        </w:rPr>
        <w:t xml:space="preserve"> L., Sugrue V.J., </w:t>
      </w:r>
      <w:proofErr w:type="spellStart"/>
      <w:r w:rsidRPr="00CA5AB0">
        <w:rPr>
          <w:smallCaps/>
          <w:highlight w:val="yellow"/>
          <w:u w:val="double"/>
          <w:lang w:val="en-IE"/>
          <w:rPrChange w:id="194" w:author="Sandor Belak" w:date="2020-03-11T17:56:00Z">
            <w:rPr>
              <w:smallCaps/>
              <w:highlight w:val="yellow"/>
              <w:u w:val="double"/>
            </w:rPr>
          </w:rPrChange>
        </w:rPr>
        <w:t>Jeunen</w:t>
      </w:r>
      <w:proofErr w:type="spellEnd"/>
      <w:r w:rsidRPr="00CA5AB0">
        <w:rPr>
          <w:smallCaps/>
          <w:highlight w:val="yellow"/>
          <w:u w:val="double"/>
          <w:lang w:val="en-IE"/>
          <w:rPrChange w:id="195" w:author="Sandor Belak" w:date="2020-03-11T17:56:00Z">
            <w:rPr>
              <w:smallCaps/>
              <w:highlight w:val="yellow"/>
              <w:u w:val="double"/>
            </w:rPr>
          </w:rPrChange>
        </w:rPr>
        <w:t xml:space="preserve"> G.-J., Moser T., </w:t>
      </w:r>
      <w:proofErr w:type="spellStart"/>
      <w:r w:rsidRPr="00CA5AB0">
        <w:rPr>
          <w:smallCaps/>
          <w:highlight w:val="yellow"/>
          <w:u w:val="double"/>
          <w:lang w:val="en-IE"/>
          <w:rPrChange w:id="196" w:author="Sandor Belak" w:date="2020-03-11T17:56:00Z">
            <w:rPr>
              <w:smallCaps/>
              <w:highlight w:val="yellow"/>
              <w:u w:val="double"/>
            </w:rPr>
          </w:rPrChange>
        </w:rPr>
        <w:t>Hore</w:t>
      </w:r>
      <w:proofErr w:type="spellEnd"/>
      <w:r w:rsidRPr="00CA5AB0">
        <w:rPr>
          <w:smallCaps/>
          <w:highlight w:val="yellow"/>
          <w:u w:val="double"/>
          <w:lang w:val="en-IE"/>
          <w:rPrChange w:id="197" w:author="Sandor Belak" w:date="2020-03-11T17:56:00Z">
            <w:rPr>
              <w:smallCaps/>
              <w:highlight w:val="yellow"/>
              <w:u w:val="double"/>
            </w:rPr>
          </w:rPrChange>
        </w:rPr>
        <w:t xml:space="preserve"> S.R., </w:t>
      </w:r>
      <w:proofErr w:type="spellStart"/>
      <w:r w:rsidRPr="00CA5AB0">
        <w:rPr>
          <w:smallCaps/>
          <w:highlight w:val="yellow"/>
          <w:u w:val="double"/>
          <w:lang w:val="en-IE"/>
          <w:rPrChange w:id="198" w:author="Sandor Belak" w:date="2020-03-11T17:56:00Z">
            <w:rPr>
              <w:smallCaps/>
              <w:highlight w:val="yellow"/>
              <w:u w:val="double"/>
            </w:rPr>
          </w:rPrChange>
        </w:rPr>
        <w:t>Meyenn</w:t>
      </w:r>
      <w:proofErr w:type="spellEnd"/>
      <w:r w:rsidRPr="00CA5AB0">
        <w:rPr>
          <w:smallCaps/>
          <w:highlight w:val="yellow"/>
          <w:u w:val="double"/>
          <w:lang w:val="en-IE"/>
          <w:rPrChange w:id="199" w:author="Sandor Belak" w:date="2020-03-11T17:56:00Z">
            <w:rPr>
              <w:smallCaps/>
              <w:highlight w:val="yellow"/>
              <w:u w:val="double"/>
            </w:rPr>
          </w:rPrChange>
        </w:rPr>
        <w:t xml:space="preserve"> F. von, </w:t>
      </w:r>
      <w:proofErr w:type="spellStart"/>
      <w:r w:rsidRPr="00CA5AB0">
        <w:rPr>
          <w:smallCaps/>
          <w:highlight w:val="yellow"/>
          <w:u w:val="double"/>
          <w:lang w:val="en-IE"/>
          <w:rPrChange w:id="200" w:author="Sandor Belak" w:date="2020-03-11T17:56:00Z">
            <w:rPr>
              <w:smallCaps/>
              <w:highlight w:val="yellow"/>
              <w:u w:val="double"/>
            </w:rPr>
          </w:rPrChange>
        </w:rPr>
        <w:t>Hipp</w:t>
      </w:r>
      <w:proofErr w:type="spellEnd"/>
      <w:r w:rsidRPr="00CA5AB0">
        <w:rPr>
          <w:smallCaps/>
          <w:highlight w:val="yellow"/>
          <w:u w:val="double"/>
          <w:lang w:val="en-IE"/>
          <w:rPrChange w:id="201" w:author="Sandor Belak" w:date="2020-03-11T17:56:00Z">
            <w:rPr>
              <w:smallCaps/>
              <w:highlight w:val="yellow"/>
              <w:u w:val="double"/>
            </w:rPr>
          </w:rPrChange>
        </w:rPr>
        <w:t xml:space="preserve"> K., </w:t>
      </w:r>
      <w:proofErr w:type="spellStart"/>
      <w:r w:rsidRPr="00CA5AB0">
        <w:rPr>
          <w:smallCaps/>
          <w:highlight w:val="yellow"/>
          <w:u w:val="double"/>
          <w:lang w:val="en-IE"/>
          <w:rPrChange w:id="202" w:author="Sandor Belak" w:date="2020-03-11T17:56:00Z">
            <w:rPr>
              <w:smallCaps/>
              <w:highlight w:val="yellow"/>
              <w:u w:val="double"/>
            </w:rPr>
          </w:rPrChange>
        </w:rPr>
        <w:t>Hore</w:t>
      </w:r>
      <w:proofErr w:type="spellEnd"/>
      <w:r w:rsidRPr="00CA5AB0">
        <w:rPr>
          <w:smallCaps/>
          <w:highlight w:val="yellow"/>
          <w:u w:val="double"/>
          <w:lang w:val="en-IE"/>
          <w:rPrChange w:id="203" w:author="Sandor Belak" w:date="2020-03-11T17:56:00Z">
            <w:rPr>
              <w:smallCaps/>
              <w:highlight w:val="yellow"/>
              <w:u w:val="double"/>
            </w:rPr>
          </w:rPrChange>
        </w:rPr>
        <w:t xml:space="preserve"> T.A. &amp; </w:t>
      </w:r>
      <w:proofErr w:type="spellStart"/>
      <w:r w:rsidRPr="00CA5AB0">
        <w:rPr>
          <w:smallCaps/>
          <w:highlight w:val="yellow"/>
          <w:u w:val="double"/>
          <w:lang w:val="en-IE"/>
          <w:rPrChange w:id="204" w:author="Sandor Belak" w:date="2020-03-11T17:56:00Z">
            <w:rPr>
              <w:smallCaps/>
              <w:highlight w:val="yellow"/>
              <w:u w:val="double"/>
            </w:rPr>
          </w:rPrChange>
        </w:rPr>
        <w:t>Jurkowski</w:t>
      </w:r>
      <w:proofErr w:type="spellEnd"/>
      <w:r w:rsidRPr="00CA5AB0">
        <w:rPr>
          <w:smallCaps/>
          <w:highlight w:val="yellow"/>
          <w:u w:val="double"/>
          <w:lang w:val="en-IE"/>
          <w:rPrChange w:id="205" w:author="Sandor Belak" w:date="2020-03-11T17:56:00Z">
            <w:rPr>
              <w:smallCaps/>
              <w:highlight w:val="yellow"/>
              <w:u w:val="double"/>
            </w:rPr>
          </w:rPrChange>
        </w:rPr>
        <w:t xml:space="preserve"> T.P.</w:t>
      </w:r>
      <w:r w:rsidR="00272B8D" w:rsidRPr="00CA5AB0">
        <w:rPr>
          <w:rFonts w:eastAsia="SimSun"/>
          <w:highlight w:val="yellow"/>
          <w:u w:val="double"/>
          <w:lang w:val="en-IE"/>
          <w:rPrChange w:id="206" w:author="Sandor Belak" w:date="2020-03-11T17:56:00Z">
            <w:rPr>
              <w:rFonts w:eastAsia="SimSun"/>
              <w:highlight w:val="yellow"/>
              <w:u w:val="double"/>
            </w:rPr>
          </w:rPrChange>
        </w:rPr>
        <w:t xml:space="preserve"> (2019)</w:t>
      </w:r>
      <w:r w:rsidRPr="00CA5AB0">
        <w:rPr>
          <w:rFonts w:eastAsia="SimSun"/>
          <w:highlight w:val="yellow"/>
          <w:u w:val="double"/>
          <w:lang w:val="en-IE"/>
          <w:rPrChange w:id="207" w:author="Sandor Belak" w:date="2020-03-11T17:56:00Z">
            <w:rPr>
              <w:rFonts w:eastAsia="SimSun"/>
              <w:highlight w:val="yellow"/>
              <w:u w:val="double"/>
            </w:rPr>
          </w:rPrChange>
        </w:rPr>
        <w:t>.</w:t>
      </w:r>
      <w:r w:rsidR="00272B8D" w:rsidRPr="00CA5AB0">
        <w:rPr>
          <w:rFonts w:eastAsia="SimSun"/>
          <w:highlight w:val="yellow"/>
          <w:u w:val="double"/>
          <w:lang w:val="en-IE"/>
          <w:rPrChange w:id="208" w:author="Sandor Belak" w:date="2020-03-11T17:56:00Z">
            <w:rPr>
              <w:rFonts w:eastAsia="SimSun"/>
              <w:highlight w:val="yellow"/>
              <w:u w:val="double"/>
            </w:rPr>
          </w:rPrChange>
        </w:rPr>
        <w:t xml:space="preserve"> </w:t>
      </w:r>
      <w:r w:rsidR="00272B8D" w:rsidRPr="00CA5AB0">
        <w:rPr>
          <w:rFonts w:eastAsia="SimSun"/>
          <w:highlight w:val="yellow"/>
          <w:u w:val="double"/>
          <w:lang w:val="en-US"/>
          <w:rPrChange w:id="209" w:author="Sandor Belak" w:date="2020-03-11T17:56:00Z">
            <w:rPr>
              <w:rFonts w:eastAsia="SimSun"/>
              <w:highlight w:val="yellow"/>
              <w:u w:val="double"/>
            </w:rPr>
          </w:rPrChange>
        </w:rPr>
        <w:t xml:space="preserve">Bio-On-Magnetic-Beads (BOMB): Open platform for high-throughput nucleic acid extraction and manipulation. </w:t>
      </w:r>
      <w:r w:rsidR="00272B8D" w:rsidRPr="005E18D0">
        <w:rPr>
          <w:rFonts w:eastAsia="SimSun"/>
          <w:i/>
          <w:iCs/>
          <w:highlight w:val="yellow"/>
          <w:u w:val="double"/>
        </w:rPr>
        <w:t>PLoS Biol</w:t>
      </w:r>
      <w:r>
        <w:rPr>
          <w:rFonts w:eastAsia="SimSun"/>
          <w:i/>
          <w:iCs/>
          <w:highlight w:val="yellow"/>
          <w:u w:val="double"/>
        </w:rPr>
        <w:t>.,</w:t>
      </w:r>
      <w:r w:rsidR="00272B8D" w:rsidRPr="005E18D0">
        <w:rPr>
          <w:rFonts w:eastAsia="SimSun"/>
          <w:highlight w:val="yellow"/>
          <w:u w:val="double"/>
        </w:rPr>
        <w:t xml:space="preserve"> </w:t>
      </w:r>
      <w:r w:rsidR="00272B8D" w:rsidRPr="005E18D0">
        <w:rPr>
          <w:rFonts w:eastAsia="SimSun"/>
          <w:b/>
          <w:bCs/>
          <w:highlight w:val="yellow"/>
          <w:u w:val="double"/>
        </w:rPr>
        <w:t>17</w:t>
      </w:r>
      <w:r w:rsidR="00272B8D" w:rsidRPr="005E18D0">
        <w:rPr>
          <w:rFonts w:eastAsia="SimSun"/>
          <w:highlight w:val="yellow"/>
          <w:u w:val="double"/>
        </w:rPr>
        <w:t xml:space="preserve">(1): e3000107. </w:t>
      </w:r>
      <w:r w:rsidR="003F397B">
        <w:fldChar w:fldCharType="begin"/>
      </w:r>
      <w:r w:rsidR="003F397B">
        <w:instrText xml:space="preserve"> HYPERLINK "https://doi.org/10.1371/journal.pbio.3000107" </w:instrText>
      </w:r>
      <w:r w:rsidR="003F397B">
        <w:fldChar w:fldCharType="separate"/>
      </w:r>
      <w:r w:rsidR="00272B8D" w:rsidRPr="005E18D0">
        <w:rPr>
          <w:rStyle w:val="Hyperlink"/>
          <w:rFonts w:eastAsia="SimSun"/>
          <w:color w:val="auto"/>
          <w:highlight w:val="yellow"/>
          <w:u w:val="double"/>
        </w:rPr>
        <w:t>https://doi.org/10.1371/journal.pbio.3000107</w:t>
      </w:r>
      <w:r w:rsidR="003F397B">
        <w:rPr>
          <w:rStyle w:val="Hyperlink"/>
          <w:rFonts w:eastAsia="SimSun"/>
          <w:color w:val="auto"/>
          <w:highlight w:val="yellow"/>
          <w:u w:val="double"/>
        </w:rPr>
        <w:fldChar w:fldCharType="end"/>
      </w:r>
    </w:p>
    <w:p w14:paraId="47CE528F" w14:textId="504478E7" w:rsidR="00CC5C3A" w:rsidRPr="00FB628D" w:rsidRDefault="00CC5C3A" w:rsidP="00FD3BC5">
      <w:pPr>
        <w:pStyle w:val="Ref"/>
        <w:rPr>
          <w:lang w:val="fr-FR"/>
        </w:rPr>
      </w:pPr>
      <w:r w:rsidRPr="00CA5AB0">
        <w:rPr>
          <w:smallCaps/>
          <w:color w:val="000000" w:themeColor="text1"/>
          <w:lang w:eastAsia="en-GB"/>
          <w:rPrChange w:id="210" w:author="Sandor Belak" w:date="2020-03-11T17:56:00Z">
            <w:rPr>
              <w:smallCaps/>
              <w:color w:val="000000" w:themeColor="text1"/>
              <w:lang w:val="en-IE" w:eastAsia="en-GB"/>
            </w:rPr>
          </w:rPrChange>
        </w:rPr>
        <w:t>Ojha</w:t>
      </w:r>
      <w:r w:rsidR="006C2C33" w:rsidRPr="00CA5AB0">
        <w:rPr>
          <w:smallCaps/>
          <w:color w:val="000000" w:themeColor="text1"/>
          <w:lang w:eastAsia="en-GB"/>
          <w:rPrChange w:id="211" w:author="Sandor Belak" w:date="2020-03-11T17:56:00Z">
            <w:rPr>
              <w:smallCaps/>
              <w:color w:val="000000" w:themeColor="text1"/>
              <w:lang w:val="en-IE" w:eastAsia="en-GB"/>
            </w:rPr>
          </w:rPrChange>
        </w:rPr>
        <w:t xml:space="preserve"> S. &amp; Kostrzynska</w:t>
      </w:r>
      <w:r w:rsidRPr="00CA5AB0">
        <w:rPr>
          <w:smallCaps/>
          <w:color w:val="000000" w:themeColor="text1"/>
          <w:lang w:eastAsia="en-GB"/>
          <w:rPrChange w:id="212" w:author="Sandor Belak" w:date="2020-03-11T17:56:00Z">
            <w:rPr>
              <w:smallCaps/>
              <w:color w:val="000000" w:themeColor="text1"/>
              <w:lang w:val="en-IE" w:eastAsia="en-GB"/>
            </w:rPr>
          </w:rPrChange>
        </w:rPr>
        <w:t xml:space="preserve"> M.</w:t>
      </w:r>
      <w:r w:rsidRPr="00CA5AB0">
        <w:rPr>
          <w:rPrChange w:id="213" w:author="Sandor Belak" w:date="2020-03-11T17:56:00Z">
            <w:rPr>
              <w:lang w:val="en-IE"/>
            </w:rPr>
          </w:rPrChange>
        </w:rPr>
        <w:t xml:space="preserve"> (2008). </w:t>
      </w:r>
      <w:r w:rsidRPr="00137BDB">
        <w:rPr>
          <w:lang w:val="en-IE"/>
        </w:rPr>
        <w:t xml:space="preserve">Examination of animal and zoonotic pathogens using microarrays. </w:t>
      </w:r>
      <w:proofErr w:type="spellStart"/>
      <w:r w:rsidRPr="00FB628D">
        <w:rPr>
          <w:i/>
          <w:iCs/>
          <w:lang w:val="fr-FR"/>
        </w:rPr>
        <w:t>Vet</w:t>
      </w:r>
      <w:proofErr w:type="spellEnd"/>
      <w:r w:rsidR="006C2C33" w:rsidRPr="00FB628D">
        <w:rPr>
          <w:i/>
          <w:iCs/>
          <w:lang w:val="fr-FR"/>
        </w:rPr>
        <w:t>.</w:t>
      </w:r>
      <w:r w:rsidRPr="00FB628D">
        <w:rPr>
          <w:i/>
          <w:iCs/>
          <w:lang w:val="fr-FR"/>
        </w:rPr>
        <w:t xml:space="preserve"> Res</w:t>
      </w:r>
      <w:r w:rsidR="006C2C33" w:rsidRPr="00FB628D">
        <w:rPr>
          <w:i/>
          <w:iCs/>
          <w:lang w:val="fr-FR"/>
        </w:rPr>
        <w:t>.</w:t>
      </w:r>
      <w:r w:rsidRPr="00FB628D">
        <w:rPr>
          <w:lang w:val="fr-FR"/>
        </w:rPr>
        <w:t xml:space="preserve">, </w:t>
      </w:r>
      <w:r w:rsidRPr="00FB628D">
        <w:rPr>
          <w:b/>
          <w:lang w:val="fr-FR"/>
        </w:rPr>
        <w:t>39</w:t>
      </w:r>
      <w:r w:rsidRPr="00FB628D">
        <w:rPr>
          <w:lang w:val="fr-FR"/>
        </w:rPr>
        <w:t xml:space="preserve">, </w:t>
      </w:r>
      <w:r w:rsidR="00FC4B83" w:rsidRPr="00FB628D">
        <w:rPr>
          <w:lang w:val="fr-FR"/>
        </w:rPr>
        <w:t>4</w:t>
      </w:r>
      <w:r w:rsidRPr="00FB628D">
        <w:rPr>
          <w:lang w:val="fr-FR"/>
        </w:rPr>
        <w:t>.</w:t>
      </w:r>
    </w:p>
    <w:p w14:paraId="3379A176" w14:textId="4FE3ABA9" w:rsidR="0063116C" w:rsidRPr="00137BDB" w:rsidRDefault="00BB2494" w:rsidP="00FD3BC5">
      <w:pPr>
        <w:pStyle w:val="Ref"/>
        <w:rPr>
          <w:color w:val="000000"/>
          <w:lang w:val="en-IE"/>
        </w:rPr>
      </w:pPr>
      <w:proofErr w:type="spellStart"/>
      <w:r w:rsidRPr="00FB628D">
        <w:rPr>
          <w:smallCaps/>
          <w:lang w:val="fr-FR"/>
        </w:rPr>
        <w:t>Patramool</w:t>
      </w:r>
      <w:proofErr w:type="spellEnd"/>
      <w:r w:rsidRPr="00FB628D">
        <w:rPr>
          <w:smallCaps/>
          <w:lang w:val="fr-FR"/>
        </w:rPr>
        <w:t xml:space="preserve"> S., </w:t>
      </w:r>
      <w:proofErr w:type="spellStart"/>
      <w:r w:rsidRPr="00FB628D">
        <w:rPr>
          <w:smallCaps/>
          <w:lang w:val="fr-FR"/>
        </w:rPr>
        <w:t>Choumet</w:t>
      </w:r>
      <w:proofErr w:type="spellEnd"/>
      <w:r w:rsidRPr="00FB628D">
        <w:rPr>
          <w:smallCaps/>
          <w:lang w:val="fr-FR"/>
        </w:rPr>
        <w:t xml:space="preserve"> V., </w:t>
      </w:r>
      <w:proofErr w:type="spellStart"/>
      <w:r w:rsidRPr="00FB628D">
        <w:rPr>
          <w:smallCaps/>
          <w:lang w:val="fr-FR"/>
        </w:rPr>
        <w:t>Surasombatpattana</w:t>
      </w:r>
      <w:proofErr w:type="spellEnd"/>
      <w:r w:rsidRPr="00FB628D">
        <w:rPr>
          <w:smallCaps/>
          <w:lang w:val="fr-FR"/>
        </w:rPr>
        <w:t xml:space="preserve"> P., Sabatier L., Thomas F., </w:t>
      </w:r>
      <w:proofErr w:type="spellStart"/>
      <w:r w:rsidRPr="00FB628D">
        <w:rPr>
          <w:smallCaps/>
          <w:lang w:val="fr-FR"/>
        </w:rPr>
        <w:t>Thongrungkiat</w:t>
      </w:r>
      <w:proofErr w:type="spellEnd"/>
      <w:r w:rsidRPr="00FB628D">
        <w:rPr>
          <w:smallCaps/>
          <w:lang w:val="fr-FR"/>
        </w:rPr>
        <w:t xml:space="preserve"> S., </w:t>
      </w:r>
      <w:proofErr w:type="spellStart"/>
      <w:r w:rsidRPr="00FB628D">
        <w:rPr>
          <w:smallCaps/>
          <w:lang w:val="fr-FR"/>
        </w:rPr>
        <w:t>Rabilloud</w:t>
      </w:r>
      <w:proofErr w:type="spellEnd"/>
      <w:r w:rsidRPr="00FB628D">
        <w:rPr>
          <w:smallCaps/>
          <w:lang w:val="fr-FR"/>
        </w:rPr>
        <w:t xml:space="preserve"> T., Boulanger N., Biron D.G. &amp; </w:t>
      </w:r>
      <w:proofErr w:type="spellStart"/>
      <w:r w:rsidRPr="00FB628D">
        <w:rPr>
          <w:smallCaps/>
          <w:lang w:val="fr-FR"/>
        </w:rPr>
        <w:t>Missé</w:t>
      </w:r>
      <w:proofErr w:type="spellEnd"/>
      <w:r w:rsidRPr="00FB628D">
        <w:rPr>
          <w:smallCaps/>
          <w:lang w:val="fr-FR"/>
        </w:rPr>
        <w:t xml:space="preserve"> D</w:t>
      </w:r>
      <w:r w:rsidR="0063116C" w:rsidRPr="00FB628D">
        <w:rPr>
          <w:color w:val="000000"/>
          <w:lang w:val="fr-FR"/>
        </w:rPr>
        <w:t xml:space="preserve">. (2012). </w:t>
      </w:r>
      <w:r w:rsidR="0063116C" w:rsidRPr="00137BDB">
        <w:rPr>
          <w:color w:val="000000"/>
          <w:lang w:val="en-IE"/>
        </w:rPr>
        <w:t xml:space="preserve">Update on the proteomics of major arthropod vectors of human and animal pathogens. </w:t>
      </w:r>
      <w:r w:rsidR="0063116C" w:rsidRPr="00137BDB">
        <w:rPr>
          <w:i/>
          <w:color w:val="000000"/>
          <w:lang w:val="en-IE"/>
        </w:rPr>
        <w:t>Proteomics</w:t>
      </w:r>
      <w:r>
        <w:rPr>
          <w:color w:val="000000"/>
          <w:lang w:val="en-IE"/>
        </w:rPr>
        <w:t>,</w:t>
      </w:r>
      <w:r w:rsidR="0063116C" w:rsidRPr="00137BDB">
        <w:rPr>
          <w:color w:val="000000"/>
          <w:lang w:val="en-IE"/>
        </w:rPr>
        <w:t xml:space="preserve"> </w:t>
      </w:r>
      <w:r w:rsidR="0063116C" w:rsidRPr="00137BDB">
        <w:rPr>
          <w:b/>
          <w:color w:val="000000"/>
          <w:lang w:val="en-IE"/>
        </w:rPr>
        <w:t>12</w:t>
      </w:r>
      <w:r>
        <w:rPr>
          <w:color w:val="000000"/>
          <w:lang w:val="en-IE"/>
        </w:rPr>
        <w:t xml:space="preserve">, </w:t>
      </w:r>
      <w:r w:rsidR="0063116C" w:rsidRPr="00137BDB">
        <w:rPr>
          <w:color w:val="000000"/>
          <w:lang w:val="en-IE"/>
        </w:rPr>
        <w:t>3510</w:t>
      </w:r>
      <w:r>
        <w:rPr>
          <w:color w:val="000000"/>
          <w:lang w:val="en-IE"/>
        </w:rPr>
        <w:t>–35</w:t>
      </w:r>
      <w:r w:rsidR="0063116C" w:rsidRPr="00137BDB">
        <w:rPr>
          <w:color w:val="000000"/>
          <w:lang w:val="en-IE"/>
        </w:rPr>
        <w:t xml:space="preserve">23. </w:t>
      </w:r>
      <w:proofErr w:type="spellStart"/>
      <w:r w:rsidR="0063116C" w:rsidRPr="00137BDB">
        <w:rPr>
          <w:color w:val="000000"/>
          <w:lang w:val="en-IE"/>
        </w:rPr>
        <w:t>doi</w:t>
      </w:r>
      <w:proofErr w:type="spellEnd"/>
      <w:r w:rsidR="0063116C" w:rsidRPr="00137BDB">
        <w:rPr>
          <w:color w:val="000000"/>
          <w:lang w:val="en-IE"/>
        </w:rPr>
        <w:t>: 10.1002/pmic.201200300.</w:t>
      </w:r>
    </w:p>
    <w:p w14:paraId="2903107C" w14:textId="00596E0C" w:rsidR="005C55CB" w:rsidRPr="00CA5AB0" w:rsidRDefault="00BB2494" w:rsidP="00FD3BC5">
      <w:pPr>
        <w:pStyle w:val="Ref"/>
        <w:rPr>
          <w:color w:val="000000"/>
          <w:rPrChange w:id="214" w:author="Sandor Belak" w:date="2020-03-11T17:56:00Z">
            <w:rPr>
              <w:color w:val="000000"/>
              <w:lang w:val="en-IE"/>
            </w:rPr>
          </w:rPrChange>
        </w:rPr>
      </w:pPr>
      <w:proofErr w:type="spellStart"/>
      <w:r w:rsidRPr="00FB628D">
        <w:rPr>
          <w:smallCaps/>
          <w:lang w:val="en-US"/>
        </w:rPr>
        <w:t>Pavšič</w:t>
      </w:r>
      <w:proofErr w:type="spellEnd"/>
      <w:r w:rsidRPr="00FB628D">
        <w:rPr>
          <w:smallCaps/>
          <w:lang w:val="en-US"/>
        </w:rPr>
        <w:t xml:space="preserve"> J., </w:t>
      </w:r>
      <w:proofErr w:type="spellStart"/>
      <w:r w:rsidRPr="00FB628D">
        <w:rPr>
          <w:smallCaps/>
          <w:lang w:val="en-US"/>
        </w:rPr>
        <w:t>Žel</w:t>
      </w:r>
      <w:proofErr w:type="spellEnd"/>
      <w:r w:rsidRPr="00FB628D">
        <w:rPr>
          <w:smallCaps/>
          <w:lang w:val="en-US"/>
        </w:rPr>
        <w:t xml:space="preserve"> J. &amp; </w:t>
      </w:r>
      <w:proofErr w:type="spellStart"/>
      <w:r w:rsidRPr="00FB628D">
        <w:rPr>
          <w:smallCaps/>
          <w:lang w:val="en-US"/>
        </w:rPr>
        <w:t>Milavec</w:t>
      </w:r>
      <w:proofErr w:type="spellEnd"/>
      <w:r w:rsidRPr="00FB628D">
        <w:rPr>
          <w:smallCaps/>
          <w:lang w:val="en-US"/>
        </w:rPr>
        <w:t xml:space="preserve"> M</w:t>
      </w:r>
      <w:r w:rsidRPr="00FB628D">
        <w:rPr>
          <w:color w:val="000000"/>
          <w:lang w:val="en-US"/>
        </w:rPr>
        <w:t xml:space="preserve">. </w:t>
      </w:r>
      <w:r w:rsidR="005C55CB" w:rsidRPr="00FB628D">
        <w:rPr>
          <w:color w:val="000000"/>
          <w:lang w:val="en-US"/>
        </w:rPr>
        <w:t xml:space="preserve">(2016). </w:t>
      </w:r>
      <w:r w:rsidR="005C55CB" w:rsidRPr="00137BDB">
        <w:rPr>
          <w:bCs/>
          <w:color w:val="000000"/>
          <w:lang w:val="en-IE"/>
        </w:rPr>
        <w:t>Digital</w:t>
      </w:r>
      <w:r w:rsidR="0041512F" w:rsidRPr="00137BDB">
        <w:rPr>
          <w:color w:val="642A8F"/>
          <w:lang w:val="en-IE"/>
        </w:rPr>
        <w:t xml:space="preserve"> </w:t>
      </w:r>
      <w:r w:rsidR="005C55CB" w:rsidRPr="00137BDB">
        <w:rPr>
          <w:bCs/>
          <w:color w:val="000000"/>
          <w:lang w:val="en-IE"/>
        </w:rPr>
        <w:t>PCR</w:t>
      </w:r>
      <w:r w:rsidR="0041512F" w:rsidRPr="00137BDB">
        <w:rPr>
          <w:color w:val="642A8F"/>
          <w:lang w:val="en-IE"/>
        </w:rPr>
        <w:t xml:space="preserve"> </w:t>
      </w:r>
      <w:r w:rsidR="005C55CB" w:rsidRPr="00137BDB">
        <w:rPr>
          <w:color w:val="000000"/>
          <w:lang w:val="en-IE"/>
        </w:rPr>
        <w:t>for</w:t>
      </w:r>
      <w:r w:rsidR="0041512F" w:rsidRPr="00137BDB">
        <w:rPr>
          <w:color w:val="642A8F"/>
          <w:lang w:val="en-IE"/>
        </w:rPr>
        <w:t xml:space="preserve"> </w:t>
      </w:r>
      <w:r w:rsidR="005C55CB" w:rsidRPr="00137BDB">
        <w:rPr>
          <w:bCs/>
          <w:color w:val="000000"/>
          <w:lang w:val="en-IE"/>
        </w:rPr>
        <w:t>direct</w:t>
      </w:r>
      <w:r w:rsidR="0041512F" w:rsidRPr="00137BDB">
        <w:rPr>
          <w:color w:val="642A8F"/>
          <w:lang w:val="en-IE"/>
        </w:rPr>
        <w:t xml:space="preserve"> </w:t>
      </w:r>
      <w:r w:rsidR="005C55CB" w:rsidRPr="00137BDB">
        <w:rPr>
          <w:bCs/>
          <w:color w:val="000000"/>
          <w:lang w:val="en-IE"/>
        </w:rPr>
        <w:t>quantification</w:t>
      </w:r>
      <w:r w:rsidR="0041512F" w:rsidRPr="00137BDB">
        <w:rPr>
          <w:color w:val="642A8F"/>
          <w:lang w:val="en-IE"/>
        </w:rPr>
        <w:t xml:space="preserve"> </w:t>
      </w:r>
      <w:r w:rsidR="005C55CB" w:rsidRPr="00137BDB">
        <w:rPr>
          <w:color w:val="000000"/>
          <w:lang w:val="en-IE"/>
        </w:rPr>
        <w:t>of</w:t>
      </w:r>
      <w:r w:rsidR="0041512F" w:rsidRPr="00137BDB">
        <w:rPr>
          <w:color w:val="642A8F"/>
          <w:lang w:val="en-IE"/>
        </w:rPr>
        <w:t xml:space="preserve"> </w:t>
      </w:r>
      <w:r w:rsidR="005C55CB" w:rsidRPr="00137BDB">
        <w:rPr>
          <w:bCs/>
          <w:color w:val="000000"/>
          <w:lang w:val="en-IE"/>
        </w:rPr>
        <w:t>viruses</w:t>
      </w:r>
      <w:r w:rsidR="0041512F" w:rsidRPr="00137BDB">
        <w:rPr>
          <w:color w:val="642A8F"/>
          <w:lang w:val="en-IE"/>
        </w:rPr>
        <w:t xml:space="preserve"> </w:t>
      </w:r>
      <w:r w:rsidR="005C55CB" w:rsidRPr="00137BDB">
        <w:rPr>
          <w:color w:val="000000"/>
          <w:lang w:val="en-IE"/>
        </w:rPr>
        <w:t>without</w:t>
      </w:r>
      <w:r w:rsidR="0041512F" w:rsidRPr="00137BDB">
        <w:rPr>
          <w:color w:val="642A8F"/>
          <w:lang w:val="en-IE"/>
        </w:rPr>
        <w:t xml:space="preserve"> </w:t>
      </w:r>
      <w:r w:rsidR="005C55CB" w:rsidRPr="00137BDB">
        <w:rPr>
          <w:bCs/>
          <w:color w:val="000000"/>
          <w:lang w:val="en-IE"/>
        </w:rPr>
        <w:t>DNA</w:t>
      </w:r>
      <w:r w:rsidR="0041512F" w:rsidRPr="00137BDB">
        <w:rPr>
          <w:color w:val="642A8F"/>
          <w:lang w:val="en-IE"/>
        </w:rPr>
        <w:t xml:space="preserve"> </w:t>
      </w:r>
      <w:r w:rsidR="005C55CB" w:rsidRPr="00137BDB">
        <w:rPr>
          <w:bCs/>
          <w:color w:val="000000"/>
          <w:lang w:val="en-IE"/>
        </w:rPr>
        <w:t>extraction</w:t>
      </w:r>
      <w:r w:rsidR="005C55CB" w:rsidRPr="00137BDB">
        <w:rPr>
          <w:color w:val="000000"/>
          <w:lang w:val="en-IE"/>
        </w:rPr>
        <w:t>.</w:t>
      </w:r>
      <w:r w:rsidR="0041512F" w:rsidRPr="00137BDB">
        <w:rPr>
          <w:color w:val="000000"/>
          <w:lang w:val="en-IE"/>
        </w:rPr>
        <w:t xml:space="preserve"> </w:t>
      </w:r>
      <w:r w:rsidR="005C55CB" w:rsidRPr="00CA5AB0">
        <w:rPr>
          <w:rStyle w:val="jrnl"/>
          <w:i/>
          <w:color w:val="000000"/>
          <w:rPrChange w:id="215" w:author="Sandor Belak" w:date="2020-03-11T17:56:00Z">
            <w:rPr>
              <w:rStyle w:val="jrnl"/>
              <w:i/>
              <w:color w:val="000000"/>
              <w:lang w:val="en-IE"/>
            </w:rPr>
          </w:rPrChange>
        </w:rPr>
        <w:t>Anal</w:t>
      </w:r>
      <w:r w:rsidR="00D73B87" w:rsidRPr="00CA5AB0">
        <w:rPr>
          <w:rStyle w:val="jrnl"/>
          <w:i/>
          <w:color w:val="000000"/>
          <w:rPrChange w:id="216" w:author="Sandor Belak" w:date="2020-03-11T17:56:00Z">
            <w:rPr>
              <w:rStyle w:val="jrnl"/>
              <w:i/>
              <w:color w:val="000000"/>
              <w:lang w:val="en-IE"/>
            </w:rPr>
          </w:rPrChange>
        </w:rPr>
        <w:t>.</w:t>
      </w:r>
      <w:r w:rsidR="005C55CB" w:rsidRPr="00CA5AB0">
        <w:rPr>
          <w:rStyle w:val="jrnl"/>
          <w:i/>
          <w:color w:val="000000"/>
          <w:rPrChange w:id="217" w:author="Sandor Belak" w:date="2020-03-11T17:56:00Z">
            <w:rPr>
              <w:rStyle w:val="jrnl"/>
              <w:i/>
              <w:color w:val="000000"/>
              <w:lang w:val="en-IE"/>
            </w:rPr>
          </w:rPrChange>
        </w:rPr>
        <w:t xml:space="preserve"> Bioanal</w:t>
      </w:r>
      <w:r w:rsidR="00D73B87" w:rsidRPr="00CA5AB0">
        <w:rPr>
          <w:rStyle w:val="jrnl"/>
          <w:i/>
          <w:color w:val="000000"/>
          <w:rPrChange w:id="218" w:author="Sandor Belak" w:date="2020-03-11T17:56:00Z">
            <w:rPr>
              <w:rStyle w:val="jrnl"/>
              <w:i/>
              <w:color w:val="000000"/>
              <w:lang w:val="en-IE"/>
            </w:rPr>
          </w:rPrChange>
        </w:rPr>
        <w:t>.</w:t>
      </w:r>
      <w:r w:rsidR="005C55CB" w:rsidRPr="00CA5AB0">
        <w:rPr>
          <w:rStyle w:val="jrnl"/>
          <w:i/>
          <w:color w:val="000000"/>
          <w:rPrChange w:id="219" w:author="Sandor Belak" w:date="2020-03-11T17:56:00Z">
            <w:rPr>
              <w:rStyle w:val="jrnl"/>
              <w:i/>
              <w:color w:val="000000"/>
              <w:lang w:val="en-IE"/>
            </w:rPr>
          </w:rPrChange>
        </w:rPr>
        <w:t xml:space="preserve"> Chem</w:t>
      </w:r>
      <w:r w:rsidR="005C55CB" w:rsidRPr="00CA5AB0">
        <w:rPr>
          <w:color w:val="000000"/>
          <w:rPrChange w:id="220" w:author="Sandor Belak" w:date="2020-03-11T17:56:00Z">
            <w:rPr>
              <w:color w:val="000000"/>
              <w:lang w:val="en-IE"/>
            </w:rPr>
          </w:rPrChange>
        </w:rPr>
        <w:t>.</w:t>
      </w:r>
      <w:r w:rsidR="00D73B87" w:rsidRPr="00CA5AB0">
        <w:rPr>
          <w:color w:val="000000"/>
          <w:rPrChange w:id="221" w:author="Sandor Belak" w:date="2020-03-11T17:56:00Z">
            <w:rPr>
              <w:color w:val="000000"/>
              <w:lang w:val="en-IE"/>
            </w:rPr>
          </w:rPrChange>
        </w:rPr>
        <w:t>,</w:t>
      </w:r>
      <w:r w:rsidR="005C55CB" w:rsidRPr="00CA5AB0">
        <w:rPr>
          <w:color w:val="000000"/>
          <w:rPrChange w:id="222" w:author="Sandor Belak" w:date="2020-03-11T17:56:00Z">
            <w:rPr>
              <w:color w:val="000000"/>
              <w:lang w:val="en-IE"/>
            </w:rPr>
          </w:rPrChange>
        </w:rPr>
        <w:t xml:space="preserve"> </w:t>
      </w:r>
      <w:r w:rsidR="005C55CB" w:rsidRPr="00CA5AB0">
        <w:rPr>
          <w:b/>
          <w:color w:val="000000"/>
          <w:rPrChange w:id="223" w:author="Sandor Belak" w:date="2020-03-11T17:56:00Z">
            <w:rPr>
              <w:b/>
              <w:color w:val="000000"/>
              <w:lang w:val="en-IE"/>
            </w:rPr>
          </w:rPrChange>
        </w:rPr>
        <w:t>408</w:t>
      </w:r>
      <w:r w:rsidR="00D30F95" w:rsidRPr="00CA5AB0">
        <w:rPr>
          <w:color w:val="000000"/>
          <w:rPrChange w:id="224" w:author="Sandor Belak" w:date="2020-03-11T17:56:00Z">
            <w:rPr>
              <w:color w:val="000000"/>
              <w:lang w:val="en-IE"/>
            </w:rPr>
          </w:rPrChange>
        </w:rPr>
        <w:t xml:space="preserve">, </w:t>
      </w:r>
      <w:r w:rsidR="005C55CB" w:rsidRPr="00CA5AB0">
        <w:rPr>
          <w:color w:val="000000"/>
          <w:rPrChange w:id="225" w:author="Sandor Belak" w:date="2020-03-11T17:56:00Z">
            <w:rPr>
              <w:color w:val="000000"/>
              <w:lang w:val="en-IE"/>
            </w:rPr>
          </w:rPrChange>
        </w:rPr>
        <w:t>67</w:t>
      </w:r>
      <w:r w:rsidRPr="00CA5AB0">
        <w:rPr>
          <w:color w:val="000000"/>
          <w:rPrChange w:id="226" w:author="Sandor Belak" w:date="2020-03-11T17:56:00Z">
            <w:rPr>
              <w:color w:val="000000"/>
              <w:lang w:val="en-IE"/>
            </w:rPr>
          </w:rPrChange>
        </w:rPr>
        <w:t>–</w:t>
      </w:r>
      <w:r w:rsidR="005C55CB" w:rsidRPr="00CA5AB0">
        <w:rPr>
          <w:color w:val="000000"/>
          <w:rPrChange w:id="227" w:author="Sandor Belak" w:date="2020-03-11T17:56:00Z">
            <w:rPr>
              <w:color w:val="000000"/>
              <w:lang w:val="en-IE"/>
            </w:rPr>
          </w:rPrChange>
        </w:rPr>
        <w:t xml:space="preserve">75. </w:t>
      </w:r>
    </w:p>
    <w:p w14:paraId="2D65CC86" w14:textId="7533DF7B" w:rsidR="001B4B6E" w:rsidRPr="00137BDB" w:rsidRDefault="00BB2494" w:rsidP="00FD3BC5">
      <w:pPr>
        <w:pStyle w:val="Ref"/>
        <w:rPr>
          <w:color w:val="000000" w:themeColor="text1"/>
          <w:lang w:val="en-IE"/>
        </w:rPr>
      </w:pPr>
      <w:r w:rsidRPr="00CA5AB0">
        <w:rPr>
          <w:smallCaps/>
          <w:rPrChange w:id="228" w:author="Sandor Belak" w:date="2020-03-11T17:56:00Z">
            <w:rPr>
              <w:smallCaps/>
              <w:lang w:val="en-IE"/>
            </w:rPr>
          </w:rPrChange>
        </w:rPr>
        <w:t>Praud A., Durán-Ferrer M., Fretin D., Jaÿ M., O’</w:t>
      </w:r>
      <w:r w:rsidR="00DE7258" w:rsidRPr="00CA5AB0">
        <w:rPr>
          <w:smallCaps/>
          <w:rPrChange w:id="229" w:author="Sandor Belak" w:date="2020-03-11T17:56:00Z">
            <w:rPr>
              <w:smallCaps/>
              <w:lang w:val="en-IE"/>
            </w:rPr>
          </w:rPrChange>
        </w:rPr>
        <w:t>C</w:t>
      </w:r>
      <w:r w:rsidRPr="00CA5AB0">
        <w:rPr>
          <w:smallCaps/>
          <w:rPrChange w:id="230" w:author="Sandor Belak" w:date="2020-03-11T17:56:00Z">
            <w:rPr>
              <w:smallCaps/>
              <w:lang w:val="en-IE"/>
            </w:rPr>
          </w:rPrChange>
        </w:rPr>
        <w:t>onnor M., Stournara A., Tittarelli M., Travassos Dias I. &amp; Garin-Bastuji B</w:t>
      </w:r>
      <w:r w:rsidR="001B4B6E" w:rsidRPr="00CA5AB0">
        <w:rPr>
          <w:rPrChange w:id="231" w:author="Sandor Belak" w:date="2020-03-11T17:56:00Z">
            <w:rPr>
              <w:lang w:val="en-IE"/>
            </w:rPr>
          </w:rPrChange>
        </w:rPr>
        <w:t xml:space="preserve">. (2016). </w:t>
      </w:r>
      <w:r w:rsidR="001B4B6E" w:rsidRPr="00137BDB">
        <w:rPr>
          <w:lang w:val="en-IE"/>
        </w:rPr>
        <w:t>Evaluation of three competitive ELISAs and a</w:t>
      </w:r>
      <w:r w:rsidR="0041512F" w:rsidRPr="00137BDB">
        <w:rPr>
          <w:lang w:val="en-IE"/>
        </w:rPr>
        <w:t xml:space="preserve"> </w:t>
      </w:r>
      <w:r w:rsidR="001B4B6E" w:rsidRPr="00137BDB">
        <w:rPr>
          <w:bCs/>
          <w:lang w:val="en-IE"/>
        </w:rPr>
        <w:t>fluorescence</w:t>
      </w:r>
      <w:r w:rsidR="0041512F" w:rsidRPr="00137BDB">
        <w:rPr>
          <w:lang w:val="en-IE"/>
        </w:rPr>
        <w:t xml:space="preserve"> </w:t>
      </w:r>
      <w:r w:rsidR="0041512F" w:rsidRPr="00137BDB">
        <w:rPr>
          <w:bCs/>
          <w:lang w:val="en-IE"/>
        </w:rPr>
        <w:t>polarization</w:t>
      </w:r>
      <w:r w:rsidR="0041512F" w:rsidRPr="00137BDB">
        <w:rPr>
          <w:lang w:val="en-IE"/>
        </w:rPr>
        <w:t xml:space="preserve"> </w:t>
      </w:r>
      <w:r w:rsidR="001B4B6E" w:rsidRPr="00137BDB">
        <w:rPr>
          <w:bCs/>
          <w:lang w:val="en-IE"/>
        </w:rPr>
        <w:t>assay</w:t>
      </w:r>
      <w:r w:rsidR="0041512F" w:rsidRPr="00137BDB">
        <w:rPr>
          <w:lang w:val="en-IE"/>
        </w:rPr>
        <w:t xml:space="preserve"> </w:t>
      </w:r>
      <w:r w:rsidR="001B4B6E" w:rsidRPr="00137BDB">
        <w:rPr>
          <w:lang w:val="en-IE"/>
        </w:rPr>
        <w:t>for the diagnosis of bovine brucellosis</w:t>
      </w:r>
      <w:r w:rsidR="001B4B6E" w:rsidRPr="00D73B87">
        <w:rPr>
          <w:lang w:val="en-IE"/>
        </w:rPr>
        <w:t>.</w:t>
      </w:r>
      <w:r w:rsidR="001B4B6E" w:rsidRPr="00137BDB">
        <w:rPr>
          <w:lang w:val="en-IE"/>
        </w:rPr>
        <w:t xml:space="preserve"> </w:t>
      </w:r>
      <w:r w:rsidR="001B4B6E" w:rsidRPr="00137BDB">
        <w:rPr>
          <w:i/>
          <w:lang w:val="en-IE"/>
        </w:rPr>
        <w:t>Vet</w:t>
      </w:r>
      <w:r w:rsidR="00D73B87">
        <w:rPr>
          <w:i/>
          <w:lang w:val="en-IE"/>
        </w:rPr>
        <w:t>.</w:t>
      </w:r>
      <w:r w:rsidR="001B4B6E" w:rsidRPr="00137BDB">
        <w:rPr>
          <w:i/>
          <w:lang w:val="en-IE"/>
        </w:rPr>
        <w:t xml:space="preserve"> J.,</w:t>
      </w:r>
      <w:r w:rsidR="001B4B6E" w:rsidRPr="00137BDB">
        <w:rPr>
          <w:lang w:val="en-IE"/>
        </w:rPr>
        <w:t xml:space="preserve"> </w:t>
      </w:r>
      <w:r w:rsidR="001B4B6E" w:rsidRPr="00137BDB">
        <w:rPr>
          <w:b/>
          <w:lang w:val="en-IE"/>
        </w:rPr>
        <w:t>216</w:t>
      </w:r>
      <w:r w:rsidR="00DE7258">
        <w:rPr>
          <w:lang w:val="en-IE"/>
        </w:rPr>
        <w:t xml:space="preserve">, </w:t>
      </w:r>
      <w:r w:rsidR="001B4B6E" w:rsidRPr="00137BDB">
        <w:rPr>
          <w:lang w:val="en-IE"/>
        </w:rPr>
        <w:t>38</w:t>
      </w:r>
      <w:r w:rsidR="00DE7258">
        <w:rPr>
          <w:lang w:val="en-IE"/>
        </w:rPr>
        <w:t>–</w:t>
      </w:r>
      <w:r w:rsidR="001B4B6E" w:rsidRPr="00137BDB">
        <w:rPr>
          <w:lang w:val="en-IE"/>
        </w:rPr>
        <w:t xml:space="preserve">44. </w:t>
      </w:r>
      <w:proofErr w:type="spellStart"/>
      <w:r w:rsidR="001B4B6E" w:rsidRPr="00137BDB">
        <w:rPr>
          <w:lang w:val="en-IE"/>
        </w:rPr>
        <w:t>doi</w:t>
      </w:r>
      <w:proofErr w:type="spellEnd"/>
      <w:r w:rsidR="001B4B6E" w:rsidRPr="00137BDB">
        <w:rPr>
          <w:lang w:val="en-IE"/>
        </w:rPr>
        <w:t xml:space="preserve">: 10.1016/j.tvjl.2016.06.014. </w:t>
      </w:r>
    </w:p>
    <w:p w14:paraId="51421D40" w14:textId="3149E921" w:rsidR="00C0432E" w:rsidRPr="00137BDB" w:rsidRDefault="00C0432E" w:rsidP="00FD3BC5">
      <w:pPr>
        <w:pStyle w:val="Ref"/>
        <w:rPr>
          <w:lang w:val="en-IE"/>
        </w:rPr>
      </w:pPr>
      <w:proofErr w:type="spellStart"/>
      <w:r w:rsidRPr="00D73B87">
        <w:rPr>
          <w:smallCaps/>
          <w:lang w:val="en-IE"/>
        </w:rPr>
        <w:t>Rahmadane</w:t>
      </w:r>
      <w:proofErr w:type="spellEnd"/>
      <w:r w:rsidRPr="00D73B87">
        <w:rPr>
          <w:smallCaps/>
          <w:lang w:val="en-IE"/>
        </w:rPr>
        <w:t xml:space="preserve"> I</w:t>
      </w:r>
      <w:r w:rsidR="00C432B4" w:rsidRPr="00D73B87">
        <w:rPr>
          <w:smallCaps/>
          <w:lang w:val="en-IE"/>
        </w:rPr>
        <w:t>.</w:t>
      </w:r>
      <w:r w:rsidRPr="00D73B87">
        <w:rPr>
          <w:smallCaps/>
          <w:lang w:val="en-IE"/>
        </w:rPr>
        <w:t xml:space="preserve">, </w:t>
      </w:r>
      <w:proofErr w:type="spellStart"/>
      <w:r w:rsidRPr="00D73B87">
        <w:rPr>
          <w:smallCaps/>
          <w:lang w:val="en-IE"/>
        </w:rPr>
        <w:t>Certoma</w:t>
      </w:r>
      <w:proofErr w:type="spellEnd"/>
      <w:r w:rsidRPr="00D73B87">
        <w:rPr>
          <w:smallCaps/>
          <w:lang w:val="en-IE"/>
        </w:rPr>
        <w:t xml:space="preserve"> A</w:t>
      </w:r>
      <w:r w:rsidR="00C432B4" w:rsidRPr="00D73B87">
        <w:rPr>
          <w:smallCaps/>
          <w:lang w:val="en-IE"/>
        </w:rPr>
        <w:t>.</w:t>
      </w:r>
      <w:r w:rsidRPr="00D73B87">
        <w:rPr>
          <w:smallCaps/>
          <w:lang w:val="en-IE"/>
        </w:rPr>
        <w:t>F</w:t>
      </w:r>
      <w:r w:rsidR="00C432B4" w:rsidRPr="00D73B87">
        <w:rPr>
          <w:smallCaps/>
          <w:lang w:val="en-IE"/>
        </w:rPr>
        <w:t>.</w:t>
      </w:r>
      <w:r w:rsidRPr="00D73B87">
        <w:rPr>
          <w:smallCaps/>
          <w:lang w:val="en-IE"/>
        </w:rPr>
        <w:t>, Peck G</w:t>
      </w:r>
      <w:r w:rsidR="00C432B4" w:rsidRPr="00D73B87">
        <w:rPr>
          <w:smallCaps/>
          <w:lang w:val="en-IE"/>
        </w:rPr>
        <w:t>.</w:t>
      </w:r>
      <w:r w:rsidRPr="00D73B87">
        <w:rPr>
          <w:smallCaps/>
          <w:lang w:val="en-IE"/>
        </w:rPr>
        <w:t>R</w:t>
      </w:r>
      <w:r w:rsidR="00C432B4" w:rsidRPr="00D73B87">
        <w:rPr>
          <w:smallCaps/>
          <w:lang w:val="en-IE"/>
        </w:rPr>
        <w:t>.</w:t>
      </w:r>
      <w:r w:rsidRPr="00D73B87">
        <w:rPr>
          <w:smallCaps/>
          <w:lang w:val="en-IE"/>
        </w:rPr>
        <w:t xml:space="preserve">, </w:t>
      </w:r>
      <w:proofErr w:type="spellStart"/>
      <w:r w:rsidRPr="00D73B87">
        <w:rPr>
          <w:smallCaps/>
          <w:lang w:val="en-IE"/>
        </w:rPr>
        <w:t>Fitria</w:t>
      </w:r>
      <w:proofErr w:type="spellEnd"/>
      <w:r w:rsidRPr="00D73B87">
        <w:rPr>
          <w:smallCaps/>
          <w:lang w:val="en-IE"/>
        </w:rPr>
        <w:t xml:space="preserve"> Y</w:t>
      </w:r>
      <w:r w:rsidR="00C432B4" w:rsidRPr="00D73B87">
        <w:rPr>
          <w:smallCaps/>
          <w:lang w:val="en-IE"/>
        </w:rPr>
        <w:t>.</w:t>
      </w:r>
      <w:r w:rsidRPr="00D73B87">
        <w:rPr>
          <w:smallCaps/>
          <w:lang w:val="en-IE"/>
        </w:rPr>
        <w:t>, Payne J</w:t>
      </w:r>
      <w:r w:rsidR="00C432B4" w:rsidRPr="00D73B87">
        <w:rPr>
          <w:smallCaps/>
          <w:lang w:val="en-IE"/>
        </w:rPr>
        <w:t>.</w:t>
      </w:r>
      <w:r w:rsidRPr="00D73B87">
        <w:rPr>
          <w:smallCaps/>
          <w:lang w:val="en-IE"/>
        </w:rPr>
        <w:t>, Colling A</w:t>
      </w:r>
      <w:r w:rsidR="00C432B4" w:rsidRPr="00D73B87">
        <w:rPr>
          <w:smallCaps/>
          <w:lang w:val="en-IE"/>
        </w:rPr>
        <w:t>.</w:t>
      </w:r>
      <w:r w:rsidRPr="00D73B87">
        <w:rPr>
          <w:smallCaps/>
          <w:lang w:val="en-IE"/>
        </w:rPr>
        <w:t xml:space="preserve">, </w:t>
      </w:r>
      <w:proofErr w:type="spellStart"/>
      <w:r w:rsidRPr="00D73B87">
        <w:rPr>
          <w:smallCaps/>
          <w:lang w:val="en-IE"/>
        </w:rPr>
        <w:t>Shiell</w:t>
      </w:r>
      <w:proofErr w:type="spellEnd"/>
      <w:r w:rsidRPr="00D73B87">
        <w:rPr>
          <w:smallCaps/>
          <w:lang w:val="en-IE"/>
        </w:rPr>
        <w:t xml:space="preserve"> B</w:t>
      </w:r>
      <w:r w:rsidR="00C432B4" w:rsidRPr="00D73B87">
        <w:rPr>
          <w:smallCaps/>
          <w:lang w:val="en-IE"/>
        </w:rPr>
        <w:t>.</w:t>
      </w:r>
      <w:r w:rsidRPr="00D73B87">
        <w:rPr>
          <w:smallCaps/>
          <w:lang w:val="en-IE"/>
        </w:rPr>
        <w:t>J</w:t>
      </w:r>
      <w:r w:rsidR="00C432B4" w:rsidRPr="00D73B87">
        <w:rPr>
          <w:smallCaps/>
          <w:lang w:val="en-IE"/>
        </w:rPr>
        <w:t>.</w:t>
      </w:r>
      <w:r w:rsidRPr="00D73B87">
        <w:rPr>
          <w:smallCaps/>
          <w:lang w:val="en-IE"/>
        </w:rPr>
        <w:t xml:space="preserve">, </w:t>
      </w:r>
      <w:proofErr w:type="spellStart"/>
      <w:r w:rsidRPr="00D73B87">
        <w:rPr>
          <w:smallCaps/>
          <w:lang w:val="en-IE"/>
        </w:rPr>
        <w:t>Beddome</w:t>
      </w:r>
      <w:proofErr w:type="spellEnd"/>
      <w:r w:rsidRPr="00D73B87">
        <w:rPr>
          <w:smallCaps/>
          <w:lang w:val="en-IE"/>
        </w:rPr>
        <w:t xml:space="preserve"> G</w:t>
      </w:r>
      <w:r w:rsidR="00C432B4" w:rsidRPr="00D73B87">
        <w:rPr>
          <w:smallCaps/>
          <w:lang w:val="en-IE"/>
        </w:rPr>
        <w:t>.</w:t>
      </w:r>
      <w:r w:rsidRPr="00D73B87">
        <w:rPr>
          <w:smallCaps/>
          <w:lang w:val="en-IE"/>
        </w:rPr>
        <w:t>, Wilson S</w:t>
      </w:r>
      <w:r w:rsidR="00C432B4" w:rsidRPr="00D73B87">
        <w:rPr>
          <w:smallCaps/>
          <w:lang w:val="en-IE"/>
        </w:rPr>
        <w:t>.</w:t>
      </w:r>
      <w:r w:rsidRPr="00D73B87">
        <w:rPr>
          <w:smallCaps/>
          <w:lang w:val="en-IE"/>
        </w:rPr>
        <w:t>, Yu M</w:t>
      </w:r>
      <w:r w:rsidR="00C432B4" w:rsidRPr="00D73B87">
        <w:rPr>
          <w:smallCaps/>
          <w:lang w:val="en-IE"/>
        </w:rPr>
        <w:t>.</w:t>
      </w:r>
      <w:r w:rsidRPr="00D73B87">
        <w:rPr>
          <w:smallCaps/>
          <w:lang w:val="en-IE"/>
        </w:rPr>
        <w:t xml:space="preserve">, </w:t>
      </w:r>
      <w:proofErr w:type="spellStart"/>
      <w:r w:rsidRPr="00D73B87">
        <w:rPr>
          <w:smallCaps/>
          <w:lang w:val="en-IE"/>
        </w:rPr>
        <w:t>Morrissy</w:t>
      </w:r>
      <w:proofErr w:type="spellEnd"/>
      <w:r w:rsidRPr="00D73B87">
        <w:rPr>
          <w:smallCaps/>
          <w:lang w:val="en-IE"/>
        </w:rPr>
        <w:t xml:space="preserve"> C</w:t>
      </w:r>
      <w:r w:rsidR="00C432B4" w:rsidRPr="00D73B87">
        <w:rPr>
          <w:smallCaps/>
          <w:lang w:val="en-IE"/>
        </w:rPr>
        <w:t>.</w:t>
      </w:r>
      <w:r w:rsidRPr="00D73B87">
        <w:rPr>
          <w:smallCaps/>
          <w:lang w:val="en-IE"/>
        </w:rPr>
        <w:t>, Michalski W</w:t>
      </w:r>
      <w:r w:rsidR="00C432B4" w:rsidRPr="00D73B87">
        <w:rPr>
          <w:smallCaps/>
          <w:lang w:val="en-IE"/>
        </w:rPr>
        <w:t>.</w:t>
      </w:r>
      <w:r w:rsidRPr="00D73B87">
        <w:rPr>
          <w:smallCaps/>
          <w:lang w:val="en-IE"/>
        </w:rPr>
        <w:t>P</w:t>
      </w:r>
      <w:r w:rsidR="00C432B4" w:rsidRPr="00D73B87">
        <w:rPr>
          <w:smallCaps/>
          <w:lang w:val="en-IE"/>
        </w:rPr>
        <w:t>.</w:t>
      </w:r>
      <w:r w:rsidRPr="00D73B87">
        <w:rPr>
          <w:smallCaps/>
          <w:lang w:val="en-IE"/>
        </w:rPr>
        <w:t>, Bingham J</w:t>
      </w:r>
      <w:r w:rsidR="00C432B4" w:rsidRPr="00D73B87">
        <w:rPr>
          <w:smallCaps/>
          <w:lang w:val="en-IE"/>
        </w:rPr>
        <w:t>.</w:t>
      </w:r>
      <w:r w:rsidRPr="00D73B87">
        <w:rPr>
          <w:smallCaps/>
          <w:lang w:val="en-IE"/>
        </w:rPr>
        <w:t>, Gardner I</w:t>
      </w:r>
      <w:r w:rsidR="00C432B4" w:rsidRPr="00D73B87">
        <w:rPr>
          <w:smallCaps/>
          <w:lang w:val="en-IE"/>
        </w:rPr>
        <w:t>.</w:t>
      </w:r>
      <w:r w:rsidRPr="00D73B87">
        <w:rPr>
          <w:smallCaps/>
          <w:lang w:val="en-IE"/>
        </w:rPr>
        <w:t>A</w:t>
      </w:r>
      <w:r w:rsidR="00C432B4" w:rsidRPr="00D73B87">
        <w:rPr>
          <w:smallCaps/>
          <w:lang w:val="en-IE"/>
        </w:rPr>
        <w:t>. &amp;</w:t>
      </w:r>
      <w:r w:rsidRPr="00D73B87">
        <w:rPr>
          <w:smallCaps/>
          <w:lang w:val="en-IE"/>
        </w:rPr>
        <w:t xml:space="preserve"> Allen J</w:t>
      </w:r>
      <w:r w:rsidR="00C432B4" w:rsidRPr="00D73B87">
        <w:rPr>
          <w:smallCaps/>
          <w:lang w:val="en-IE"/>
        </w:rPr>
        <w:t>.</w:t>
      </w:r>
      <w:r w:rsidRPr="00D73B87">
        <w:rPr>
          <w:smallCaps/>
          <w:lang w:val="en-IE"/>
        </w:rPr>
        <w:t>D.</w:t>
      </w:r>
      <w:r w:rsidRPr="00137BDB">
        <w:rPr>
          <w:lang w:val="en-IE"/>
        </w:rPr>
        <w:t xml:space="preserve"> (2017). Development and validation of an </w:t>
      </w:r>
      <w:proofErr w:type="spellStart"/>
      <w:r w:rsidRPr="00137BDB">
        <w:rPr>
          <w:lang w:val="en-IE"/>
        </w:rPr>
        <w:t>immunoperoxidase</w:t>
      </w:r>
      <w:proofErr w:type="spellEnd"/>
      <w:r w:rsidRPr="00137BDB">
        <w:rPr>
          <w:lang w:val="en-IE"/>
        </w:rPr>
        <w:t xml:space="preserve"> antigen detection test for improved diagnosis of rabies in Indonesia. </w:t>
      </w:r>
      <w:proofErr w:type="spellStart"/>
      <w:r w:rsidRPr="00137BDB">
        <w:rPr>
          <w:i/>
          <w:iCs/>
          <w:lang w:val="en-IE"/>
        </w:rPr>
        <w:t>PLoS</w:t>
      </w:r>
      <w:proofErr w:type="spellEnd"/>
      <w:r w:rsidRPr="00137BDB">
        <w:rPr>
          <w:i/>
          <w:iCs/>
          <w:lang w:val="en-IE"/>
        </w:rPr>
        <w:t xml:space="preserve"> </w:t>
      </w:r>
      <w:proofErr w:type="spellStart"/>
      <w:r w:rsidRPr="00137BDB">
        <w:rPr>
          <w:i/>
          <w:iCs/>
          <w:lang w:val="en-IE"/>
        </w:rPr>
        <w:t>Negl</w:t>
      </w:r>
      <w:proofErr w:type="spellEnd"/>
      <w:r w:rsidR="00D73B87">
        <w:rPr>
          <w:i/>
          <w:iCs/>
          <w:lang w:val="en-IE"/>
        </w:rPr>
        <w:t>.</w:t>
      </w:r>
      <w:r w:rsidRPr="00137BDB">
        <w:rPr>
          <w:i/>
          <w:iCs/>
          <w:lang w:val="en-IE"/>
        </w:rPr>
        <w:t xml:space="preserve"> Trop</w:t>
      </w:r>
      <w:r w:rsidR="00D73B87">
        <w:rPr>
          <w:i/>
          <w:iCs/>
          <w:lang w:val="en-IE"/>
        </w:rPr>
        <w:t>.</w:t>
      </w:r>
      <w:r w:rsidRPr="00137BDB">
        <w:rPr>
          <w:i/>
          <w:iCs/>
          <w:lang w:val="en-IE"/>
        </w:rPr>
        <w:t xml:space="preserve"> Dis</w:t>
      </w:r>
      <w:r w:rsidRPr="00137BDB">
        <w:rPr>
          <w:lang w:val="en-IE"/>
        </w:rPr>
        <w:t>.</w:t>
      </w:r>
      <w:r w:rsidR="00C432B4" w:rsidRPr="00137BDB">
        <w:rPr>
          <w:lang w:val="en-IE"/>
        </w:rPr>
        <w:t>,</w:t>
      </w:r>
      <w:r w:rsidRPr="00137BDB">
        <w:rPr>
          <w:lang w:val="en-IE"/>
        </w:rPr>
        <w:t xml:space="preserve"> </w:t>
      </w:r>
      <w:r w:rsidRPr="00137BDB">
        <w:rPr>
          <w:b/>
          <w:lang w:val="en-IE"/>
        </w:rPr>
        <w:t>11</w:t>
      </w:r>
      <w:r w:rsidR="0093746E" w:rsidRPr="0093746E">
        <w:rPr>
          <w:lang w:val="en-IE"/>
        </w:rPr>
        <w:t>(11</w:t>
      </w:r>
      <w:proofErr w:type="gramStart"/>
      <w:r w:rsidR="0093746E" w:rsidRPr="0093746E">
        <w:rPr>
          <w:lang w:val="en-IE"/>
        </w:rPr>
        <w:t>):</w:t>
      </w:r>
      <w:r w:rsidRPr="00137BDB">
        <w:rPr>
          <w:lang w:val="en-IE"/>
        </w:rPr>
        <w:t>e</w:t>
      </w:r>
      <w:proofErr w:type="gramEnd"/>
      <w:r w:rsidRPr="00137BDB">
        <w:rPr>
          <w:lang w:val="en-IE"/>
        </w:rPr>
        <w:t xml:space="preserve">0006079. </w:t>
      </w:r>
      <w:proofErr w:type="spellStart"/>
      <w:r w:rsidRPr="00137BDB">
        <w:rPr>
          <w:lang w:val="en-IE"/>
        </w:rPr>
        <w:t>doi</w:t>
      </w:r>
      <w:proofErr w:type="spellEnd"/>
      <w:r w:rsidRPr="00137BDB">
        <w:rPr>
          <w:lang w:val="en-IE"/>
        </w:rPr>
        <w:t>: 10.1371/journal.pntd.0006079.</w:t>
      </w:r>
    </w:p>
    <w:p w14:paraId="59445125" w14:textId="0BBE3905" w:rsidR="00D30F95" w:rsidRPr="00CA5AB0" w:rsidRDefault="00D73B87" w:rsidP="00FD3BC5">
      <w:pPr>
        <w:pStyle w:val="Ref"/>
        <w:rPr>
          <w:color w:val="000000"/>
          <w:rPrChange w:id="232" w:author="Sandor Belak" w:date="2020-03-11T17:56:00Z">
            <w:rPr>
              <w:color w:val="000000"/>
              <w:lang w:val="en-IE"/>
            </w:rPr>
          </w:rPrChange>
        </w:rPr>
      </w:pPr>
      <w:r w:rsidRPr="00D73B87">
        <w:rPr>
          <w:smallCaps/>
          <w:color w:val="000000"/>
          <w:lang w:val="en-IE"/>
        </w:rPr>
        <w:t xml:space="preserve">Ren M., Lin H., Chen S., Yang M., An W., Wang Y., </w:t>
      </w:r>
      <w:proofErr w:type="spellStart"/>
      <w:r w:rsidRPr="00D73B87">
        <w:rPr>
          <w:smallCaps/>
          <w:color w:val="000000"/>
          <w:lang w:val="en-IE"/>
        </w:rPr>
        <w:t>Xue</w:t>
      </w:r>
      <w:proofErr w:type="spellEnd"/>
      <w:r w:rsidRPr="00D73B87">
        <w:rPr>
          <w:smallCaps/>
          <w:color w:val="000000"/>
          <w:lang w:val="en-IE"/>
        </w:rPr>
        <w:t xml:space="preserve"> C., Sun Y., Yan Y. &amp; Hu J.</w:t>
      </w:r>
      <w:r w:rsidR="00D30F95" w:rsidRPr="00D73B87">
        <w:rPr>
          <w:smallCaps/>
          <w:color w:val="000000"/>
          <w:lang w:val="en-IE"/>
        </w:rPr>
        <w:t xml:space="preserve"> </w:t>
      </w:r>
      <w:r w:rsidR="00D30F95" w:rsidRPr="00137BDB">
        <w:rPr>
          <w:color w:val="000000"/>
          <w:lang w:val="en-IE"/>
        </w:rPr>
        <w:t>(2018)</w:t>
      </w:r>
      <w:r w:rsidR="0093746E">
        <w:rPr>
          <w:color w:val="000000"/>
          <w:lang w:val="en-IE"/>
        </w:rPr>
        <w:t>.</w:t>
      </w:r>
      <w:r w:rsidR="00D30F95" w:rsidRPr="00137BDB">
        <w:rPr>
          <w:color w:val="000000"/>
          <w:lang w:val="en-IE"/>
        </w:rPr>
        <w:t xml:space="preserve"> </w:t>
      </w:r>
      <w:r w:rsidR="00D30F95" w:rsidRPr="00137BDB">
        <w:rPr>
          <w:color w:val="000000" w:themeColor="text1"/>
          <w:lang w:val="en-IE"/>
        </w:rPr>
        <w:t>Detection of</w:t>
      </w:r>
      <w:r w:rsidR="0041512F" w:rsidRPr="00137BDB">
        <w:rPr>
          <w:color w:val="000000" w:themeColor="text1"/>
          <w:lang w:val="en-IE"/>
        </w:rPr>
        <w:t xml:space="preserve"> </w:t>
      </w:r>
      <w:r w:rsidR="00D30F95" w:rsidRPr="00137BDB">
        <w:rPr>
          <w:bCs/>
          <w:color w:val="000000" w:themeColor="text1"/>
          <w:lang w:val="en-IE"/>
        </w:rPr>
        <w:t>pseudorabies</w:t>
      </w:r>
      <w:r w:rsidR="0041512F" w:rsidRPr="00137BDB">
        <w:rPr>
          <w:color w:val="000000" w:themeColor="text1"/>
          <w:lang w:val="en-IE"/>
        </w:rPr>
        <w:t xml:space="preserve"> </w:t>
      </w:r>
      <w:r w:rsidR="00D30F95" w:rsidRPr="00137BDB">
        <w:rPr>
          <w:color w:val="000000" w:themeColor="text1"/>
          <w:lang w:val="en-IE"/>
        </w:rPr>
        <w:t>virus by duplex droplet</w:t>
      </w:r>
      <w:r w:rsidR="0041512F" w:rsidRPr="00137BDB">
        <w:rPr>
          <w:color w:val="000000" w:themeColor="text1"/>
          <w:lang w:val="en-IE"/>
        </w:rPr>
        <w:t xml:space="preserve"> </w:t>
      </w:r>
      <w:r w:rsidR="00D30F95" w:rsidRPr="00137BDB">
        <w:rPr>
          <w:bCs/>
          <w:color w:val="000000" w:themeColor="text1"/>
          <w:lang w:val="en-IE"/>
        </w:rPr>
        <w:t>digital</w:t>
      </w:r>
      <w:r w:rsidR="0041512F" w:rsidRPr="00137BDB">
        <w:rPr>
          <w:color w:val="000000" w:themeColor="text1"/>
          <w:lang w:val="en-IE"/>
        </w:rPr>
        <w:t xml:space="preserve"> </w:t>
      </w:r>
      <w:r w:rsidR="00D30F95" w:rsidRPr="00137BDB">
        <w:rPr>
          <w:bCs/>
          <w:color w:val="000000" w:themeColor="text1"/>
          <w:lang w:val="en-IE"/>
        </w:rPr>
        <w:t>PCR</w:t>
      </w:r>
      <w:r w:rsidR="0041512F" w:rsidRPr="00137BDB">
        <w:rPr>
          <w:color w:val="000000" w:themeColor="text1"/>
          <w:lang w:val="en-IE"/>
        </w:rPr>
        <w:t xml:space="preserve"> </w:t>
      </w:r>
      <w:r w:rsidR="00D30F95" w:rsidRPr="00137BDB">
        <w:rPr>
          <w:color w:val="000000" w:themeColor="text1"/>
          <w:lang w:val="en-IE"/>
        </w:rPr>
        <w:t xml:space="preserve">assay. </w:t>
      </w:r>
      <w:r w:rsidR="00D30F95" w:rsidRPr="00CA5AB0">
        <w:rPr>
          <w:i/>
          <w:color w:val="000000"/>
          <w:rPrChange w:id="233" w:author="Sandor Belak" w:date="2020-03-11T17:56:00Z">
            <w:rPr>
              <w:i/>
              <w:color w:val="000000"/>
              <w:lang w:val="en-IE"/>
            </w:rPr>
          </w:rPrChange>
        </w:rPr>
        <w:t>J</w:t>
      </w:r>
      <w:r w:rsidRPr="00CA5AB0">
        <w:rPr>
          <w:i/>
          <w:color w:val="000000"/>
          <w:rPrChange w:id="234" w:author="Sandor Belak" w:date="2020-03-11T17:56:00Z">
            <w:rPr>
              <w:i/>
              <w:color w:val="000000"/>
              <w:lang w:val="en-IE"/>
            </w:rPr>
          </w:rPrChange>
        </w:rPr>
        <w:t>.</w:t>
      </w:r>
      <w:r w:rsidR="00D30F95" w:rsidRPr="00CA5AB0">
        <w:rPr>
          <w:i/>
          <w:color w:val="000000"/>
          <w:rPrChange w:id="235" w:author="Sandor Belak" w:date="2020-03-11T17:56:00Z">
            <w:rPr>
              <w:i/>
              <w:color w:val="000000"/>
              <w:lang w:val="en-IE"/>
            </w:rPr>
          </w:rPrChange>
        </w:rPr>
        <w:t xml:space="preserve"> Vet</w:t>
      </w:r>
      <w:r w:rsidRPr="00CA5AB0">
        <w:rPr>
          <w:i/>
          <w:color w:val="000000"/>
          <w:rPrChange w:id="236" w:author="Sandor Belak" w:date="2020-03-11T17:56:00Z">
            <w:rPr>
              <w:i/>
              <w:color w:val="000000"/>
              <w:lang w:val="en-IE"/>
            </w:rPr>
          </w:rPrChange>
        </w:rPr>
        <w:t>.</w:t>
      </w:r>
      <w:r w:rsidR="00D30F95" w:rsidRPr="00CA5AB0">
        <w:rPr>
          <w:i/>
          <w:color w:val="000000"/>
          <w:rPrChange w:id="237" w:author="Sandor Belak" w:date="2020-03-11T17:56:00Z">
            <w:rPr>
              <w:i/>
              <w:color w:val="000000"/>
              <w:lang w:val="en-IE"/>
            </w:rPr>
          </w:rPrChange>
        </w:rPr>
        <w:t xml:space="preserve"> Diagn</w:t>
      </w:r>
      <w:r w:rsidRPr="00CA5AB0">
        <w:rPr>
          <w:i/>
          <w:color w:val="000000"/>
          <w:rPrChange w:id="238" w:author="Sandor Belak" w:date="2020-03-11T17:56:00Z">
            <w:rPr>
              <w:i/>
              <w:color w:val="000000"/>
              <w:lang w:val="en-IE"/>
            </w:rPr>
          </w:rPrChange>
        </w:rPr>
        <w:t>.</w:t>
      </w:r>
      <w:r w:rsidR="00D30F95" w:rsidRPr="00CA5AB0">
        <w:rPr>
          <w:i/>
          <w:color w:val="000000"/>
          <w:rPrChange w:id="239" w:author="Sandor Belak" w:date="2020-03-11T17:56:00Z">
            <w:rPr>
              <w:i/>
              <w:color w:val="000000"/>
              <w:lang w:val="en-IE"/>
            </w:rPr>
          </w:rPrChange>
        </w:rPr>
        <w:t xml:space="preserve"> Invest</w:t>
      </w:r>
      <w:r w:rsidR="00D30F95" w:rsidRPr="00CA5AB0">
        <w:rPr>
          <w:color w:val="000000"/>
          <w:rPrChange w:id="240" w:author="Sandor Belak" w:date="2020-03-11T17:56:00Z">
            <w:rPr>
              <w:color w:val="000000"/>
              <w:lang w:val="en-IE"/>
            </w:rPr>
          </w:rPrChange>
        </w:rPr>
        <w:t>.</w:t>
      </w:r>
      <w:r w:rsidRPr="00CA5AB0">
        <w:rPr>
          <w:color w:val="000000"/>
          <w:rPrChange w:id="241" w:author="Sandor Belak" w:date="2020-03-11T17:56:00Z">
            <w:rPr>
              <w:color w:val="000000"/>
              <w:lang w:val="en-IE"/>
            </w:rPr>
          </w:rPrChange>
        </w:rPr>
        <w:t>,</w:t>
      </w:r>
      <w:r w:rsidR="00D30F95" w:rsidRPr="00CA5AB0">
        <w:rPr>
          <w:color w:val="000000"/>
          <w:rPrChange w:id="242" w:author="Sandor Belak" w:date="2020-03-11T17:56:00Z">
            <w:rPr>
              <w:color w:val="000000"/>
              <w:lang w:val="en-IE"/>
            </w:rPr>
          </w:rPrChange>
        </w:rPr>
        <w:t xml:space="preserve"> </w:t>
      </w:r>
      <w:r w:rsidR="00D30F95" w:rsidRPr="00CA5AB0">
        <w:rPr>
          <w:b/>
          <w:color w:val="000000"/>
          <w:rPrChange w:id="243" w:author="Sandor Belak" w:date="2020-03-11T17:56:00Z">
            <w:rPr>
              <w:b/>
              <w:color w:val="000000"/>
              <w:lang w:val="en-IE"/>
            </w:rPr>
          </w:rPrChange>
        </w:rPr>
        <w:t>30</w:t>
      </w:r>
      <w:r w:rsidR="00D30F95" w:rsidRPr="00CA5AB0">
        <w:rPr>
          <w:color w:val="000000"/>
          <w:rPrChange w:id="244" w:author="Sandor Belak" w:date="2020-03-11T17:56:00Z">
            <w:rPr>
              <w:color w:val="000000"/>
              <w:lang w:val="en-IE"/>
            </w:rPr>
          </w:rPrChange>
        </w:rPr>
        <w:t>, 105</w:t>
      </w:r>
      <w:r w:rsidRPr="00CA5AB0">
        <w:rPr>
          <w:color w:val="000000"/>
          <w:rPrChange w:id="245" w:author="Sandor Belak" w:date="2020-03-11T17:56:00Z">
            <w:rPr>
              <w:color w:val="000000"/>
              <w:lang w:val="en-IE"/>
            </w:rPr>
          </w:rPrChange>
        </w:rPr>
        <w:t>–</w:t>
      </w:r>
      <w:r w:rsidR="00D30F95" w:rsidRPr="00CA5AB0">
        <w:rPr>
          <w:color w:val="000000"/>
          <w:rPrChange w:id="246" w:author="Sandor Belak" w:date="2020-03-11T17:56:00Z">
            <w:rPr>
              <w:color w:val="000000"/>
              <w:lang w:val="en-IE"/>
            </w:rPr>
          </w:rPrChange>
        </w:rPr>
        <w:t xml:space="preserve">112. doi: 10.1177/1040638717743281. </w:t>
      </w:r>
    </w:p>
    <w:p w14:paraId="53328B7D" w14:textId="5EFC8B38" w:rsidR="00292E92" w:rsidRPr="00AA7AEA" w:rsidRDefault="00D73B87" w:rsidP="00FD3BC5">
      <w:pPr>
        <w:pStyle w:val="Ref"/>
        <w:rPr>
          <w:color w:val="000000"/>
          <w:lang w:val="en-IE"/>
        </w:rPr>
      </w:pPr>
      <w:r w:rsidRPr="00AA7AEA">
        <w:rPr>
          <w:smallCaps/>
          <w:color w:val="000000"/>
          <w:rPrChange w:id="247" w:author="Sandor Belak" w:date="2020-03-11T17:56:00Z">
            <w:rPr>
              <w:smallCaps/>
              <w:strike/>
              <w:color w:val="000000"/>
              <w:highlight w:val="yellow"/>
              <w:lang w:val="en-IE"/>
            </w:rPr>
          </w:rPrChange>
        </w:rPr>
        <w:t>Roest H.I., Bossers A. &amp; Rebel J.M.</w:t>
      </w:r>
      <w:r w:rsidRPr="00AA7AEA">
        <w:rPr>
          <w:color w:val="000000"/>
          <w:rPrChange w:id="248" w:author="Sandor Belak" w:date="2020-03-11T17:56:00Z">
            <w:rPr>
              <w:strike/>
              <w:color w:val="000000"/>
              <w:highlight w:val="yellow"/>
              <w:lang w:val="en-IE"/>
            </w:rPr>
          </w:rPrChange>
        </w:rPr>
        <w:t xml:space="preserve"> </w:t>
      </w:r>
      <w:r w:rsidR="00292E92" w:rsidRPr="00AA7AEA">
        <w:rPr>
          <w:color w:val="000000"/>
          <w:rPrChange w:id="249" w:author="Sandor Belak" w:date="2020-03-11T17:56:00Z">
            <w:rPr>
              <w:strike/>
              <w:color w:val="000000"/>
              <w:highlight w:val="yellow"/>
              <w:lang w:val="en-IE"/>
            </w:rPr>
          </w:rPrChange>
        </w:rPr>
        <w:t xml:space="preserve">(2013). </w:t>
      </w:r>
      <w:r w:rsidR="00292E92" w:rsidRPr="00AA7AEA">
        <w:rPr>
          <w:color w:val="000000"/>
          <w:lang w:val="en-IE"/>
        </w:rPr>
        <w:t>Q fever diagnosis and control in domestic ruminants.</w:t>
      </w:r>
      <w:r w:rsidR="00FD3BC5" w:rsidRPr="00AA7AEA">
        <w:rPr>
          <w:color w:val="000000"/>
          <w:lang w:val="en-IE"/>
        </w:rPr>
        <w:t xml:space="preserve"> </w:t>
      </w:r>
      <w:r w:rsidR="00292E92" w:rsidRPr="00AA7AEA">
        <w:rPr>
          <w:rStyle w:val="jrnl"/>
          <w:i/>
          <w:color w:val="000000"/>
          <w:lang w:val="en-IE"/>
        </w:rPr>
        <w:t>Dev</w:t>
      </w:r>
      <w:r w:rsidRPr="00AA7AEA">
        <w:rPr>
          <w:rStyle w:val="jrnl"/>
          <w:i/>
          <w:color w:val="000000"/>
          <w:lang w:val="en-IE"/>
        </w:rPr>
        <w:t>.</w:t>
      </w:r>
      <w:r w:rsidR="00292E92" w:rsidRPr="00AA7AEA">
        <w:rPr>
          <w:rStyle w:val="jrnl"/>
          <w:i/>
          <w:color w:val="000000"/>
          <w:lang w:val="en-IE"/>
        </w:rPr>
        <w:t xml:space="preserve"> Biol</w:t>
      </w:r>
      <w:r w:rsidRPr="00AA7AEA">
        <w:rPr>
          <w:rStyle w:val="jrnl"/>
          <w:i/>
          <w:color w:val="000000"/>
          <w:lang w:val="en-IE"/>
        </w:rPr>
        <w:t>.</w:t>
      </w:r>
      <w:r w:rsidR="00292E92" w:rsidRPr="00AA7AEA">
        <w:rPr>
          <w:rStyle w:val="jrnl"/>
          <w:i/>
          <w:color w:val="000000"/>
          <w:lang w:val="en-IE"/>
        </w:rPr>
        <w:t xml:space="preserve"> </w:t>
      </w:r>
      <w:r w:rsidR="00292E92" w:rsidRPr="00AA7AEA">
        <w:rPr>
          <w:rStyle w:val="jrnl"/>
          <w:color w:val="000000"/>
          <w:lang w:val="en-IE"/>
        </w:rPr>
        <w:t>(Basel)</w:t>
      </w:r>
      <w:r w:rsidRPr="00AA7AEA">
        <w:rPr>
          <w:i/>
          <w:color w:val="000000"/>
          <w:lang w:val="en-IE"/>
        </w:rPr>
        <w:t>,</w:t>
      </w:r>
      <w:r w:rsidR="00292E92" w:rsidRPr="00AA7AEA">
        <w:rPr>
          <w:color w:val="000000"/>
          <w:lang w:val="en-IE"/>
        </w:rPr>
        <w:t xml:space="preserve"> </w:t>
      </w:r>
      <w:r w:rsidR="00292E92" w:rsidRPr="00AA7AEA">
        <w:rPr>
          <w:b/>
          <w:color w:val="000000"/>
          <w:lang w:val="en-IE"/>
        </w:rPr>
        <w:t>135</w:t>
      </w:r>
      <w:r w:rsidRPr="00AA7AEA">
        <w:rPr>
          <w:color w:val="000000"/>
          <w:lang w:val="en-IE"/>
        </w:rPr>
        <w:t xml:space="preserve">, </w:t>
      </w:r>
      <w:r w:rsidR="00292E92" w:rsidRPr="00AA7AEA">
        <w:rPr>
          <w:color w:val="000000"/>
          <w:lang w:val="en-IE"/>
        </w:rPr>
        <w:t>183</w:t>
      </w:r>
      <w:r w:rsidRPr="00AA7AEA">
        <w:rPr>
          <w:color w:val="000000"/>
          <w:lang w:val="en-IE"/>
        </w:rPr>
        <w:t>–18</w:t>
      </w:r>
      <w:r w:rsidR="00292E92" w:rsidRPr="00AA7AEA">
        <w:rPr>
          <w:color w:val="000000"/>
          <w:lang w:val="en-IE"/>
        </w:rPr>
        <w:t xml:space="preserve">9. </w:t>
      </w:r>
      <w:proofErr w:type="spellStart"/>
      <w:r w:rsidR="00292E92" w:rsidRPr="00AA7AEA">
        <w:rPr>
          <w:color w:val="000000"/>
          <w:lang w:val="en-IE"/>
        </w:rPr>
        <w:t>doi</w:t>
      </w:r>
      <w:proofErr w:type="spellEnd"/>
      <w:r w:rsidR="00292E92" w:rsidRPr="00AA7AEA">
        <w:rPr>
          <w:color w:val="000000"/>
          <w:lang w:val="en-IE"/>
        </w:rPr>
        <w:t xml:space="preserve">: 10.1159/000188081. </w:t>
      </w:r>
      <w:r w:rsidR="00292E92" w:rsidRPr="00AA7AEA">
        <w:rPr>
          <w:bCs/>
          <w:color w:val="000000"/>
          <w:lang w:val="en-IE"/>
        </w:rPr>
        <w:t>Review</w:t>
      </w:r>
      <w:r w:rsidR="00292E92" w:rsidRPr="00AA7AEA">
        <w:rPr>
          <w:color w:val="000000"/>
          <w:lang w:val="en-IE"/>
        </w:rPr>
        <w:t>.</w:t>
      </w:r>
    </w:p>
    <w:p w14:paraId="247753B8" w14:textId="45EA41D4" w:rsidR="000B1762" w:rsidRPr="00FB628D" w:rsidRDefault="000B1762" w:rsidP="00FD3BC5">
      <w:pPr>
        <w:pStyle w:val="Ref"/>
        <w:rPr>
          <w:lang w:val="fr-FR" w:eastAsia="en-GB"/>
        </w:rPr>
      </w:pPr>
      <w:r w:rsidRPr="00137BDB">
        <w:rPr>
          <w:smallCaps/>
          <w:lang w:val="en-IE"/>
        </w:rPr>
        <w:t xml:space="preserve">Saiki R., </w:t>
      </w:r>
      <w:proofErr w:type="spellStart"/>
      <w:r w:rsidRPr="00137BDB">
        <w:rPr>
          <w:smallCaps/>
          <w:lang w:val="en-IE"/>
        </w:rPr>
        <w:t>Gefland</w:t>
      </w:r>
      <w:proofErr w:type="spellEnd"/>
      <w:r w:rsidRPr="00137BDB">
        <w:rPr>
          <w:smallCaps/>
          <w:lang w:val="en-IE"/>
        </w:rPr>
        <w:t xml:space="preserve"> D., Stoffel S., </w:t>
      </w:r>
      <w:proofErr w:type="spellStart"/>
      <w:r w:rsidRPr="00137BDB">
        <w:rPr>
          <w:smallCaps/>
          <w:lang w:val="en-IE"/>
        </w:rPr>
        <w:t>Schanf</w:t>
      </w:r>
      <w:proofErr w:type="spellEnd"/>
      <w:r w:rsidRPr="00137BDB">
        <w:rPr>
          <w:smallCaps/>
          <w:lang w:val="en-IE"/>
        </w:rPr>
        <w:t xml:space="preserve"> S., Higuchi R., Horn G., Mullis K. &amp; </w:t>
      </w:r>
      <w:proofErr w:type="spellStart"/>
      <w:r w:rsidRPr="00137BDB">
        <w:rPr>
          <w:smallCaps/>
          <w:lang w:val="en-IE"/>
        </w:rPr>
        <w:t>Erlich</w:t>
      </w:r>
      <w:proofErr w:type="spellEnd"/>
      <w:r w:rsidRPr="00137BDB">
        <w:rPr>
          <w:smallCaps/>
          <w:lang w:val="en-IE"/>
        </w:rPr>
        <w:t xml:space="preserve"> H.</w:t>
      </w:r>
      <w:r w:rsidRPr="00137BDB">
        <w:rPr>
          <w:lang w:val="en-IE"/>
        </w:rPr>
        <w:t xml:space="preserve"> (1988). </w:t>
      </w:r>
      <w:r w:rsidRPr="00137BDB">
        <w:rPr>
          <w:lang w:val="en-IE" w:eastAsia="en-GB"/>
        </w:rPr>
        <w:t xml:space="preserve">Primer-directed enzymatic amplification of DNA with thermostable </w:t>
      </w:r>
      <w:r w:rsidR="00BC5E7F" w:rsidRPr="00137BDB">
        <w:rPr>
          <w:lang w:val="en-IE" w:eastAsia="en-GB"/>
        </w:rPr>
        <w:t>DNA</w:t>
      </w:r>
      <w:r w:rsidRPr="00137BDB">
        <w:rPr>
          <w:lang w:val="en-IE" w:eastAsia="en-GB"/>
        </w:rPr>
        <w:t xml:space="preserve"> polymerase. </w:t>
      </w:r>
      <w:r w:rsidRPr="00FB628D">
        <w:rPr>
          <w:i/>
          <w:iCs/>
          <w:lang w:val="fr-FR" w:eastAsia="en-GB"/>
        </w:rPr>
        <w:t xml:space="preserve">Science, </w:t>
      </w:r>
      <w:r w:rsidRPr="00FB628D">
        <w:rPr>
          <w:b/>
          <w:bCs/>
          <w:lang w:val="fr-FR" w:eastAsia="en-GB"/>
        </w:rPr>
        <w:t>293</w:t>
      </w:r>
      <w:r w:rsidRPr="00FB628D">
        <w:rPr>
          <w:lang w:val="fr-FR" w:eastAsia="en-GB"/>
        </w:rPr>
        <w:t>, 487–491.</w:t>
      </w:r>
    </w:p>
    <w:p w14:paraId="10D391D0" w14:textId="5D2C497E" w:rsidR="00D06FEB" w:rsidRPr="00137BDB" w:rsidRDefault="00D06FEB" w:rsidP="00FD3BC5">
      <w:pPr>
        <w:pStyle w:val="Ref"/>
        <w:rPr>
          <w:smallCaps/>
          <w:color w:val="000000" w:themeColor="text1"/>
          <w:lang w:val="en-IE" w:eastAsia="en-GB"/>
        </w:rPr>
      </w:pPr>
      <w:proofErr w:type="spellStart"/>
      <w:r w:rsidRPr="00FB628D">
        <w:rPr>
          <w:smallCaps/>
          <w:color w:val="000000" w:themeColor="text1"/>
          <w:lang w:val="fr-FR" w:eastAsia="en-GB"/>
        </w:rPr>
        <w:t>Sánchez</w:t>
      </w:r>
      <w:proofErr w:type="spellEnd"/>
      <w:r w:rsidRPr="00FB628D">
        <w:rPr>
          <w:rFonts w:ascii="Cambria Math" w:hAnsi="Cambria Math" w:cs="Cambria Math"/>
          <w:smallCaps/>
          <w:color w:val="000000" w:themeColor="text1"/>
          <w:lang w:val="fr-FR" w:eastAsia="en-GB"/>
        </w:rPr>
        <w:t>‐</w:t>
      </w:r>
      <w:r w:rsidR="00C432B4" w:rsidRPr="00FB628D">
        <w:rPr>
          <w:smallCaps/>
          <w:color w:val="000000" w:themeColor="text1"/>
          <w:lang w:val="fr-FR" w:eastAsia="en-GB"/>
        </w:rPr>
        <w:t xml:space="preserve">Matamoros A., Beck C., </w:t>
      </w:r>
      <w:proofErr w:type="spellStart"/>
      <w:r w:rsidR="00C432B4" w:rsidRPr="00FB628D">
        <w:rPr>
          <w:smallCaps/>
          <w:color w:val="000000" w:themeColor="text1"/>
          <w:lang w:val="fr-FR" w:eastAsia="en-GB"/>
        </w:rPr>
        <w:t>Kukielka</w:t>
      </w:r>
      <w:proofErr w:type="spellEnd"/>
      <w:r w:rsidR="00C432B4" w:rsidRPr="00FB628D">
        <w:rPr>
          <w:smallCaps/>
          <w:color w:val="000000" w:themeColor="text1"/>
          <w:lang w:val="fr-FR" w:eastAsia="en-GB"/>
        </w:rPr>
        <w:t xml:space="preserve"> D., </w:t>
      </w:r>
      <w:proofErr w:type="spellStart"/>
      <w:r w:rsidR="00C432B4" w:rsidRPr="00FB628D">
        <w:rPr>
          <w:smallCaps/>
          <w:color w:val="000000" w:themeColor="text1"/>
          <w:lang w:val="fr-FR" w:eastAsia="en-GB"/>
        </w:rPr>
        <w:t>Lecollinet</w:t>
      </w:r>
      <w:proofErr w:type="spellEnd"/>
      <w:r w:rsidRPr="00FB628D">
        <w:rPr>
          <w:smallCaps/>
          <w:color w:val="000000" w:themeColor="text1"/>
          <w:lang w:val="fr-FR" w:eastAsia="en-GB"/>
        </w:rPr>
        <w:t xml:space="preserve"> S., Blaise</w:t>
      </w:r>
      <w:r w:rsidRPr="00FB628D">
        <w:rPr>
          <w:rFonts w:ascii="Cambria Math" w:hAnsi="Cambria Math" w:cs="Cambria Math"/>
          <w:smallCaps/>
          <w:color w:val="000000" w:themeColor="text1"/>
          <w:lang w:val="fr-FR" w:eastAsia="en-GB"/>
        </w:rPr>
        <w:t>‐</w:t>
      </w:r>
      <w:r w:rsidR="00C432B4" w:rsidRPr="00FB628D">
        <w:rPr>
          <w:smallCaps/>
          <w:color w:val="000000" w:themeColor="text1"/>
          <w:lang w:val="fr-FR" w:eastAsia="en-GB"/>
        </w:rPr>
        <w:t>Boisseau</w:t>
      </w:r>
      <w:r w:rsidRPr="00FB628D">
        <w:rPr>
          <w:smallCaps/>
          <w:color w:val="000000" w:themeColor="text1"/>
          <w:lang w:val="fr-FR" w:eastAsia="en-GB"/>
        </w:rPr>
        <w:t xml:space="preserve"> S., Garnier A., Rueda</w:t>
      </w:r>
      <w:r w:rsidR="00C432B4" w:rsidRPr="00FB628D">
        <w:rPr>
          <w:smallCaps/>
          <w:color w:val="000000" w:themeColor="text1"/>
          <w:lang w:val="fr-FR" w:eastAsia="en-GB"/>
        </w:rPr>
        <w:t xml:space="preserve"> P., </w:t>
      </w:r>
      <w:proofErr w:type="spellStart"/>
      <w:r w:rsidR="00C432B4" w:rsidRPr="00FB628D">
        <w:rPr>
          <w:smallCaps/>
          <w:color w:val="000000" w:themeColor="text1"/>
          <w:lang w:val="fr-FR" w:eastAsia="en-GB"/>
        </w:rPr>
        <w:t>Zientara</w:t>
      </w:r>
      <w:proofErr w:type="spellEnd"/>
      <w:r w:rsidRPr="00FB628D">
        <w:rPr>
          <w:smallCaps/>
          <w:color w:val="000000" w:themeColor="text1"/>
          <w:lang w:val="fr-FR" w:eastAsia="en-GB"/>
        </w:rPr>
        <w:t xml:space="preserve"> S. </w:t>
      </w:r>
      <w:r w:rsidR="00C432B4" w:rsidRPr="00FB628D">
        <w:rPr>
          <w:smallCaps/>
          <w:color w:val="000000" w:themeColor="text1"/>
          <w:lang w:val="fr-FR" w:eastAsia="en-GB"/>
        </w:rPr>
        <w:t>&amp;</w:t>
      </w:r>
      <w:r w:rsidRPr="00FB628D">
        <w:rPr>
          <w:smallCaps/>
          <w:color w:val="000000" w:themeColor="text1"/>
          <w:lang w:val="fr-FR" w:eastAsia="en-GB"/>
        </w:rPr>
        <w:t xml:space="preserve"> </w:t>
      </w:r>
      <w:proofErr w:type="spellStart"/>
      <w:r w:rsidRPr="00FB628D">
        <w:rPr>
          <w:smallCaps/>
          <w:color w:val="000000" w:themeColor="text1"/>
          <w:lang w:val="fr-FR" w:eastAsia="en-GB"/>
        </w:rPr>
        <w:t>Sánchez</w:t>
      </w:r>
      <w:r w:rsidRPr="00FB628D">
        <w:rPr>
          <w:rFonts w:ascii="Cambria Math" w:hAnsi="Cambria Math" w:cs="Cambria Math"/>
          <w:smallCaps/>
          <w:color w:val="000000" w:themeColor="text1"/>
          <w:lang w:val="fr-FR" w:eastAsia="en-GB"/>
        </w:rPr>
        <w:t>‐</w:t>
      </w:r>
      <w:r w:rsidRPr="00FB628D">
        <w:rPr>
          <w:smallCaps/>
          <w:color w:val="000000" w:themeColor="text1"/>
          <w:lang w:val="fr-FR" w:eastAsia="en-GB"/>
        </w:rPr>
        <w:t>Vizcaíno</w:t>
      </w:r>
      <w:proofErr w:type="spellEnd"/>
      <w:r w:rsidRPr="00FB628D">
        <w:rPr>
          <w:smallCaps/>
          <w:color w:val="000000" w:themeColor="text1"/>
          <w:lang w:val="fr-FR" w:eastAsia="en-GB"/>
        </w:rPr>
        <w:t xml:space="preserve"> J.M.</w:t>
      </w:r>
      <w:r w:rsidRPr="00FB628D">
        <w:rPr>
          <w:color w:val="222222"/>
          <w:lang w:val="fr-FR"/>
        </w:rPr>
        <w:t xml:space="preserve"> (2016). </w:t>
      </w:r>
      <w:r w:rsidRPr="00137BDB">
        <w:rPr>
          <w:color w:val="222222"/>
          <w:lang w:val="en-IE"/>
        </w:rPr>
        <w:t>Development of a Microsphere</w:t>
      </w:r>
      <w:r w:rsidRPr="00137BDB">
        <w:rPr>
          <w:rFonts w:ascii="Cambria Math" w:hAnsi="Cambria Math" w:cs="Cambria Math"/>
          <w:color w:val="222222"/>
          <w:lang w:val="en-IE"/>
        </w:rPr>
        <w:t>‐</w:t>
      </w:r>
      <w:r w:rsidRPr="00137BDB">
        <w:rPr>
          <w:color w:val="222222"/>
          <w:lang w:val="en-IE"/>
        </w:rPr>
        <w:t xml:space="preserve">based Immunoassay for Serological Detection of African Horse Sickness Virus and Comparison with Other Diagnostic Techniques. </w:t>
      </w:r>
      <w:proofErr w:type="spellStart"/>
      <w:r w:rsidRPr="00137BDB">
        <w:rPr>
          <w:i/>
          <w:iCs/>
          <w:color w:val="222222"/>
          <w:lang w:val="en-IE"/>
        </w:rPr>
        <w:t>Transbound</w:t>
      </w:r>
      <w:proofErr w:type="spellEnd"/>
      <w:r w:rsidR="00D73B87">
        <w:rPr>
          <w:i/>
          <w:iCs/>
          <w:color w:val="222222"/>
          <w:lang w:val="en-IE"/>
        </w:rPr>
        <w:t xml:space="preserve">. </w:t>
      </w:r>
      <w:proofErr w:type="spellStart"/>
      <w:r w:rsidR="00C432B4" w:rsidRPr="00137BDB">
        <w:rPr>
          <w:i/>
          <w:iCs/>
          <w:color w:val="222222"/>
          <w:lang w:val="en-IE"/>
        </w:rPr>
        <w:t>Emerg</w:t>
      </w:r>
      <w:proofErr w:type="spellEnd"/>
      <w:r w:rsidR="00C432B4" w:rsidRPr="00137BDB">
        <w:rPr>
          <w:i/>
          <w:iCs/>
          <w:color w:val="222222"/>
          <w:lang w:val="en-IE"/>
        </w:rPr>
        <w:t>. Dis.</w:t>
      </w:r>
      <w:r w:rsidRPr="00137BDB">
        <w:rPr>
          <w:color w:val="222222"/>
          <w:lang w:val="en-IE"/>
        </w:rPr>
        <w:t xml:space="preserve">, </w:t>
      </w:r>
      <w:r w:rsidRPr="00137BDB">
        <w:rPr>
          <w:b/>
          <w:iCs/>
          <w:color w:val="222222"/>
          <w:lang w:val="en-IE"/>
        </w:rPr>
        <w:t>63</w:t>
      </w:r>
      <w:r w:rsidR="00C432B4" w:rsidRPr="00137BDB">
        <w:rPr>
          <w:color w:val="222222"/>
          <w:lang w:val="en-IE"/>
        </w:rPr>
        <w:t xml:space="preserve">, </w:t>
      </w:r>
      <w:r w:rsidR="00C432B4" w:rsidRPr="00137BDB">
        <w:rPr>
          <w:lang w:val="en-IE"/>
        </w:rPr>
        <w:t xml:space="preserve">e270–e277. </w:t>
      </w:r>
      <w:proofErr w:type="spellStart"/>
      <w:r w:rsidR="00C432B4" w:rsidRPr="00137BDB">
        <w:rPr>
          <w:lang w:val="en-IE"/>
        </w:rPr>
        <w:t>doi</w:t>
      </w:r>
      <w:proofErr w:type="spellEnd"/>
      <w:r w:rsidR="00C432B4" w:rsidRPr="00137BDB">
        <w:rPr>
          <w:lang w:val="en-IE"/>
        </w:rPr>
        <w:t>: 10.1111/tbed.12340</w:t>
      </w:r>
    </w:p>
    <w:p w14:paraId="1F8D957B" w14:textId="77777777" w:rsidR="00CC5C3A" w:rsidRPr="00137BDB" w:rsidRDefault="000B1762" w:rsidP="00FD3BC5">
      <w:pPr>
        <w:pStyle w:val="Ref"/>
        <w:rPr>
          <w:lang w:val="en-IE" w:eastAsia="en-GB"/>
        </w:rPr>
      </w:pPr>
      <w:r w:rsidRPr="00137BDB">
        <w:rPr>
          <w:smallCaps/>
          <w:lang w:val="en-IE" w:eastAsia="en-GB"/>
        </w:rPr>
        <w:t>Sanger F</w:t>
      </w:r>
      <w:r w:rsidR="00BC5E7F" w:rsidRPr="00137BDB">
        <w:rPr>
          <w:smallCaps/>
          <w:lang w:val="en-IE" w:eastAsia="en-GB"/>
        </w:rPr>
        <w:t>.</w:t>
      </w:r>
      <w:r w:rsidRPr="00137BDB">
        <w:rPr>
          <w:smallCaps/>
          <w:lang w:val="en-IE" w:eastAsia="en-GB"/>
        </w:rPr>
        <w:t>, Nicklen S</w:t>
      </w:r>
      <w:r w:rsidR="00BC5E7F" w:rsidRPr="00137BDB">
        <w:rPr>
          <w:smallCaps/>
          <w:lang w:val="en-IE" w:eastAsia="en-GB"/>
        </w:rPr>
        <w:t>. &amp;</w:t>
      </w:r>
      <w:r w:rsidRPr="00137BDB">
        <w:rPr>
          <w:smallCaps/>
          <w:lang w:val="en-IE" w:eastAsia="en-GB"/>
        </w:rPr>
        <w:t xml:space="preserve"> Coulson A</w:t>
      </w:r>
      <w:r w:rsidR="00BC5E7F" w:rsidRPr="00137BDB">
        <w:rPr>
          <w:smallCaps/>
          <w:lang w:val="en-IE" w:eastAsia="en-GB"/>
        </w:rPr>
        <w:t>.</w:t>
      </w:r>
      <w:r w:rsidRPr="00137BDB">
        <w:rPr>
          <w:smallCaps/>
          <w:lang w:val="en-IE" w:eastAsia="en-GB"/>
        </w:rPr>
        <w:t>R.</w:t>
      </w:r>
      <w:r w:rsidRPr="00137BDB">
        <w:rPr>
          <w:lang w:val="en-IE" w:eastAsia="en-GB"/>
        </w:rPr>
        <w:t xml:space="preserve"> (1977)</w:t>
      </w:r>
      <w:r w:rsidR="00BC5E7F" w:rsidRPr="00137BDB">
        <w:rPr>
          <w:lang w:val="en-IE" w:eastAsia="en-GB"/>
        </w:rPr>
        <w:t>.</w:t>
      </w:r>
      <w:r w:rsidRPr="00137BDB">
        <w:rPr>
          <w:lang w:val="en-IE" w:eastAsia="en-GB"/>
        </w:rPr>
        <w:t xml:space="preserve"> DNA sequencing with chain-terminating inhibitors. </w:t>
      </w:r>
      <w:r w:rsidRPr="00137BDB">
        <w:rPr>
          <w:i/>
          <w:lang w:val="en-IE" w:eastAsia="en-GB"/>
        </w:rPr>
        <w:t>Proc</w:t>
      </w:r>
      <w:r w:rsidR="00BC5E7F" w:rsidRPr="00137BDB">
        <w:rPr>
          <w:i/>
          <w:lang w:val="en-IE" w:eastAsia="en-GB"/>
        </w:rPr>
        <w:t>.</w:t>
      </w:r>
      <w:r w:rsidRPr="00137BDB">
        <w:rPr>
          <w:i/>
          <w:lang w:val="en-IE" w:eastAsia="en-GB"/>
        </w:rPr>
        <w:t xml:space="preserve"> Natl Acad</w:t>
      </w:r>
      <w:r w:rsidR="00BC5E7F" w:rsidRPr="00137BDB">
        <w:rPr>
          <w:i/>
          <w:lang w:val="en-IE" w:eastAsia="en-GB"/>
        </w:rPr>
        <w:t>.</w:t>
      </w:r>
      <w:r w:rsidRPr="00137BDB">
        <w:rPr>
          <w:i/>
          <w:lang w:val="en-IE" w:eastAsia="en-GB"/>
        </w:rPr>
        <w:t xml:space="preserve"> Sci</w:t>
      </w:r>
      <w:r w:rsidR="00BC5E7F" w:rsidRPr="00137BDB">
        <w:rPr>
          <w:i/>
          <w:lang w:val="en-IE" w:eastAsia="en-GB"/>
        </w:rPr>
        <w:t>.</w:t>
      </w:r>
      <w:r w:rsidRPr="00137BDB">
        <w:rPr>
          <w:i/>
          <w:lang w:val="en-IE" w:eastAsia="en-GB"/>
        </w:rPr>
        <w:t xml:space="preserve"> USA</w:t>
      </w:r>
      <w:r w:rsidR="00BC5E7F" w:rsidRPr="00137BDB">
        <w:rPr>
          <w:lang w:val="en-IE" w:eastAsia="en-GB"/>
        </w:rPr>
        <w:t>,</w:t>
      </w:r>
      <w:r w:rsidR="00AF1C45" w:rsidRPr="00137BDB">
        <w:rPr>
          <w:lang w:val="en-IE" w:eastAsia="en-GB"/>
        </w:rPr>
        <w:t xml:space="preserve"> </w:t>
      </w:r>
      <w:r w:rsidRPr="00137BDB">
        <w:rPr>
          <w:b/>
          <w:bCs/>
          <w:lang w:val="en-IE" w:eastAsia="en-GB"/>
        </w:rPr>
        <w:t>74</w:t>
      </w:r>
      <w:r w:rsidR="00BC5E7F" w:rsidRPr="00137BDB">
        <w:rPr>
          <w:bCs/>
          <w:lang w:val="en-IE" w:eastAsia="en-GB"/>
        </w:rPr>
        <w:t xml:space="preserve">, </w:t>
      </w:r>
      <w:r w:rsidRPr="00137BDB">
        <w:rPr>
          <w:lang w:val="en-IE" w:eastAsia="en-GB"/>
        </w:rPr>
        <w:t>5463</w:t>
      </w:r>
      <w:r w:rsidR="00BC5E7F" w:rsidRPr="00137BDB">
        <w:rPr>
          <w:lang w:val="en-IE" w:eastAsia="en-GB"/>
        </w:rPr>
        <w:t>–546</w:t>
      </w:r>
      <w:r w:rsidRPr="00137BDB">
        <w:rPr>
          <w:lang w:val="en-IE" w:eastAsia="en-GB"/>
        </w:rPr>
        <w:t>7.</w:t>
      </w:r>
    </w:p>
    <w:p w14:paraId="15AC5D03" w14:textId="77777777" w:rsidR="000B1762" w:rsidRPr="00137BDB" w:rsidRDefault="000B1762" w:rsidP="00FD3BC5">
      <w:pPr>
        <w:pStyle w:val="Ref"/>
        <w:rPr>
          <w:lang w:val="en-IE"/>
        </w:rPr>
      </w:pPr>
      <w:r w:rsidRPr="00137BDB">
        <w:rPr>
          <w:smallCaps/>
          <w:lang w:val="en-IE" w:eastAsia="en-GB"/>
        </w:rPr>
        <w:t xml:space="preserve">Schaller O., </w:t>
      </w:r>
      <w:proofErr w:type="spellStart"/>
      <w:r w:rsidRPr="00137BDB">
        <w:rPr>
          <w:smallCaps/>
          <w:lang w:val="en-IE" w:eastAsia="en-GB"/>
        </w:rPr>
        <w:t>Fatzer</w:t>
      </w:r>
      <w:proofErr w:type="spellEnd"/>
      <w:r w:rsidRPr="00137BDB">
        <w:rPr>
          <w:smallCaps/>
          <w:lang w:val="en-IE" w:eastAsia="en-GB"/>
        </w:rPr>
        <w:t xml:space="preserve"> R., Stack M., Clark J., Cooley W., </w:t>
      </w:r>
      <w:proofErr w:type="spellStart"/>
      <w:r w:rsidRPr="00137BDB">
        <w:rPr>
          <w:smallCaps/>
          <w:lang w:val="en-IE" w:eastAsia="en-GB"/>
        </w:rPr>
        <w:t>Biffiger</w:t>
      </w:r>
      <w:proofErr w:type="spellEnd"/>
      <w:r w:rsidRPr="00137BDB">
        <w:rPr>
          <w:smallCaps/>
          <w:lang w:val="en-IE" w:eastAsia="en-GB"/>
        </w:rPr>
        <w:t xml:space="preserve"> K., </w:t>
      </w:r>
      <w:proofErr w:type="spellStart"/>
      <w:r w:rsidRPr="00137BDB">
        <w:rPr>
          <w:smallCaps/>
          <w:lang w:val="en-IE" w:eastAsia="en-GB"/>
        </w:rPr>
        <w:t>Egli</w:t>
      </w:r>
      <w:proofErr w:type="spellEnd"/>
      <w:r w:rsidRPr="00137BDB">
        <w:rPr>
          <w:smallCaps/>
          <w:lang w:val="en-IE" w:eastAsia="en-GB"/>
        </w:rPr>
        <w:t xml:space="preserve"> S., </w:t>
      </w:r>
      <w:proofErr w:type="spellStart"/>
      <w:r w:rsidRPr="00137BDB">
        <w:rPr>
          <w:smallCaps/>
          <w:lang w:val="en-IE" w:eastAsia="en-GB"/>
        </w:rPr>
        <w:t>Doherr</w:t>
      </w:r>
      <w:proofErr w:type="spellEnd"/>
      <w:r w:rsidRPr="00137BDB">
        <w:rPr>
          <w:smallCaps/>
          <w:lang w:val="en-IE" w:eastAsia="en-GB"/>
        </w:rPr>
        <w:t xml:space="preserve"> M., </w:t>
      </w:r>
      <w:proofErr w:type="spellStart"/>
      <w:r w:rsidRPr="00137BDB">
        <w:rPr>
          <w:smallCaps/>
          <w:lang w:val="en-IE" w:eastAsia="en-GB"/>
        </w:rPr>
        <w:t>Vandevelde</w:t>
      </w:r>
      <w:proofErr w:type="spellEnd"/>
      <w:r w:rsidRPr="00137BDB">
        <w:rPr>
          <w:smallCaps/>
          <w:lang w:val="en-IE" w:eastAsia="en-GB"/>
        </w:rPr>
        <w:t xml:space="preserve"> M., Heim D., </w:t>
      </w:r>
      <w:proofErr w:type="spellStart"/>
      <w:r w:rsidRPr="00137BDB">
        <w:rPr>
          <w:smallCaps/>
          <w:lang w:val="en-IE" w:eastAsia="en-GB"/>
        </w:rPr>
        <w:t>Oesch</w:t>
      </w:r>
      <w:proofErr w:type="spellEnd"/>
      <w:r w:rsidRPr="00137BDB">
        <w:rPr>
          <w:smallCaps/>
          <w:lang w:val="en-IE" w:eastAsia="en-GB"/>
        </w:rPr>
        <w:t xml:space="preserve"> B. &amp; Moser M</w:t>
      </w:r>
      <w:r w:rsidRPr="00137BDB">
        <w:rPr>
          <w:lang w:val="en-IE" w:eastAsia="en-GB"/>
        </w:rPr>
        <w:t xml:space="preserve">. (1999). Validation of a western immunoblotting procedure for bovine </w:t>
      </w:r>
      <w:proofErr w:type="spellStart"/>
      <w:r w:rsidRPr="00137BDB">
        <w:rPr>
          <w:lang w:val="en-IE" w:eastAsia="en-GB"/>
        </w:rPr>
        <w:t>PrPSc</w:t>
      </w:r>
      <w:proofErr w:type="spellEnd"/>
      <w:r w:rsidRPr="00137BDB">
        <w:rPr>
          <w:lang w:val="en-IE" w:eastAsia="en-GB"/>
        </w:rPr>
        <w:t xml:space="preserve"> detection and its use as a rapid surveillance method for the diagnosis of bovine spongiform </w:t>
      </w:r>
      <w:proofErr w:type="spellStart"/>
      <w:r w:rsidRPr="00137BDB">
        <w:rPr>
          <w:lang w:val="en-IE" w:eastAsia="en-GB"/>
        </w:rPr>
        <w:t>encepahlopathy</w:t>
      </w:r>
      <w:proofErr w:type="spellEnd"/>
      <w:r w:rsidRPr="00137BDB">
        <w:rPr>
          <w:lang w:val="en-IE" w:eastAsia="en-GB"/>
        </w:rPr>
        <w:t xml:space="preserve"> (BSE). </w:t>
      </w:r>
      <w:r w:rsidRPr="00137BDB">
        <w:rPr>
          <w:i/>
          <w:lang w:val="en-IE"/>
        </w:rPr>
        <w:t xml:space="preserve">Acta </w:t>
      </w:r>
      <w:proofErr w:type="spellStart"/>
      <w:r w:rsidRPr="00137BDB">
        <w:rPr>
          <w:i/>
          <w:lang w:val="en-IE"/>
        </w:rPr>
        <w:t>Neuropathol</w:t>
      </w:r>
      <w:proofErr w:type="spellEnd"/>
      <w:r w:rsidRPr="00137BDB">
        <w:rPr>
          <w:i/>
          <w:lang w:val="en-IE"/>
        </w:rPr>
        <w:t xml:space="preserve">. </w:t>
      </w:r>
      <w:r w:rsidRPr="00137BDB">
        <w:rPr>
          <w:lang w:val="en-IE"/>
        </w:rPr>
        <w:t>(</w:t>
      </w:r>
      <w:proofErr w:type="spellStart"/>
      <w:r w:rsidRPr="00137BDB">
        <w:rPr>
          <w:i/>
          <w:lang w:val="en-IE"/>
        </w:rPr>
        <w:t>Berl</w:t>
      </w:r>
      <w:proofErr w:type="spellEnd"/>
      <w:r w:rsidRPr="00137BDB">
        <w:rPr>
          <w:i/>
          <w:lang w:val="en-IE"/>
        </w:rPr>
        <w:t>.</w:t>
      </w:r>
      <w:r w:rsidRPr="00137BDB">
        <w:rPr>
          <w:lang w:val="en-IE"/>
        </w:rPr>
        <w:t xml:space="preserve">), </w:t>
      </w:r>
      <w:r w:rsidRPr="00137BDB">
        <w:rPr>
          <w:b/>
          <w:lang w:val="en-IE"/>
        </w:rPr>
        <w:t>98</w:t>
      </w:r>
      <w:r w:rsidRPr="00137BDB">
        <w:rPr>
          <w:lang w:val="en-IE"/>
        </w:rPr>
        <w:t>, 437–443.</w:t>
      </w:r>
    </w:p>
    <w:p w14:paraId="107900F4" w14:textId="7ABF964D" w:rsidR="00751104" w:rsidRPr="00137BDB" w:rsidRDefault="00751104" w:rsidP="00FD3BC5">
      <w:pPr>
        <w:pStyle w:val="Ref"/>
        <w:rPr>
          <w:lang w:val="en-IE" w:eastAsia="en-GB"/>
        </w:rPr>
      </w:pPr>
      <w:proofErr w:type="spellStart"/>
      <w:r w:rsidRPr="00137BDB">
        <w:rPr>
          <w:smallCaps/>
          <w:color w:val="000000" w:themeColor="text1"/>
          <w:lang w:val="en-IE" w:eastAsia="en-GB"/>
        </w:rPr>
        <w:t>Schreur</w:t>
      </w:r>
      <w:proofErr w:type="spellEnd"/>
      <w:r w:rsidRPr="00137BDB">
        <w:rPr>
          <w:smallCaps/>
          <w:color w:val="000000" w:themeColor="text1"/>
          <w:lang w:val="en-IE" w:eastAsia="en-GB"/>
        </w:rPr>
        <w:t xml:space="preserve"> P.</w:t>
      </w:r>
      <w:r w:rsidR="005B0101" w:rsidRPr="00137BDB">
        <w:rPr>
          <w:smallCaps/>
          <w:color w:val="000000" w:themeColor="text1"/>
          <w:lang w:val="en-IE" w:eastAsia="en-GB"/>
        </w:rPr>
        <w:t>J.</w:t>
      </w:r>
      <w:r w:rsidRPr="00137BDB">
        <w:rPr>
          <w:smallCaps/>
          <w:color w:val="000000" w:themeColor="text1"/>
          <w:lang w:val="en-IE" w:eastAsia="en-GB"/>
        </w:rPr>
        <w:t xml:space="preserve">W., </w:t>
      </w:r>
      <w:proofErr w:type="spellStart"/>
      <w:r w:rsidRPr="00137BDB">
        <w:rPr>
          <w:smallCaps/>
          <w:color w:val="000000" w:themeColor="text1"/>
          <w:lang w:val="en-IE" w:eastAsia="en-GB"/>
        </w:rPr>
        <w:t>Paweska</w:t>
      </w:r>
      <w:proofErr w:type="spellEnd"/>
      <w:r w:rsidR="005B0101" w:rsidRPr="00137BDB">
        <w:rPr>
          <w:smallCaps/>
          <w:color w:val="000000" w:themeColor="text1"/>
          <w:lang w:val="en-IE" w:eastAsia="en-GB"/>
        </w:rPr>
        <w:t xml:space="preserve"> J.</w:t>
      </w:r>
      <w:r w:rsidRPr="00137BDB">
        <w:rPr>
          <w:smallCaps/>
          <w:color w:val="000000" w:themeColor="text1"/>
          <w:lang w:val="en-IE" w:eastAsia="en-GB"/>
        </w:rPr>
        <w:t>T., Kant</w:t>
      </w:r>
      <w:r w:rsidR="005B0101" w:rsidRPr="00137BDB">
        <w:rPr>
          <w:smallCaps/>
          <w:color w:val="000000" w:themeColor="text1"/>
          <w:lang w:val="en-IE" w:eastAsia="en-GB"/>
        </w:rPr>
        <w:t xml:space="preserve"> J. &amp; </w:t>
      </w:r>
      <w:proofErr w:type="spellStart"/>
      <w:r w:rsidR="005B0101" w:rsidRPr="00137BDB">
        <w:rPr>
          <w:smallCaps/>
          <w:color w:val="000000" w:themeColor="text1"/>
          <w:lang w:val="en-IE" w:eastAsia="en-GB"/>
        </w:rPr>
        <w:t>Kortekaas</w:t>
      </w:r>
      <w:proofErr w:type="spellEnd"/>
      <w:r w:rsidRPr="00137BDB">
        <w:rPr>
          <w:smallCaps/>
          <w:color w:val="000000" w:themeColor="text1"/>
          <w:lang w:val="en-IE" w:eastAsia="en-GB"/>
        </w:rPr>
        <w:t xml:space="preserve"> J.</w:t>
      </w:r>
      <w:r w:rsidRPr="00137BDB">
        <w:rPr>
          <w:lang w:val="en-IE" w:eastAsia="en-GB"/>
        </w:rPr>
        <w:t xml:space="preserve"> (2017). A novel highly sensitive, rapid and safe Rift Valley fever virus neutralization test. </w:t>
      </w:r>
      <w:r w:rsidRPr="00137BDB">
        <w:rPr>
          <w:i/>
          <w:lang w:val="en-IE" w:eastAsia="en-GB"/>
        </w:rPr>
        <w:t>J</w:t>
      </w:r>
      <w:r w:rsidR="005B0101" w:rsidRPr="00137BDB">
        <w:rPr>
          <w:i/>
          <w:lang w:val="en-IE" w:eastAsia="en-GB"/>
        </w:rPr>
        <w:t>.</w:t>
      </w:r>
      <w:r w:rsidRPr="00137BDB">
        <w:rPr>
          <w:i/>
          <w:lang w:val="en-IE" w:eastAsia="en-GB"/>
        </w:rPr>
        <w:t xml:space="preserve"> </w:t>
      </w:r>
      <w:proofErr w:type="spellStart"/>
      <w:r w:rsidR="005B0101" w:rsidRPr="00137BDB">
        <w:rPr>
          <w:i/>
          <w:lang w:val="en-IE" w:eastAsia="en-GB"/>
        </w:rPr>
        <w:t>V</w:t>
      </w:r>
      <w:r w:rsidRPr="00137BDB">
        <w:rPr>
          <w:i/>
          <w:lang w:val="en-IE" w:eastAsia="en-GB"/>
        </w:rPr>
        <w:t>irol</w:t>
      </w:r>
      <w:proofErr w:type="spellEnd"/>
      <w:r w:rsidR="005B0101" w:rsidRPr="00137BDB">
        <w:rPr>
          <w:i/>
          <w:lang w:val="en-IE" w:eastAsia="en-GB"/>
        </w:rPr>
        <w:t>.</w:t>
      </w:r>
      <w:r w:rsidRPr="00137BDB">
        <w:rPr>
          <w:i/>
          <w:lang w:val="en-IE" w:eastAsia="en-GB"/>
        </w:rPr>
        <w:t xml:space="preserve"> </w:t>
      </w:r>
      <w:r w:rsidR="005B0101" w:rsidRPr="00137BDB">
        <w:rPr>
          <w:i/>
          <w:lang w:val="en-IE" w:eastAsia="en-GB"/>
        </w:rPr>
        <w:t>M</w:t>
      </w:r>
      <w:r w:rsidRPr="00137BDB">
        <w:rPr>
          <w:i/>
          <w:lang w:val="en-IE" w:eastAsia="en-GB"/>
        </w:rPr>
        <w:t>ethods</w:t>
      </w:r>
      <w:r w:rsidRPr="00137BDB">
        <w:rPr>
          <w:lang w:val="en-IE" w:eastAsia="en-GB"/>
        </w:rPr>
        <w:t xml:space="preserve">, </w:t>
      </w:r>
      <w:r w:rsidRPr="00137BDB">
        <w:rPr>
          <w:b/>
          <w:lang w:val="en-IE" w:eastAsia="en-GB"/>
        </w:rPr>
        <w:t>248</w:t>
      </w:r>
      <w:r w:rsidRPr="00137BDB">
        <w:rPr>
          <w:lang w:val="en-IE" w:eastAsia="en-GB"/>
        </w:rPr>
        <w:t>, 26</w:t>
      </w:r>
      <w:r w:rsidR="009C3AE4">
        <w:rPr>
          <w:lang w:val="en-IE" w:eastAsia="en-GB"/>
        </w:rPr>
        <w:t>–</w:t>
      </w:r>
      <w:r w:rsidRPr="00137BDB">
        <w:rPr>
          <w:lang w:val="en-IE" w:eastAsia="en-GB"/>
        </w:rPr>
        <w:t>30.</w:t>
      </w:r>
    </w:p>
    <w:p w14:paraId="615EE079" w14:textId="77777777" w:rsidR="00CC5C3A" w:rsidRPr="00137BDB" w:rsidRDefault="00CC5C3A" w:rsidP="00FD3BC5">
      <w:pPr>
        <w:pStyle w:val="Ref"/>
        <w:rPr>
          <w:lang w:val="en-IE"/>
        </w:rPr>
      </w:pPr>
      <w:bookmarkStart w:id="250" w:name="_Hlk510626631"/>
      <w:proofErr w:type="spellStart"/>
      <w:r w:rsidRPr="00137BDB">
        <w:rPr>
          <w:smallCaps/>
          <w:color w:val="000000" w:themeColor="text1"/>
          <w:lang w:val="en-IE" w:eastAsia="en-GB"/>
        </w:rPr>
        <w:lastRenderedPageBreak/>
        <w:t>Sutandy</w:t>
      </w:r>
      <w:bookmarkEnd w:id="250"/>
      <w:proofErr w:type="spellEnd"/>
      <w:r w:rsidR="00B013D3" w:rsidRPr="00137BDB">
        <w:rPr>
          <w:smallCaps/>
          <w:color w:val="000000" w:themeColor="text1"/>
          <w:lang w:val="en-IE" w:eastAsia="en-GB"/>
        </w:rPr>
        <w:t xml:space="preserve"> F.X., Qian</w:t>
      </w:r>
      <w:r w:rsidRPr="00137BDB">
        <w:rPr>
          <w:smallCaps/>
          <w:color w:val="000000" w:themeColor="text1"/>
          <w:lang w:val="en-IE" w:eastAsia="en-GB"/>
        </w:rPr>
        <w:t xml:space="preserve"> J., Chen</w:t>
      </w:r>
      <w:r w:rsidR="00B013D3" w:rsidRPr="00137BDB">
        <w:rPr>
          <w:smallCaps/>
          <w:color w:val="000000" w:themeColor="text1"/>
          <w:lang w:val="en-IE" w:eastAsia="en-GB"/>
        </w:rPr>
        <w:t xml:space="preserve"> C.S. &amp; Zhu</w:t>
      </w:r>
      <w:r w:rsidRPr="00137BDB">
        <w:rPr>
          <w:smallCaps/>
          <w:color w:val="000000" w:themeColor="text1"/>
          <w:lang w:val="en-IE" w:eastAsia="en-GB"/>
        </w:rPr>
        <w:t xml:space="preserve"> H.</w:t>
      </w:r>
      <w:r w:rsidRPr="00137BDB">
        <w:rPr>
          <w:lang w:val="en-IE"/>
        </w:rPr>
        <w:t xml:space="preserve"> (2013). Overview of protein microarrays. </w:t>
      </w:r>
      <w:proofErr w:type="spellStart"/>
      <w:r w:rsidRPr="00137BDB">
        <w:rPr>
          <w:i/>
          <w:iCs/>
          <w:lang w:val="en-IE"/>
        </w:rPr>
        <w:t>Curr</w:t>
      </w:r>
      <w:proofErr w:type="spellEnd"/>
      <w:r w:rsidR="00B013D3" w:rsidRPr="00137BDB">
        <w:rPr>
          <w:i/>
          <w:iCs/>
          <w:lang w:val="en-IE"/>
        </w:rPr>
        <w:t>.</w:t>
      </w:r>
      <w:r w:rsidRPr="00137BDB">
        <w:rPr>
          <w:i/>
          <w:iCs/>
          <w:lang w:val="en-IE"/>
        </w:rPr>
        <w:t xml:space="preserve"> </w:t>
      </w:r>
      <w:proofErr w:type="spellStart"/>
      <w:r w:rsidR="00B013D3" w:rsidRPr="00137BDB">
        <w:rPr>
          <w:i/>
          <w:iCs/>
          <w:lang w:val="en-IE"/>
        </w:rPr>
        <w:t>Protoc</w:t>
      </w:r>
      <w:proofErr w:type="spellEnd"/>
      <w:r w:rsidR="00B013D3" w:rsidRPr="00137BDB">
        <w:rPr>
          <w:i/>
          <w:iCs/>
          <w:lang w:val="en-IE"/>
        </w:rPr>
        <w:t>. Protein Sci.</w:t>
      </w:r>
      <w:r w:rsidRPr="00137BDB">
        <w:rPr>
          <w:lang w:val="en-IE"/>
        </w:rPr>
        <w:t xml:space="preserve">, </w:t>
      </w:r>
      <w:r w:rsidR="00B013D3" w:rsidRPr="00137BDB">
        <w:rPr>
          <w:lang w:val="en-IE"/>
        </w:rPr>
        <w:t xml:space="preserve">Chapter 27, Unit 27.1. </w:t>
      </w:r>
      <w:proofErr w:type="spellStart"/>
      <w:r w:rsidR="00B013D3" w:rsidRPr="00137BDB">
        <w:rPr>
          <w:lang w:val="en-IE"/>
        </w:rPr>
        <w:t>doi</w:t>
      </w:r>
      <w:proofErr w:type="spellEnd"/>
      <w:r w:rsidR="00B013D3" w:rsidRPr="00137BDB">
        <w:rPr>
          <w:lang w:val="en-IE"/>
        </w:rPr>
        <w:t>: 10.1002/0471140864.ps2701s72</w:t>
      </w:r>
      <w:r w:rsidRPr="00137BDB">
        <w:rPr>
          <w:lang w:val="en-IE"/>
        </w:rPr>
        <w:t>.</w:t>
      </w:r>
    </w:p>
    <w:p w14:paraId="0FD668B0" w14:textId="0C380B9C" w:rsidR="000B1762" w:rsidRPr="008D23F1" w:rsidRDefault="000B1762" w:rsidP="00FD3BC5">
      <w:pPr>
        <w:pStyle w:val="Ref"/>
        <w:rPr>
          <w:lang w:val="es-ES" w:eastAsia="en-GB"/>
        </w:rPr>
      </w:pPr>
      <w:proofErr w:type="spellStart"/>
      <w:r w:rsidRPr="00137BDB">
        <w:rPr>
          <w:smallCaps/>
          <w:lang w:val="en-IE" w:eastAsia="en-GB"/>
        </w:rPr>
        <w:t>Thorgeirsdottir</w:t>
      </w:r>
      <w:proofErr w:type="spellEnd"/>
      <w:r w:rsidRPr="00137BDB">
        <w:rPr>
          <w:smallCaps/>
          <w:lang w:val="en-IE" w:eastAsia="en-GB"/>
        </w:rPr>
        <w:t xml:space="preserve"> S., </w:t>
      </w:r>
      <w:proofErr w:type="spellStart"/>
      <w:r w:rsidRPr="00137BDB">
        <w:rPr>
          <w:smallCaps/>
          <w:lang w:val="en-IE" w:eastAsia="en-GB"/>
        </w:rPr>
        <w:t>Georgsson</w:t>
      </w:r>
      <w:proofErr w:type="spellEnd"/>
      <w:r w:rsidRPr="00137BDB">
        <w:rPr>
          <w:smallCaps/>
          <w:lang w:val="en-IE" w:eastAsia="en-GB"/>
        </w:rPr>
        <w:t xml:space="preserve"> G., </w:t>
      </w:r>
      <w:proofErr w:type="spellStart"/>
      <w:r w:rsidRPr="00137BDB">
        <w:rPr>
          <w:smallCaps/>
          <w:lang w:val="en-IE" w:eastAsia="en-GB"/>
        </w:rPr>
        <w:t>Reynisson</w:t>
      </w:r>
      <w:proofErr w:type="spellEnd"/>
      <w:r w:rsidRPr="00137BDB">
        <w:rPr>
          <w:smallCaps/>
          <w:lang w:val="en-IE" w:eastAsia="en-GB"/>
        </w:rPr>
        <w:t xml:space="preserve"> E., </w:t>
      </w:r>
      <w:proofErr w:type="spellStart"/>
      <w:r w:rsidRPr="00137BDB">
        <w:rPr>
          <w:smallCaps/>
          <w:lang w:val="en-IE" w:eastAsia="en-GB"/>
        </w:rPr>
        <w:t>Sigurdarson</w:t>
      </w:r>
      <w:proofErr w:type="spellEnd"/>
      <w:r w:rsidRPr="00137BDB">
        <w:rPr>
          <w:smallCaps/>
          <w:lang w:val="en-IE" w:eastAsia="en-GB"/>
        </w:rPr>
        <w:t xml:space="preserve"> S. &amp; </w:t>
      </w:r>
      <w:proofErr w:type="spellStart"/>
      <w:r w:rsidRPr="00137BDB">
        <w:rPr>
          <w:smallCaps/>
          <w:lang w:val="en-IE" w:eastAsia="en-GB"/>
        </w:rPr>
        <w:t>Palsdottir</w:t>
      </w:r>
      <w:proofErr w:type="spellEnd"/>
      <w:r w:rsidRPr="00137BDB">
        <w:rPr>
          <w:lang w:val="en-IE" w:eastAsia="en-GB"/>
        </w:rPr>
        <w:t xml:space="preserve"> </w:t>
      </w:r>
      <w:r w:rsidR="00992B85" w:rsidRPr="00137BDB">
        <w:rPr>
          <w:lang w:val="en-IE" w:eastAsia="en-GB"/>
        </w:rPr>
        <w:t xml:space="preserve">A. </w:t>
      </w:r>
      <w:r w:rsidRPr="00137BDB">
        <w:rPr>
          <w:lang w:val="en-IE" w:eastAsia="en-GB"/>
        </w:rPr>
        <w:t xml:space="preserve">(2002). </w:t>
      </w:r>
      <w:r w:rsidR="00992B85" w:rsidRPr="00137BDB">
        <w:rPr>
          <w:lang w:val="en-IE" w:eastAsia="en-GB"/>
        </w:rPr>
        <w:t>S</w:t>
      </w:r>
      <w:r w:rsidRPr="00137BDB">
        <w:rPr>
          <w:lang w:val="en-IE" w:eastAsia="en-GB"/>
        </w:rPr>
        <w:t xml:space="preserve">earch for healthy carriers of scrapie: an assessment of subclinical infection in an Icelandic scrapie flock by three diagnostic methods and correlation with PRP genotypes. </w:t>
      </w:r>
      <w:proofErr w:type="spellStart"/>
      <w:r w:rsidRPr="008D23F1">
        <w:rPr>
          <w:i/>
          <w:iCs/>
          <w:lang w:val="es-ES" w:eastAsia="en-GB"/>
        </w:rPr>
        <w:t>Arch</w:t>
      </w:r>
      <w:proofErr w:type="spellEnd"/>
      <w:r w:rsidRPr="008D23F1">
        <w:rPr>
          <w:i/>
          <w:iCs/>
          <w:lang w:val="es-ES" w:eastAsia="en-GB"/>
        </w:rPr>
        <w:t xml:space="preserve">. Virol., </w:t>
      </w:r>
      <w:r w:rsidRPr="008D23F1">
        <w:rPr>
          <w:b/>
          <w:bCs/>
          <w:lang w:val="es-ES" w:eastAsia="en-GB"/>
        </w:rPr>
        <w:t>147</w:t>
      </w:r>
      <w:r w:rsidRPr="008D23F1">
        <w:rPr>
          <w:lang w:val="es-ES" w:eastAsia="en-GB"/>
        </w:rPr>
        <w:t>, 709–722.</w:t>
      </w:r>
    </w:p>
    <w:p w14:paraId="5FCD40CF" w14:textId="62349D1B" w:rsidR="0065714F" w:rsidRPr="00F75089" w:rsidRDefault="0065714F" w:rsidP="00FD3BC5">
      <w:pPr>
        <w:pStyle w:val="Ref"/>
        <w:rPr>
          <w:lang w:val="en-IE" w:eastAsia="en-GB"/>
        </w:rPr>
      </w:pPr>
      <w:r w:rsidRPr="00F75089">
        <w:rPr>
          <w:smallCaps/>
          <w:lang w:val="es-ES" w:eastAsia="en-GB"/>
        </w:rPr>
        <w:t>Torre-Escudero E</w:t>
      </w:r>
      <w:r w:rsidR="0080502E" w:rsidRPr="00F75089">
        <w:rPr>
          <w:smallCaps/>
          <w:lang w:val="es-ES" w:eastAsia="en-GB"/>
        </w:rPr>
        <w:t>.</w:t>
      </w:r>
      <w:r w:rsidRPr="00F75089">
        <w:rPr>
          <w:smallCaps/>
          <w:lang w:val="es-ES" w:eastAsia="en-GB"/>
        </w:rPr>
        <w:t>, Pérez-Sánchez R</w:t>
      </w:r>
      <w:r w:rsidR="0080502E" w:rsidRPr="00F75089">
        <w:rPr>
          <w:smallCaps/>
          <w:lang w:val="es-ES" w:eastAsia="en-GB"/>
        </w:rPr>
        <w:t>.</w:t>
      </w:r>
      <w:r w:rsidRPr="00F75089">
        <w:rPr>
          <w:smallCaps/>
          <w:lang w:val="es-ES" w:eastAsia="en-GB"/>
        </w:rPr>
        <w:t>, Manzano-Román R</w:t>
      </w:r>
      <w:r w:rsidR="0080502E" w:rsidRPr="00F75089">
        <w:rPr>
          <w:smallCaps/>
          <w:lang w:val="es-ES" w:eastAsia="en-GB"/>
        </w:rPr>
        <w:t>. &amp;</w:t>
      </w:r>
      <w:r w:rsidRPr="00F75089">
        <w:rPr>
          <w:smallCaps/>
          <w:lang w:val="es-ES" w:eastAsia="en-GB"/>
        </w:rPr>
        <w:t xml:space="preserve"> Oleaga A.</w:t>
      </w:r>
      <w:r w:rsidR="0080502E" w:rsidRPr="00F75089">
        <w:rPr>
          <w:smallCaps/>
          <w:lang w:val="es-ES" w:eastAsia="en-GB"/>
        </w:rPr>
        <w:t xml:space="preserve"> (2017). </w:t>
      </w:r>
      <w:r w:rsidRPr="00137BDB">
        <w:rPr>
          <w:lang w:val="en-IE"/>
        </w:rPr>
        <w:t xml:space="preserve">Schistosoma </w:t>
      </w:r>
      <w:proofErr w:type="spellStart"/>
      <w:r w:rsidR="00D73B87" w:rsidRPr="00137BDB">
        <w:rPr>
          <w:lang w:val="en-IE"/>
        </w:rPr>
        <w:t>bovis</w:t>
      </w:r>
      <w:proofErr w:type="spellEnd"/>
      <w:r w:rsidR="00D73B87">
        <w:rPr>
          <w:lang w:val="en-IE"/>
        </w:rPr>
        <w:t>–</w:t>
      </w:r>
      <w:r w:rsidR="00D73B87" w:rsidRPr="00137BDB">
        <w:rPr>
          <w:lang w:val="en-IE"/>
        </w:rPr>
        <w:t>host interplay</w:t>
      </w:r>
      <w:r w:rsidRPr="00137BDB">
        <w:rPr>
          <w:lang w:val="en-IE"/>
        </w:rPr>
        <w:t xml:space="preserve">: Proteomics </w:t>
      </w:r>
      <w:r w:rsidR="00D73B87" w:rsidRPr="00137BDB">
        <w:rPr>
          <w:lang w:val="en-IE"/>
        </w:rPr>
        <w:t>for</w:t>
      </w:r>
      <w:r w:rsidRPr="00137BDB">
        <w:rPr>
          <w:lang w:val="en-IE"/>
        </w:rPr>
        <w:t xml:space="preserve"> </w:t>
      </w:r>
      <w:r w:rsidR="00D73B87" w:rsidRPr="00137BDB">
        <w:rPr>
          <w:lang w:val="en-IE"/>
        </w:rPr>
        <w:t xml:space="preserve">knowing </w:t>
      </w:r>
      <w:r w:rsidR="00D73B87">
        <w:rPr>
          <w:lang w:val="en-IE"/>
        </w:rPr>
        <w:t>a</w:t>
      </w:r>
      <w:r w:rsidR="00D73B87" w:rsidRPr="00137BDB">
        <w:rPr>
          <w:lang w:val="en-IE"/>
        </w:rPr>
        <w:t>nd acting</w:t>
      </w:r>
      <w:r w:rsidR="00D73B87" w:rsidRPr="00137BDB">
        <w:rPr>
          <w:smallCaps/>
          <w:lang w:val="en-IE" w:eastAsia="en-GB"/>
        </w:rPr>
        <w:t xml:space="preserve"> </w:t>
      </w:r>
      <w:r w:rsidRPr="00D73B87">
        <w:rPr>
          <w:i/>
          <w:lang w:val="en-IE" w:eastAsia="en-GB"/>
        </w:rPr>
        <w:t>Mol</w:t>
      </w:r>
      <w:r w:rsidR="00D73B87" w:rsidRPr="00D73B87">
        <w:rPr>
          <w:i/>
          <w:lang w:val="en-IE" w:eastAsia="en-GB"/>
        </w:rPr>
        <w:t>.</w:t>
      </w:r>
      <w:r w:rsidRPr="00D73B87">
        <w:rPr>
          <w:i/>
          <w:lang w:val="en-IE" w:eastAsia="en-GB"/>
        </w:rPr>
        <w:t xml:space="preserve"> </w:t>
      </w:r>
      <w:proofErr w:type="spellStart"/>
      <w:r w:rsidRPr="00D73B87">
        <w:rPr>
          <w:i/>
          <w:lang w:val="en-IE" w:eastAsia="en-GB"/>
        </w:rPr>
        <w:t>Biochem</w:t>
      </w:r>
      <w:proofErr w:type="spellEnd"/>
      <w:r w:rsidR="00D73B87" w:rsidRPr="00D73B87">
        <w:rPr>
          <w:i/>
          <w:lang w:val="en-IE" w:eastAsia="en-GB"/>
        </w:rPr>
        <w:t>.</w:t>
      </w:r>
      <w:r w:rsidRPr="00D73B87">
        <w:rPr>
          <w:i/>
          <w:lang w:val="en-IE" w:eastAsia="en-GB"/>
        </w:rPr>
        <w:t xml:space="preserve"> </w:t>
      </w:r>
      <w:proofErr w:type="spellStart"/>
      <w:r w:rsidRPr="00F75089">
        <w:rPr>
          <w:i/>
          <w:lang w:val="en-IE" w:eastAsia="en-GB"/>
        </w:rPr>
        <w:t>Parasitol</w:t>
      </w:r>
      <w:proofErr w:type="spellEnd"/>
      <w:r w:rsidRPr="00F75089">
        <w:rPr>
          <w:lang w:val="en-IE" w:eastAsia="en-GB"/>
        </w:rPr>
        <w:t>.</w:t>
      </w:r>
      <w:r w:rsidR="00D73B87" w:rsidRPr="00F75089">
        <w:rPr>
          <w:lang w:val="en-IE" w:eastAsia="en-GB"/>
        </w:rPr>
        <w:t>,</w:t>
      </w:r>
      <w:r w:rsidRPr="00F75089">
        <w:rPr>
          <w:lang w:val="en-IE" w:eastAsia="en-GB"/>
        </w:rPr>
        <w:t xml:space="preserve"> </w:t>
      </w:r>
      <w:r w:rsidRPr="00F75089">
        <w:rPr>
          <w:b/>
          <w:lang w:val="en-IE" w:eastAsia="en-GB"/>
        </w:rPr>
        <w:t>215</w:t>
      </w:r>
      <w:r w:rsidR="00D73B87" w:rsidRPr="00F75089">
        <w:rPr>
          <w:lang w:val="en-IE" w:eastAsia="en-GB"/>
        </w:rPr>
        <w:t xml:space="preserve">, </w:t>
      </w:r>
      <w:r w:rsidRPr="00F75089">
        <w:rPr>
          <w:lang w:val="en-IE" w:eastAsia="en-GB"/>
        </w:rPr>
        <w:t>30</w:t>
      </w:r>
      <w:r w:rsidR="00D73B87" w:rsidRPr="00F75089">
        <w:rPr>
          <w:lang w:val="en-IE" w:eastAsia="en-GB"/>
        </w:rPr>
        <w:t>–</w:t>
      </w:r>
      <w:r w:rsidRPr="00F75089">
        <w:rPr>
          <w:lang w:val="en-IE" w:eastAsia="en-GB"/>
        </w:rPr>
        <w:t xml:space="preserve">39. </w:t>
      </w:r>
      <w:proofErr w:type="spellStart"/>
      <w:r w:rsidRPr="00F75089">
        <w:rPr>
          <w:lang w:val="en-IE" w:eastAsia="en-GB"/>
        </w:rPr>
        <w:t>doi</w:t>
      </w:r>
      <w:proofErr w:type="spellEnd"/>
      <w:r w:rsidRPr="00F75089">
        <w:rPr>
          <w:lang w:val="en-IE" w:eastAsia="en-GB"/>
        </w:rPr>
        <w:t>: 10.1016/j.molbiopara.2016.07.009.</w:t>
      </w:r>
    </w:p>
    <w:p w14:paraId="0D7E4977" w14:textId="75823781" w:rsidR="00E10FF9" w:rsidRPr="00137BDB" w:rsidRDefault="00E10FF9" w:rsidP="00FD3BC5">
      <w:pPr>
        <w:pStyle w:val="Ref"/>
        <w:rPr>
          <w:lang w:val="en-IE" w:eastAsia="en-GB"/>
        </w:rPr>
      </w:pPr>
      <w:proofErr w:type="spellStart"/>
      <w:r w:rsidRPr="00F75089">
        <w:rPr>
          <w:smallCaps/>
          <w:lang w:val="en-IE" w:eastAsia="en-GB"/>
        </w:rPr>
        <w:t>Vidic</w:t>
      </w:r>
      <w:proofErr w:type="spellEnd"/>
      <w:r w:rsidRPr="00F75089">
        <w:rPr>
          <w:smallCaps/>
          <w:lang w:val="en-IE" w:eastAsia="en-GB"/>
        </w:rPr>
        <w:t xml:space="preserve"> J., Manzano M., Chang C. M. &amp; </w:t>
      </w:r>
      <w:proofErr w:type="spellStart"/>
      <w:r w:rsidRPr="00F75089">
        <w:rPr>
          <w:smallCaps/>
          <w:lang w:val="en-IE" w:eastAsia="en-GB"/>
        </w:rPr>
        <w:t>Jaffrezic</w:t>
      </w:r>
      <w:proofErr w:type="spellEnd"/>
      <w:r w:rsidRPr="00F75089">
        <w:rPr>
          <w:smallCaps/>
          <w:lang w:val="en-IE" w:eastAsia="en-GB"/>
        </w:rPr>
        <w:t>-Renault N.</w:t>
      </w:r>
      <w:r w:rsidRPr="00F75089">
        <w:rPr>
          <w:lang w:val="en-IE" w:eastAsia="en-GB"/>
        </w:rPr>
        <w:t xml:space="preserve"> (2017). </w:t>
      </w:r>
      <w:r w:rsidRPr="00137BDB">
        <w:rPr>
          <w:lang w:val="en-IE" w:eastAsia="en-GB"/>
        </w:rPr>
        <w:t xml:space="preserve">Advanced biosensors for detection of pathogens related to livestock and poultry. </w:t>
      </w:r>
      <w:r w:rsidRPr="0080502E">
        <w:rPr>
          <w:i/>
          <w:lang w:val="en-IE" w:eastAsia="en-GB"/>
        </w:rPr>
        <w:t>Vet</w:t>
      </w:r>
      <w:r w:rsidR="00EC552B" w:rsidRPr="0080502E">
        <w:rPr>
          <w:i/>
          <w:lang w:val="en-IE" w:eastAsia="en-GB"/>
        </w:rPr>
        <w:t>.</w:t>
      </w:r>
      <w:r w:rsidRPr="0080502E">
        <w:rPr>
          <w:i/>
          <w:lang w:val="en-IE" w:eastAsia="en-GB"/>
        </w:rPr>
        <w:t xml:space="preserve"> </w:t>
      </w:r>
      <w:r w:rsidR="00EC552B" w:rsidRPr="0080502E">
        <w:rPr>
          <w:i/>
          <w:lang w:val="en-IE" w:eastAsia="en-GB"/>
        </w:rPr>
        <w:t>R</w:t>
      </w:r>
      <w:r w:rsidRPr="0080502E">
        <w:rPr>
          <w:i/>
          <w:lang w:val="en-IE" w:eastAsia="en-GB"/>
        </w:rPr>
        <w:t>es</w:t>
      </w:r>
      <w:r w:rsidR="00EC552B" w:rsidRPr="0080502E">
        <w:rPr>
          <w:i/>
          <w:lang w:val="en-IE" w:eastAsia="en-GB"/>
        </w:rPr>
        <w:t>.</w:t>
      </w:r>
      <w:r w:rsidRPr="0080502E">
        <w:rPr>
          <w:i/>
          <w:lang w:val="en-IE" w:eastAsia="en-GB"/>
        </w:rPr>
        <w:t>,</w:t>
      </w:r>
      <w:r w:rsidRPr="00137BDB">
        <w:rPr>
          <w:lang w:val="en-IE" w:eastAsia="en-GB"/>
        </w:rPr>
        <w:t xml:space="preserve"> </w:t>
      </w:r>
      <w:r w:rsidRPr="00137BDB">
        <w:rPr>
          <w:b/>
          <w:lang w:val="en-IE" w:eastAsia="en-GB"/>
        </w:rPr>
        <w:t>48</w:t>
      </w:r>
      <w:r w:rsidRPr="00137BDB">
        <w:rPr>
          <w:lang w:val="en-IE" w:eastAsia="en-GB"/>
        </w:rPr>
        <w:t>, 11.</w:t>
      </w:r>
    </w:p>
    <w:p w14:paraId="446EB872" w14:textId="03B5BBF5" w:rsidR="00A14B7E" w:rsidRPr="00137BDB" w:rsidRDefault="00176790" w:rsidP="00FD3BC5">
      <w:pPr>
        <w:pStyle w:val="Ref"/>
        <w:rPr>
          <w:color w:val="000000"/>
          <w:lang w:val="en-IE"/>
        </w:rPr>
      </w:pPr>
      <w:r w:rsidRPr="00176790">
        <w:rPr>
          <w:smallCaps/>
          <w:color w:val="000000"/>
          <w:lang w:val="en-IE"/>
        </w:rPr>
        <w:t xml:space="preserve">Waters R.A., Fowler V.L., </w:t>
      </w:r>
      <w:proofErr w:type="spellStart"/>
      <w:r w:rsidRPr="00176790">
        <w:rPr>
          <w:smallCaps/>
          <w:color w:val="000000"/>
          <w:lang w:val="en-IE"/>
        </w:rPr>
        <w:t>Armson</w:t>
      </w:r>
      <w:proofErr w:type="spellEnd"/>
      <w:r w:rsidRPr="00176790">
        <w:rPr>
          <w:smallCaps/>
          <w:color w:val="000000"/>
          <w:lang w:val="en-IE"/>
        </w:rPr>
        <w:t xml:space="preserve"> B., Nelson N., </w:t>
      </w:r>
      <w:proofErr w:type="spellStart"/>
      <w:r w:rsidRPr="00176790">
        <w:rPr>
          <w:smallCaps/>
          <w:color w:val="000000"/>
          <w:lang w:val="en-IE"/>
        </w:rPr>
        <w:t>Gloster</w:t>
      </w:r>
      <w:proofErr w:type="spellEnd"/>
      <w:r w:rsidRPr="00176790">
        <w:rPr>
          <w:smallCaps/>
          <w:color w:val="000000"/>
          <w:lang w:val="en-IE"/>
        </w:rPr>
        <w:t xml:space="preserve"> J., Paton D.J. &amp; King D.P.</w:t>
      </w:r>
      <w:r w:rsidR="0065714F" w:rsidRPr="00137BDB">
        <w:rPr>
          <w:color w:val="000000"/>
          <w:lang w:val="en-IE"/>
        </w:rPr>
        <w:t xml:space="preserve"> </w:t>
      </w:r>
      <w:r w:rsidR="00A14B7E" w:rsidRPr="00137BDB">
        <w:rPr>
          <w:color w:val="000000"/>
          <w:lang w:val="en-IE"/>
        </w:rPr>
        <w:t>(2014).</w:t>
      </w:r>
      <w:r w:rsidR="008547E7">
        <w:rPr>
          <w:color w:val="000000"/>
          <w:lang w:val="en-IE"/>
        </w:rPr>
        <w:t xml:space="preserve"> </w:t>
      </w:r>
      <w:r w:rsidR="00A14B7E" w:rsidRPr="00137BDB">
        <w:rPr>
          <w:color w:val="000000"/>
          <w:lang w:val="en-IE"/>
        </w:rPr>
        <w:t>Preliminary validation of direct detection of</w:t>
      </w:r>
      <w:r w:rsidR="0041512F" w:rsidRPr="00137BDB">
        <w:rPr>
          <w:color w:val="642A8F"/>
          <w:lang w:val="en-IE"/>
        </w:rPr>
        <w:t xml:space="preserve"> </w:t>
      </w:r>
      <w:r w:rsidR="00A14B7E" w:rsidRPr="00137BDB">
        <w:rPr>
          <w:bCs/>
          <w:color w:val="000000"/>
          <w:lang w:val="en-IE"/>
        </w:rPr>
        <w:t>foot-and-mouth disease virus</w:t>
      </w:r>
      <w:r w:rsidR="0041512F" w:rsidRPr="00137BDB">
        <w:rPr>
          <w:color w:val="642A8F"/>
          <w:lang w:val="en-IE"/>
        </w:rPr>
        <w:t xml:space="preserve"> </w:t>
      </w:r>
      <w:r w:rsidR="00A14B7E" w:rsidRPr="00137BDB">
        <w:rPr>
          <w:color w:val="000000"/>
          <w:lang w:val="en-IE"/>
        </w:rPr>
        <w:t>within clinical samples using reverse transcription loop-mediated isothermal amplification coupled with a simple</w:t>
      </w:r>
      <w:r w:rsidR="0041512F" w:rsidRPr="00137BDB">
        <w:rPr>
          <w:color w:val="642A8F"/>
          <w:lang w:val="en-IE"/>
        </w:rPr>
        <w:t xml:space="preserve"> </w:t>
      </w:r>
      <w:r w:rsidR="00914264" w:rsidRPr="00137BDB">
        <w:rPr>
          <w:bCs/>
          <w:color w:val="000000"/>
          <w:lang w:val="en-IE"/>
        </w:rPr>
        <w:t>lateral flow</w:t>
      </w:r>
      <w:r w:rsidR="0041512F" w:rsidRPr="00137BDB">
        <w:rPr>
          <w:color w:val="642A8F"/>
          <w:lang w:val="en-IE"/>
        </w:rPr>
        <w:t xml:space="preserve"> </w:t>
      </w:r>
      <w:r w:rsidR="00A14B7E" w:rsidRPr="00137BDB">
        <w:rPr>
          <w:color w:val="000000"/>
          <w:lang w:val="en-IE"/>
        </w:rPr>
        <w:t xml:space="preserve">device for detection. </w:t>
      </w:r>
      <w:proofErr w:type="spellStart"/>
      <w:r w:rsidR="00A14B7E" w:rsidRPr="00137BDB">
        <w:rPr>
          <w:rStyle w:val="jrnl"/>
          <w:i/>
          <w:color w:val="000000"/>
          <w:lang w:val="en-IE"/>
        </w:rPr>
        <w:t>PLoS</w:t>
      </w:r>
      <w:proofErr w:type="spellEnd"/>
      <w:r w:rsidR="00A14B7E" w:rsidRPr="00137BDB">
        <w:rPr>
          <w:rStyle w:val="jrnl"/>
          <w:i/>
          <w:color w:val="000000"/>
          <w:lang w:val="en-IE"/>
        </w:rPr>
        <w:t xml:space="preserve"> One</w:t>
      </w:r>
      <w:r w:rsidR="00A14B7E" w:rsidRPr="00137BDB">
        <w:rPr>
          <w:color w:val="000000"/>
          <w:lang w:val="en-IE"/>
        </w:rPr>
        <w:t xml:space="preserve">. </w:t>
      </w:r>
      <w:r w:rsidR="00A14B7E" w:rsidRPr="002109BE">
        <w:rPr>
          <w:b/>
          <w:color w:val="000000"/>
          <w:lang w:val="en-IE"/>
        </w:rPr>
        <w:t>9</w:t>
      </w:r>
      <w:r w:rsidR="00A14B7E" w:rsidRPr="00137BDB">
        <w:rPr>
          <w:color w:val="000000"/>
          <w:lang w:val="en-IE"/>
        </w:rPr>
        <w:t>(8</w:t>
      </w:r>
      <w:proofErr w:type="gramStart"/>
      <w:r w:rsidR="00A14B7E" w:rsidRPr="00137BDB">
        <w:rPr>
          <w:color w:val="000000"/>
          <w:lang w:val="en-IE"/>
        </w:rPr>
        <w:t>):e</w:t>
      </w:r>
      <w:proofErr w:type="gramEnd"/>
      <w:r w:rsidR="00A14B7E" w:rsidRPr="00137BDB">
        <w:rPr>
          <w:color w:val="000000"/>
          <w:lang w:val="en-IE"/>
        </w:rPr>
        <w:t xml:space="preserve">105630. </w:t>
      </w:r>
      <w:proofErr w:type="spellStart"/>
      <w:r w:rsidR="00A14B7E" w:rsidRPr="00137BDB">
        <w:rPr>
          <w:color w:val="000000"/>
          <w:lang w:val="en-IE"/>
        </w:rPr>
        <w:t>doi</w:t>
      </w:r>
      <w:proofErr w:type="spellEnd"/>
      <w:r w:rsidR="00A14B7E" w:rsidRPr="00137BDB">
        <w:rPr>
          <w:color w:val="000000"/>
          <w:lang w:val="en-IE"/>
        </w:rPr>
        <w:t xml:space="preserve">: 10.1371/journal.pone.0105630. </w:t>
      </w:r>
      <w:proofErr w:type="spellStart"/>
      <w:r w:rsidR="00A14B7E" w:rsidRPr="00137BDB">
        <w:rPr>
          <w:color w:val="000000"/>
          <w:lang w:val="en-IE"/>
        </w:rPr>
        <w:t>eCollection</w:t>
      </w:r>
      <w:proofErr w:type="spellEnd"/>
      <w:r w:rsidR="00A14B7E" w:rsidRPr="00137BDB">
        <w:rPr>
          <w:color w:val="000000"/>
          <w:lang w:val="en-IE"/>
        </w:rPr>
        <w:t xml:space="preserve"> 2014.</w:t>
      </w:r>
    </w:p>
    <w:p w14:paraId="1CEA790A" w14:textId="33F727E4" w:rsidR="007D5F37" w:rsidRPr="00137BDB" w:rsidRDefault="007D5F37" w:rsidP="00FD3BC5">
      <w:pPr>
        <w:pStyle w:val="Ref"/>
        <w:rPr>
          <w:lang w:val="en-IE" w:eastAsia="en-GB"/>
        </w:rPr>
      </w:pPr>
      <w:r w:rsidRPr="00137BDB">
        <w:rPr>
          <w:smallCaps/>
          <w:lang w:val="en-IE" w:eastAsia="en-GB"/>
        </w:rPr>
        <w:t xml:space="preserve">Wright E., </w:t>
      </w:r>
      <w:proofErr w:type="spellStart"/>
      <w:r w:rsidRPr="00137BDB">
        <w:rPr>
          <w:smallCaps/>
          <w:lang w:val="en-IE" w:eastAsia="en-GB"/>
        </w:rPr>
        <w:t>Temperton</w:t>
      </w:r>
      <w:proofErr w:type="spellEnd"/>
      <w:r w:rsidRPr="00137BDB">
        <w:rPr>
          <w:smallCaps/>
          <w:lang w:val="en-IE" w:eastAsia="en-GB"/>
        </w:rPr>
        <w:t xml:space="preserve"> N.J., Marston D.A., </w:t>
      </w:r>
      <w:proofErr w:type="spellStart"/>
      <w:r w:rsidRPr="00137BDB">
        <w:rPr>
          <w:smallCaps/>
          <w:lang w:val="en-IE" w:eastAsia="en-GB"/>
        </w:rPr>
        <w:t>McElhinney</w:t>
      </w:r>
      <w:proofErr w:type="spellEnd"/>
      <w:r w:rsidRPr="00137BDB">
        <w:rPr>
          <w:smallCaps/>
          <w:lang w:val="en-IE" w:eastAsia="en-GB"/>
        </w:rPr>
        <w:t xml:space="preserve"> L.M., Fooks A.R. &amp; Weiss R.A.</w:t>
      </w:r>
      <w:r w:rsidRPr="00137BDB">
        <w:rPr>
          <w:lang w:val="en-IE" w:eastAsia="en-GB"/>
        </w:rPr>
        <w:t xml:space="preserve"> (2008). Investigating antibody neutralization of lyssaviruses using lentiviral </w:t>
      </w:r>
      <w:proofErr w:type="spellStart"/>
      <w:r w:rsidRPr="00137BDB">
        <w:rPr>
          <w:lang w:val="en-IE" w:eastAsia="en-GB"/>
        </w:rPr>
        <w:t>pseudotypes</w:t>
      </w:r>
      <w:proofErr w:type="spellEnd"/>
      <w:r w:rsidRPr="00137BDB">
        <w:rPr>
          <w:lang w:val="en-IE" w:eastAsia="en-GB"/>
        </w:rPr>
        <w:t xml:space="preserve">: a cross-species comparison. </w:t>
      </w:r>
      <w:r w:rsidRPr="00137BDB">
        <w:rPr>
          <w:i/>
          <w:lang w:val="en-IE" w:eastAsia="en-GB"/>
        </w:rPr>
        <w:t xml:space="preserve">J. Gen. </w:t>
      </w:r>
      <w:proofErr w:type="spellStart"/>
      <w:r w:rsidRPr="00137BDB">
        <w:rPr>
          <w:i/>
          <w:lang w:val="en-IE" w:eastAsia="en-GB"/>
        </w:rPr>
        <w:t>Virol</w:t>
      </w:r>
      <w:proofErr w:type="spellEnd"/>
      <w:r w:rsidRPr="00137BDB">
        <w:rPr>
          <w:i/>
          <w:lang w:val="en-IE" w:eastAsia="en-GB"/>
        </w:rPr>
        <w:t>.</w:t>
      </w:r>
      <w:r w:rsidR="0080502E">
        <w:rPr>
          <w:i/>
          <w:lang w:val="en-IE" w:eastAsia="en-GB"/>
        </w:rPr>
        <w:t>,</w:t>
      </w:r>
      <w:r w:rsidRPr="00137BDB">
        <w:rPr>
          <w:lang w:val="en-IE" w:eastAsia="en-GB"/>
        </w:rPr>
        <w:t xml:space="preserve"> </w:t>
      </w:r>
      <w:r w:rsidRPr="00137BDB">
        <w:rPr>
          <w:b/>
          <w:lang w:val="en-IE" w:eastAsia="en-GB"/>
        </w:rPr>
        <w:t>89</w:t>
      </w:r>
      <w:r w:rsidRPr="00137BDB">
        <w:rPr>
          <w:lang w:val="en-IE" w:eastAsia="en-GB"/>
        </w:rPr>
        <w:t>, 2204</w:t>
      </w:r>
      <w:r w:rsidR="0080502E">
        <w:rPr>
          <w:lang w:val="en-IE" w:eastAsia="en-GB"/>
        </w:rPr>
        <w:t>–20</w:t>
      </w:r>
      <w:r w:rsidRPr="00137BDB">
        <w:rPr>
          <w:lang w:val="en-IE" w:eastAsia="en-GB"/>
        </w:rPr>
        <w:t>13.</w:t>
      </w:r>
    </w:p>
    <w:p w14:paraId="34BD4C35" w14:textId="1AD8CB01" w:rsidR="00365F57" w:rsidRDefault="00365F57" w:rsidP="00FD3BC5">
      <w:pPr>
        <w:pStyle w:val="Ref"/>
        <w:rPr>
          <w:color w:val="000000"/>
          <w:lang w:val="en-IE"/>
        </w:rPr>
      </w:pPr>
      <w:r w:rsidRPr="00176790">
        <w:rPr>
          <w:smallCaps/>
          <w:color w:val="000000"/>
          <w:lang w:val="en-IE"/>
        </w:rPr>
        <w:t>W</w:t>
      </w:r>
      <w:r w:rsidR="00176790" w:rsidRPr="00176790">
        <w:rPr>
          <w:smallCaps/>
          <w:color w:val="000000"/>
          <w:lang w:val="en-IE"/>
        </w:rPr>
        <w:t>u X., Xiao L., Lin H., Chen S., Yang M., An W., Wang Y., Yang Z., Yao X. &amp; Tang Z</w:t>
      </w:r>
      <w:r w:rsidR="00176790" w:rsidRPr="00137BDB">
        <w:rPr>
          <w:color w:val="000000"/>
          <w:lang w:val="en-IE"/>
        </w:rPr>
        <w:t>. (</w:t>
      </w:r>
      <w:r w:rsidRPr="00137BDB">
        <w:rPr>
          <w:color w:val="000000"/>
          <w:lang w:val="en-IE"/>
        </w:rPr>
        <w:t>2018)</w:t>
      </w:r>
      <w:r w:rsidR="00F378F7" w:rsidRPr="00137BDB">
        <w:rPr>
          <w:color w:val="000000"/>
          <w:lang w:val="en-IE"/>
        </w:rPr>
        <w:t>.</w:t>
      </w:r>
      <w:r w:rsidRPr="00137BDB">
        <w:rPr>
          <w:color w:val="000000"/>
          <w:lang w:val="en-IE"/>
        </w:rPr>
        <w:t xml:space="preserve"> Development and application of a droplet</w:t>
      </w:r>
      <w:r w:rsidR="0041512F" w:rsidRPr="00137BDB">
        <w:rPr>
          <w:color w:val="642A8F"/>
          <w:lang w:val="en-IE"/>
        </w:rPr>
        <w:t xml:space="preserve"> </w:t>
      </w:r>
      <w:r w:rsidRPr="00137BDB">
        <w:rPr>
          <w:color w:val="000000"/>
          <w:lang w:val="en-IE"/>
        </w:rPr>
        <w:t>digital</w:t>
      </w:r>
      <w:r w:rsidR="0041512F" w:rsidRPr="00137BDB">
        <w:rPr>
          <w:color w:val="642A8F"/>
          <w:lang w:val="en-IE"/>
        </w:rPr>
        <w:t xml:space="preserve"> </w:t>
      </w:r>
      <w:r w:rsidRPr="00137BDB">
        <w:rPr>
          <w:color w:val="000000"/>
          <w:lang w:val="en-IE"/>
        </w:rPr>
        <w:t>polymerase chain reaction (</w:t>
      </w:r>
      <w:proofErr w:type="spellStart"/>
      <w:r w:rsidRPr="00137BDB">
        <w:rPr>
          <w:color w:val="000000"/>
          <w:lang w:val="en-IE"/>
        </w:rPr>
        <w:t>ddPCR</w:t>
      </w:r>
      <w:proofErr w:type="spellEnd"/>
      <w:r w:rsidRPr="00137BDB">
        <w:rPr>
          <w:color w:val="000000"/>
          <w:lang w:val="en-IE"/>
        </w:rPr>
        <w:t>) for detection and investigation of</w:t>
      </w:r>
      <w:r w:rsidR="0041512F" w:rsidRPr="00137BDB">
        <w:rPr>
          <w:color w:val="642A8F"/>
          <w:lang w:val="en-IE"/>
        </w:rPr>
        <w:t xml:space="preserve"> </w:t>
      </w:r>
      <w:r w:rsidRPr="00137BDB">
        <w:rPr>
          <w:color w:val="000000"/>
          <w:lang w:val="en-IE"/>
        </w:rPr>
        <w:t>African swine fever</w:t>
      </w:r>
      <w:r w:rsidR="0041512F" w:rsidRPr="00137BDB">
        <w:rPr>
          <w:color w:val="642A8F"/>
          <w:lang w:val="en-IE"/>
        </w:rPr>
        <w:t xml:space="preserve"> </w:t>
      </w:r>
      <w:r w:rsidRPr="00137BDB">
        <w:rPr>
          <w:color w:val="000000"/>
          <w:lang w:val="en-IE"/>
        </w:rPr>
        <w:t xml:space="preserve">virus. </w:t>
      </w:r>
      <w:r w:rsidRPr="00137BDB">
        <w:rPr>
          <w:rStyle w:val="jrnl"/>
          <w:i/>
          <w:color w:val="000000"/>
          <w:lang w:val="en-IE"/>
        </w:rPr>
        <w:t>Can</w:t>
      </w:r>
      <w:r w:rsidR="0080502E">
        <w:rPr>
          <w:rStyle w:val="jrnl"/>
          <w:i/>
          <w:color w:val="000000"/>
          <w:lang w:val="en-IE"/>
        </w:rPr>
        <w:t>.</w:t>
      </w:r>
      <w:r w:rsidRPr="00137BDB">
        <w:rPr>
          <w:rStyle w:val="jrnl"/>
          <w:i/>
          <w:color w:val="000000"/>
          <w:lang w:val="en-IE"/>
        </w:rPr>
        <w:t xml:space="preserve"> J</w:t>
      </w:r>
      <w:r w:rsidR="0080502E">
        <w:rPr>
          <w:rStyle w:val="jrnl"/>
          <w:i/>
          <w:color w:val="000000"/>
          <w:lang w:val="en-IE"/>
        </w:rPr>
        <w:t>.</w:t>
      </w:r>
      <w:r w:rsidRPr="00137BDB">
        <w:rPr>
          <w:rStyle w:val="jrnl"/>
          <w:i/>
          <w:color w:val="000000"/>
          <w:lang w:val="en-IE"/>
        </w:rPr>
        <w:t xml:space="preserve"> Vet</w:t>
      </w:r>
      <w:r w:rsidR="0080502E">
        <w:rPr>
          <w:rStyle w:val="jrnl"/>
          <w:i/>
          <w:color w:val="000000"/>
          <w:lang w:val="en-IE"/>
        </w:rPr>
        <w:t>.</w:t>
      </w:r>
      <w:r w:rsidRPr="00137BDB">
        <w:rPr>
          <w:rStyle w:val="jrnl"/>
          <w:i/>
          <w:color w:val="000000"/>
          <w:lang w:val="en-IE"/>
        </w:rPr>
        <w:t xml:space="preserve"> Res</w:t>
      </w:r>
      <w:r w:rsidRPr="00137BDB">
        <w:rPr>
          <w:color w:val="000000"/>
          <w:lang w:val="en-IE"/>
        </w:rPr>
        <w:t xml:space="preserve">., </w:t>
      </w:r>
      <w:r w:rsidRPr="00137BDB">
        <w:rPr>
          <w:b/>
          <w:color w:val="000000"/>
          <w:lang w:val="en-IE"/>
        </w:rPr>
        <w:t>82</w:t>
      </w:r>
      <w:r w:rsidR="0041512F" w:rsidRPr="00137BDB">
        <w:rPr>
          <w:color w:val="000000"/>
          <w:lang w:val="en-IE"/>
        </w:rPr>
        <w:t xml:space="preserve">, </w:t>
      </w:r>
      <w:r w:rsidRPr="00137BDB">
        <w:rPr>
          <w:color w:val="000000"/>
          <w:lang w:val="en-IE"/>
        </w:rPr>
        <w:t>70</w:t>
      </w:r>
      <w:r w:rsidR="0080502E">
        <w:rPr>
          <w:color w:val="000000"/>
          <w:lang w:val="en-IE"/>
        </w:rPr>
        <w:t>–</w:t>
      </w:r>
      <w:r w:rsidRPr="00137BDB">
        <w:rPr>
          <w:color w:val="000000"/>
          <w:lang w:val="en-IE"/>
        </w:rPr>
        <w:t>74.</w:t>
      </w:r>
    </w:p>
    <w:p w14:paraId="09F092B3" w14:textId="71DED53C" w:rsidR="00F011DE" w:rsidRPr="009F238C" w:rsidRDefault="00F011DE" w:rsidP="00FD3BC5">
      <w:pPr>
        <w:pStyle w:val="Ref"/>
        <w:rPr>
          <w:color w:val="000000"/>
          <w:u w:val="double"/>
          <w:lang w:val="en-IE"/>
        </w:rPr>
      </w:pPr>
      <w:proofErr w:type="spellStart"/>
      <w:r w:rsidRPr="00CA5AB0">
        <w:rPr>
          <w:smallCaps/>
          <w:highlight w:val="yellow"/>
          <w:u w:val="double"/>
          <w:lang w:val="en-US"/>
          <w:rPrChange w:id="251" w:author="Sandor Belak" w:date="2020-03-11T17:56:00Z">
            <w:rPr>
              <w:smallCaps/>
              <w:highlight w:val="yellow"/>
              <w:u w:val="double"/>
            </w:rPr>
          </w:rPrChange>
        </w:rPr>
        <w:t>Wylezich</w:t>
      </w:r>
      <w:proofErr w:type="spellEnd"/>
      <w:r w:rsidRPr="00CA5AB0">
        <w:rPr>
          <w:smallCaps/>
          <w:highlight w:val="yellow"/>
          <w:u w:val="double"/>
          <w:lang w:val="en-US"/>
          <w:rPrChange w:id="252" w:author="Sandor Belak" w:date="2020-03-11T17:56:00Z">
            <w:rPr>
              <w:smallCaps/>
              <w:highlight w:val="yellow"/>
              <w:u w:val="double"/>
            </w:rPr>
          </w:rPrChange>
        </w:rPr>
        <w:t xml:space="preserve"> C., Papa A., Beer M. &amp; </w:t>
      </w:r>
      <w:proofErr w:type="spellStart"/>
      <w:r w:rsidRPr="00CA5AB0">
        <w:rPr>
          <w:smallCaps/>
          <w:highlight w:val="yellow"/>
          <w:u w:val="double"/>
          <w:lang w:val="en-US"/>
          <w:rPrChange w:id="253" w:author="Sandor Belak" w:date="2020-03-11T17:56:00Z">
            <w:rPr>
              <w:smallCaps/>
              <w:highlight w:val="yellow"/>
              <w:u w:val="double"/>
            </w:rPr>
          </w:rPrChange>
        </w:rPr>
        <w:t>Höper</w:t>
      </w:r>
      <w:proofErr w:type="spellEnd"/>
      <w:r w:rsidRPr="00CA5AB0">
        <w:rPr>
          <w:smallCaps/>
          <w:highlight w:val="yellow"/>
          <w:u w:val="double"/>
          <w:lang w:val="en-US"/>
          <w:rPrChange w:id="254" w:author="Sandor Belak" w:date="2020-03-11T17:56:00Z">
            <w:rPr>
              <w:smallCaps/>
              <w:highlight w:val="yellow"/>
              <w:u w:val="double"/>
            </w:rPr>
          </w:rPrChange>
        </w:rPr>
        <w:t xml:space="preserve"> D.</w:t>
      </w:r>
      <w:r w:rsidRPr="00CA5AB0">
        <w:rPr>
          <w:highlight w:val="yellow"/>
          <w:u w:val="double"/>
          <w:lang w:val="en-US"/>
          <w:rPrChange w:id="255" w:author="Sandor Belak" w:date="2020-03-11T17:56:00Z">
            <w:rPr>
              <w:highlight w:val="yellow"/>
              <w:u w:val="double"/>
            </w:rPr>
          </w:rPrChange>
        </w:rPr>
        <w:t xml:space="preserve"> (2018). A Versatile Sample Processing Workflow for Metagenomic Pathogen Detection. </w:t>
      </w:r>
      <w:r w:rsidRPr="00CA5AB0">
        <w:rPr>
          <w:i/>
          <w:iCs/>
          <w:highlight w:val="yellow"/>
          <w:u w:val="double"/>
          <w:lang w:val="en-US"/>
          <w:rPrChange w:id="256" w:author="Sandor Belak" w:date="2020-03-11T17:56:00Z">
            <w:rPr>
              <w:i/>
              <w:iCs/>
              <w:highlight w:val="yellow"/>
              <w:u w:val="double"/>
            </w:rPr>
          </w:rPrChange>
        </w:rPr>
        <w:t>Sci. Rep</w:t>
      </w:r>
      <w:r w:rsidRPr="00CA5AB0">
        <w:rPr>
          <w:highlight w:val="yellow"/>
          <w:u w:val="double"/>
          <w:lang w:val="en-US"/>
          <w:rPrChange w:id="257" w:author="Sandor Belak" w:date="2020-03-11T17:56:00Z">
            <w:rPr>
              <w:highlight w:val="yellow"/>
              <w:u w:val="double"/>
            </w:rPr>
          </w:rPrChange>
        </w:rPr>
        <w:t xml:space="preserve">., 8(1):13108. </w:t>
      </w:r>
      <w:proofErr w:type="spellStart"/>
      <w:r w:rsidRPr="00CA5AB0">
        <w:rPr>
          <w:highlight w:val="yellow"/>
          <w:u w:val="double"/>
          <w:lang w:val="en-US"/>
          <w:rPrChange w:id="258" w:author="Sandor Belak" w:date="2020-03-11T17:56:00Z">
            <w:rPr>
              <w:highlight w:val="yellow"/>
              <w:u w:val="double"/>
            </w:rPr>
          </w:rPrChange>
        </w:rPr>
        <w:t>doi</w:t>
      </w:r>
      <w:proofErr w:type="spellEnd"/>
      <w:r w:rsidRPr="00CA5AB0">
        <w:rPr>
          <w:highlight w:val="yellow"/>
          <w:u w:val="double"/>
          <w:lang w:val="en-US"/>
          <w:rPrChange w:id="259" w:author="Sandor Belak" w:date="2020-03-11T17:56:00Z">
            <w:rPr>
              <w:highlight w:val="yellow"/>
              <w:u w:val="double"/>
            </w:rPr>
          </w:rPrChange>
        </w:rPr>
        <w:t>: 10.1038/s41598-018-31496-1. PMID: 30166611</w:t>
      </w:r>
    </w:p>
    <w:p w14:paraId="40CF379A" w14:textId="12FC9FA8" w:rsidR="00285F27" w:rsidRPr="00FB628D" w:rsidRDefault="00176790" w:rsidP="00FD3BC5">
      <w:pPr>
        <w:pStyle w:val="Ref"/>
        <w:rPr>
          <w:color w:val="000000"/>
          <w:lang w:val="fr-FR"/>
        </w:rPr>
      </w:pPr>
      <w:r w:rsidRPr="00176790">
        <w:rPr>
          <w:smallCaps/>
          <w:color w:val="000000"/>
          <w:lang w:val="en-IE"/>
        </w:rPr>
        <w:t xml:space="preserve">Yang Z., Xu G., </w:t>
      </w:r>
      <w:proofErr w:type="spellStart"/>
      <w:r w:rsidRPr="00176790">
        <w:rPr>
          <w:smallCaps/>
          <w:color w:val="000000"/>
          <w:lang w:val="en-IE"/>
        </w:rPr>
        <w:t>Reboud</w:t>
      </w:r>
      <w:proofErr w:type="spellEnd"/>
      <w:r w:rsidRPr="00176790">
        <w:rPr>
          <w:smallCaps/>
          <w:color w:val="000000"/>
          <w:lang w:val="en-IE"/>
        </w:rPr>
        <w:t xml:space="preserve"> J., Ali S.A., Kaur G., </w:t>
      </w:r>
      <w:proofErr w:type="spellStart"/>
      <w:r w:rsidRPr="00176790">
        <w:rPr>
          <w:smallCaps/>
          <w:color w:val="000000"/>
          <w:lang w:val="en-IE"/>
        </w:rPr>
        <w:t>Mc</w:t>
      </w:r>
      <w:r>
        <w:rPr>
          <w:smallCaps/>
          <w:color w:val="000000"/>
          <w:lang w:val="en-IE"/>
        </w:rPr>
        <w:t>G</w:t>
      </w:r>
      <w:r w:rsidRPr="00176790">
        <w:rPr>
          <w:smallCaps/>
          <w:color w:val="000000"/>
          <w:lang w:val="en-IE"/>
        </w:rPr>
        <w:t>iven</w:t>
      </w:r>
      <w:proofErr w:type="spellEnd"/>
      <w:r w:rsidRPr="00176790">
        <w:rPr>
          <w:smallCaps/>
          <w:color w:val="000000"/>
          <w:lang w:val="en-IE"/>
        </w:rPr>
        <w:t xml:space="preserve"> J., </w:t>
      </w:r>
      <w:proofErr w:type="spellStart"/>
      <w:r w:rsidRPr="00176790">
        <w:rPr>
          <w:smallCaps/>
          <w:color w:val="000000"/>
          <w:lang w:val="en-IE"/>
        </w:rPr>
        <w:t>Boby</w:t>
      </w:r>
      <w:proofErr w:type="spellEnd"/>
      <w:r w:rsidRPr="00176790">
        <w:rPr>
          <w:smallCaps/>
          <w:color w:val="000000"/>
          <w:lang w:val="en-IE"/>
        </w:rPr>
        <w:t xml:space="preserve"> N., Gupta P.K., Chaudhuri P. &amp; Cooper J.M.</w:t>
      </w:r>
      <w:r w:rsidR="00285F27" w:rsidRPr="00176790">
        <w:rPr>
          <w:smallCaps/>
          <w:color w:val="000000"/>
          <w:lang w:val="en-IE"/>
        </w:rPr>
        <w:t xml:space="preserve"> (</w:t>
      </w:r>
      <w:r w:rsidR="00285F27" w:rsidRPr="00137BDB">
        <w:rPr>
          <w:color w:val="000000"/>
          <w:lang w:val="en-IE"/>
        </w:rPr>
        <w:t xml:space="preserve">2018). </w:t>
      </w:r>
      <w:r w:rsidR="00285F27" w:rsidRPr="00137BDB">
        <w:rPr>
          <w:bCs/>
          <w:color w:val="000000" w:themeColor="text1"/>
          <w:lang w:val="en-IE"/>
        </w:rPr>
        <w:t>Rapid</w:t>
      </w:r>
      <w:r w:rsidR="0041512F" w:rsidRPr="00137BDB">
        <w:rPr>
          <w:color w:val="000000" w:themeColor="text1"/>
          <w:lang w:val="en-IE"/>
        </w:rPr>
        <w:t xml:space="preserve"> </w:t>
      </w:r>
      <w:r w:rsidR="00285F27" w:rsidRPr="00137BDB">
        <w:rPr>
          <w:bCs/>
          <w:color w:val="000000" w:themeColor="text1"/>
          <w:lang w:val="en-IE"/>
        </w:rPr>
        <w:t>Veterinary</w:t>
      </w:r>
      <w:r w:rsidR="0041512F" w:rsidRPr="00137BDB">
        <w:rPr>
          <w:color w:val="000000" w:themeColor="text1"/>
          <w:lang w:val="en-IE"/>
        </w:rPr>
        <w:t xml:space="preserve"> </w:t>
      </w:r>
      <w:r w:rsidR="00285F27" w:rsidRPr="00137BDB">
        <w:rPr>
          <w:bCs/>
          <w:color w:val="000000" w:themeColor="text1"/>
          <w:lang w:val="en-IE"/>
        </w:rPr>
        <w:t>Diagnosis</w:t>
      </w:r>
      <w:r w:rsidR="0041512F" w:rsidRPr="00137BDB">
        <w:rPr>
          <w:color w:val="000000" w:themeColor="text1"/>
          <w:lang w:val="en-IE"/>
        </w:rPr>
        <w:t xml:space="preserve"> </w:t>
      </w:r>
      <w:r w:rsidR="00285F27" w:rsidRPr="00137BDB">
        <w:rPr>
          <w:color w:val="000000" w:themeColor="text1"/>
          <w:lang w:val="en-IE"/>
        </w:rPr>
        <w:t>of</w:t>
      </w:r>
      <w:r w:rsidR="0041512F" w:rsidRPr="00137BDB">
        <w:rPr>
          <w:color w:val="000000" w:themeColor="text1"/>
          <w:lang w:val="en-IE"/>
        </w:rPr>
        <w:t xml:space="preserve"> </w:t>
      </w:r>
      <w:r w:rsidR="00285F27" w:rsidRPr="00137BDB">
        <w:rPr>
          <w:bCs/>
          <w:color w:val="000000" w:themeColor="text1"/>
          <w:lang w:val="en-IE"/>
        </w:rPr>
        <w:t>Bovine</w:t>
      </w:r>
      <w:r w:rsidR="0041512F" w:rsidRPr="00137BDB">
        <w:rPr>
          <w:color w:val="000000" w:themeColor="text1"/>
          <w:lang w:val="en-IE"/>
        </w:rPr>
        <w:t xml:space="preserve"> </w:t>
      </w:r>
      <w:r w:rsidR="00285F27" w:rsidRPr="00137BDB">
        <w:rPr>
          <w:bCs/>
          <w:color w:val="000000" w:themeColor="text1"/>
          <w:lang w:val="en-IE"/>
        </w:rPr>
        <w:t>Reproductive</w:t>
      </w:r>
      <w:r w:rsidR="0041512F" w:rsidRPr="00137BDB">
        <w:rPr>
          <w:color w:val="000000" w:themeColor="text1"/>
          <w:lang w:val="en-IE"/>
        </w:rPr>
        <w:t xml:space="preserve"> </w:t>
      </w:r>
      <w:r w:rsidR="00285F27" w:rsidRPr="00137BDB">
        <w:rPr>
          <w:bCs/>
          <w:color w:val="000000" w:themeColor="text1"/>
          <w:lang w:val="en-IE"/>
        </w:rPr>
        <w:t>Infectious</w:t>
      </w:r>
      <w:r w:rsidR="0041512F" w:rsidRPr="00137BDB">
        <w:rPr>
          <w:color w:val="000000" w:themeColor="text1"/>
          <w:lang w:val="en-IE"/>
        </w:rPr>
        <w:t xml:space="preserve"> </w:t>
      </w:r>
      <w:r w:rsidR="00285F27" w:rsidRPr="00137BDB">
        <w:rPr>
          <w:bCs/>
          <w:color w:val="000000" w:themeColor="text1"/>
          <w:lang w:val="en-IE"/>
        </w:rPr>
        <w:t>Diseases</w:t>
      </w:r>
      <w:r w:rsidR="0041512F" w:rsidRPr="00137BDB">
        <w:rPr>
          <w:color w:val="000000" w:themeColor="text1"/>
          <w:lang w:val="en-IE"/>
        </w:rPr>
        <w:t xml:space="preserve"> </w:t>
      </w:r>
      <w:r w:rsidR="00285F27" w:rsidRPr="00137BDB">
        <w:rPr>
          <w:color w:val="000000" w:themeColor="text1"/>
          <w:lang w:val="en-IE"/>
        </w:rPr>
        <w:t>from</w:t>
      </w:r>
      <w:r w:rsidR="0041512F" w:rsidRPr="00137BDB">
        <w:rPr>
          <w:color w:val="000000" w:themeColor="text1"/>
          <w:lang w:val="en-IE"/>
        </w:rPr>
        <w:t xml:space="preserve"> </w:t>
      </w:r>
      <w:r w:rsidR="00285F27" w:rsidRPr="00137BDB">
        <w:rPr>
          <w:bCs/>
          <w:color w:val="000000" w:themeColor="text1"/>
          <w:lang w:val="en-IE"/>
        </w:rPr>
        <w:t>Semen</w:t>
      </w:r>
      <w:r w:rsidR="0041512F" w:rsidRPr="00137BDB">
        <w:rPr>
          <w:color w:val="000000" w:themeColor="text1"/>
          <w:lang w:val="en-IE"/>
        </w:rPr>
        <w:t xml:space="preserve"> </w:t>
      </w:r>
      <w:r w:rsidR="00285F27" w:rsidRPr="00137BDB">
        <w:rPr>
          <w:color w:val="000000" w:themeColor="text1"/>
          <w:lang w:val="en-IE"/>
        </w:rPr>
        <w:t>Using</w:t>
      </w:r>
      <w:r w:rsidR="0041512F" w:rsidRPr="00137BDB">
        <w:rPr>
          <w:color w:val="000000" w:themeColor="text1"/>
          <w:lang w:val="en-IE"/>
        </w:rPr>
        <w:t xml:space="preserve"> </w:t>
      </w:r>
      <w:r w:rsidR="00285F27" w:rsidRPr="00137BDB">
        <w:rPr>
          <w:bCs/>
          <w:color w:val="000000" w:themeColor="text1"/>
          <w:lang w:val="en-IE"/>
        </w:rPr>
        <w:t>Paper-Origami</w:t>
      </w:r>
      <w:r w:rsidR="0041512F" w:rsidRPr="00137BDB">
        <w:rPr>
          <w:color w:val="000000" w:themeColor="text1"/>
          <w:lang w:val="en-IE"/>
        </w:rPr>
        <w:t xml:space="preserve"> </w:t>
      </w:r>
      <w:r w:rsidR="00285F27" w:rsidRPr="00137BDB">
        <w:rPr>
          <w:bCs/>
          <w:color w:val="000000" w:themeColor="text1"/>
          <w:lang w:val="en-IE"/>
        </w:rPr>
        <w:t>DNA</w:t>
      </w:r>
      <w:r w:rsidR="0041512F" w:rsidRPr="00137BDB">
        <w:rPr>
          <w:color w:val="000000" w:themeColor="text1"/>
          <w:lang w:val="en-IE"/>
        </w:rPr>
        <w:t xml:space="preserve"> </w:t>
      </w:r>
      <w:r w:rsidR="00285F27" w:rsidRPr="00137BDB">
        <w:rPr>
          <w:bCs/>
          <w:color w:val="000000" w:themeColor="text1"/>
          <w:lang w:val="en-IE"/>
        </w:rPr>
        <w:t>Microfluidics</w:t>
      </w:r>
      <w:r w:rsidR="00285F27" w:rsidRPr="00137BDB">
        <w:rPr>
          <w:color w:val="642A8F"/>
          <w:lang w:val="en-IE"/>
        </w:rPr>
        <w:t>.</w:t>
      </w:r>
      <w:r w:rsidR="00285F27" w:rsidRPr="00137BDB">
        <w:rPr>
          <w:color w:val="000000"/>
          <w:lang w:val="en-IE"/>
        </w:rPr>
        <w:t xml:space="preserve"> </w:t>
      </w:r>
      <w:r w:rsidR="00285F27" w:rsidRPr="00FB628D">
        <w:rPr>
          <w:i/>
          <w:color w:val="000000"/>
          <w:lang w:val="fr-FR"/>
        </w:rPr>
        <w:t>ACS Sens</w:t>
      </w:r>
      <w:r w:rsidR="00285F27" w:rsidRPr="00FB628D">
        <w:rPr>
          <w:color w:val="000000"/>
          <w:lang w:val="fr-FR"/>
        </w:rPr>
        <w:t>.</w:t>
      </w:r>
      <w:r w:rsidR="0065714F" w:rsidRPr="00FB628D">
        <w:rPr>
          <w:color w:val="000000"/>
          <w:lang w:val="fr-FR"/>
        </w:rPr>
        <w:t>,</w:t>
      </w:r>
      <w:r w:rsidR="00B34ED4" w:rsidRPr="00FB628D">
        <w:rPr>
          <w:color w:val="000000"/>
          <w:lang w:val="fr-FR"/>
        </w:rPr>
        <w:t xml:space="preserve"> </w:t>
      </w:r>
      <w:r w:rsidR="0080502E" w:rsidRPr="0080502E">
        <w:rPr>
          <w:b/>
          <w:color w:val="000000"/>
          <w:lang w:val="fr-FR"/>
        </w:rPr>
        <w:t>3</w:t>
      </w:r>
      <w:r w:rsidR="005A64F6" w:rsidRPr="00FB628D">
        <w:rPr>
          <w:color w:val="000000"/>
          <w:lang w:val="fr-FR"/>
        </w:rPr>
        <w:t xml:space="preserve">, </w:t>
      </w:r>
      <w:r w:rsidR="00285F27" w:rsidRPr="00FB628D">
        <w:rPr>
          <w:color w:val="000000"/>
          <w:lang w:val="fr-FR"/>
        </w:rPr>
        <w:t>403</w:t>
      </w:r>
      <w:r w:rsidR="00064404" w:rsidRPr="00FB628D">
        <w:rPr>
          <w:color w:val="000000"/>
          <w:lang w:val="fr-FR"/>
        </w:rPr>
        <w:t>–</w:t>
      </w:r>
      <w:r w:rsidR="00285F27" w:rsidRPr="00FB628D">
        <w:rPr>
          <w:color w:val="000000"/>
          <w:lang w:val="fr-FR"/>
        </w:rPr>
        <w:t xml:space="preserve">409. </w:t>
      </w:r>
      <w:proofErr w:type="spellStart"/>
      <w:proofErr w:type="gramStart"/>
      <w:r w:rsidR="00285F27" w:rsidRPr="00FB628D">
        <w:rPr>
          <w:color w:val="000000"/>
          <w:lang w:val="fr-FR"/>
        </w:rPr>
        <w:t>doi</w:t>
      </w:r>
      <w:proofErr w:type="spellEnd"/>
      <w:r w:rsidR="00285F27" w:rsidRPr="00FB628D">
        <w:rPr>
          <w:color w:val="000000"/>
          <w:lang w:val="fr-FR"/>
        </w:rPr>
        <w:t>:</w:t>
      </w:r>
      <w:proofErr w:type="gramEnd"/>
      <w:r w:rsidR="00285F27" w:rsidRPr="00FB628D">
        <w:rPr>
          <w:color w:val="000000"/>
          <w:lang w:val="fr-FR"/>
        </w:rPr>
        <w:t xml:space="preserve"> 10.1021/acssensors.7b00825. </w:t>
      </w:r>
    </w:p>
    <w:p w14:paraId="6D26A710" w14:textId="032A90F4" w:rsidR="0063116C" w:rsidRPr="00137BDB" w:rsidRDefault="0063116C" w:rsidP="00FD3BC5">
      <w:pPr>
        <w:pStyle w:val="Ref"/>
        <w:rPr>
          <w:lang w:val="en-IE"/>
        </w:rPr>
      </w:pPr>
      <w:r w:rsidRPr="00FB628D">
        <w:rPr>
          <w:smallCaps/>
          <w:lang w:val="fr-FR" w:eastAsia="en-GB"/>
        </w:rPr>
        <w:t>Yu X</w:t>
      </w:r>
      <w:r w:rsidR="00064404" w:rsidRPr="00FB628D">
        <w:rPr>
          <w:smallCaps/>
          <w:lang w:val="fr-FR" w:eastAsia="en-GB"/>
        </w:rPr>
        <w:t>.</w:t>
      </w:r>
      <w:r w:rsidRPr="00FB628D">
        <w:rPr>
          <w:smallCaps/>
          <w:lang w:val="fr-FR" w:eastAsia="en-GB"/>
        </w:rPr>
        <w:t>, Xu D</w:t>
      </w:r>
      <w:r w:rsidR="009628C8" w:rsidRPr="00FB628D">
        <w:rPr>
          <w:smallCaps/>
          <w:lang w:val="fr-FR" w:eastAsia="en-GB"/>
        </w:rPr>
        <w:t>. &amp;</w:t>
      </w:r>
      <w:r w:rsidRPr="00FB628D">
        <w:rPr>
          <w:smallCaps/>
          <w:lang w:val="fr-FR" w:eastAsia="en-GB"/>
        </w:rPr>
        <w:t xml:space="preserve"> Cheng Q. (2006).</w:t>
      </w:r>
      <w:r w:rsidR="00B34ED4" w:rsidRPr="00FB628D">
        <w:rPr>
          <w:smallCaps/>
          <w:lang w:val="fr-FR" w:eastAsia="en-GB"/>
        </w:rPr>
        <w:t xml:space="preserve"> </w:t>
      </w:r>
      <w:r w:rsidR="0065714F" w:rsidRPr="00137BDB">
        <w:rPr>
          <w:lang w:val="en-IE" w:eastAsia="en-GB"/>
        </w:rPr>
        <w:t xml:space="preserve">Label-free detection methods for protein microarrays. </w:t>
      </w:r>
      <w:r w:rsidR="0065714F" w:rsidRPr="00137BDB">
        <w:rPr>
          <w:i/>
          <w:lang w:val="en-IE" w:eastAsia="en-GB"/>
        </w:rPr>
        <w:t>Proteomics</w:t>
      </w:r>
      <w:r w:rsidR="0065714F" w:rsidRPr="00137BDB">
        <w:rPr>
          <w:lang w:val="en-IE" w:eastAsia="en-GB"/>
        </w:rPr>
        <w:t xml:space="preserve">, </w:t>
      </w:r>
      <w:r w:rsidRPr="00137BDB">
        <w:rPr>
          <w:b/>
          <w:smallCaps/>
          <w:lang w:val="en-IE" w:eastAsia="en-GB"/>
        </w:rPr>
        <w:t>6</w:t>
      </w:r>
      <w:r w:rsidR="00064404" w:rsidRPr="0080502E">
        <w:rPr>
          <w:smallCaps/>
          <w:lang w:val="en-IE" w:eastAsia="en-GB"/>
        </w:rPr>
        <w:t xml:space="preserve">, </w:t>
      </w:r>
      <w:r w:rsidRPr="00137BDB">
        <w:rPr>
          <w:smallCaps/>
          <w:lang w:val="en-IE" w:eastAsia="en-GB"/>
        </w:rPr>
        <w:t>5493</w:t>
      </w:r>
      <w:r w:rsidR="00064404">
        <w:rPr>
          <w:smallCaps/>
          <w:lang w:val="en-IE" w:eastAsia="en-GB"/>
        </w:rPr>
        <w:t>–</w:t>
      </w:r>
      <w:r w:rsidR="0080502E">
        <w:rPr>
          <w:smallCaps/>
          <w:lang w:val="en-IE" w:eastAsia="en-GB"/>
        </w:rPr>
        <w:t>5</w:t>
      </w:r>
      <w:r w:rsidRPr="00137BDB">
        <w:rPr>
          <w:smallCaps/>
          <w:lang w:val="en-IE" w:eastAsia="en-GB"/>
        </w:rPr>
        <w:t>503.</w:t>
      </w:r>
    </w:p>
    <w:p w14:paraId="4795B4C6" w14:textId="616836C2" w:rsidR="005E591B" w:rsidRPr="00137BDB" w:rsidRDefault="005E591B" w:rsidP="00A63387">
      <w:pPr>
        <w:pStyle w:val="rtoiles"/>
        <w:rPr>
          <w:color w:val="000000"/>
          <w:lang w:val="en-IE"/>
        </w:rPr>
      </w:pPr>
      <w:r w:rsidRPr="00137BDB">
        <w:rPr>
          <w:color w:val="000000"/>
          <w:lang w:val="en-IE"/>
        </w:rPr>
        <w:t>*</w:t>
      </w:r>
      <w:r w:rsidRPr="00137BDB">
        <w:rPr>
          <w:color w:val="000000"/>
          <w:lang w:val="en-IE"/>
        </w:rPr>
        <w:br/>
        <w:t>*</w:t>
      </w:r>
      <w:r w:rsidR="00FD3BC5" w:rsidRPr="00137BDB">
        <w:rPr>
          <w:color w:val="000000"/>
          <w:lang w:val="en-IE"/>
        </w:rPr>
        <w:t xml:space="preserve">  </w:t>
      </w:r>
      <w:r w:rsidR="00B34ED4" w:rsidRPr="00137BDB">
        <w:rPr>
          <w:color w:val="000000"/>
          <w:lang w:val="en-IE"/>
        </w:rPr>
        <w:t xml:space="preserve"> </w:t>
      </w:r>
      <w:r w:rsidRPr="00137BDB">
        <w:rPr>
          <w:color w:val="000000"/>
          <w:lang w:val="en-IE"/>
        </w:rPr>
        <w:t>*</w:t>
      </w:r>
    </w:p>
    <w:p w14:paraId="5544D9BC" w14:textId="77777777" w:rsidR="00C26553" w:rsidRPr="00137BDB" w:rsidRDefault="00C26553" w:rsidP="0061761C">
      <w:pPr>
        <w:jc w:val="center"/>
        <w:rPr>
          <w:rFonts w:ascii="Arial" w:hAnsi="Arial"/>
          <w:smallCaps/>
          <w:sz w:val="18"/>
          <w:lang w:val="en-IE"/>
        </w:rPr>
      </w:pPr>
      <w:r w:rsidRPr="00137BDB">
        <w:rPr>
          <w:rFonts w:ascii="Arial" w:hAnsi="Arial" w:cs="Arial"/>
          <w:b/>
          <w:smallCaps/>
          <w:sz w:val="18"/>
          <w:szCs w:val="18"/>
          <w:lang w:val="en-IE"/>
        </w:rPr>
        <w:t>NB:</w:t>
      </w:r>
      <w:r w:rsidRPr="00137BDB">
        <w:rPr>
          <w:rFonts w:ascii="Arial" w:hAnsi="Arial" w:cs="Arial"/>
          <w:smallCaps/>
          <w:sz w:val="18"/>
          <w:szCs w:val="18"/>
          <w:lang w:val="en-IE"/>
        </w:rPr>
        <w:t xml:space="preserve"> First adopted in </w:t>
      </w:r>
      <w:r w:rsidR="00175F6B" w:rsidRPr="00137BDB">
        <w:rPr>
          <w:rFonts w:ascii="Arial" w:hAnsi="Arial" w:cs="Arial"/>
          <w:smallCaps/>
          <w:sz w:val="18"/>
          <w:szCs w:val="18"/>
          <w:lang w:val="en-IE"/>
        </w:rPr>
        <w:t>1996</w:t>
      </w:r>
      <w:r w:rsidRPr="00137BDB">
        <w:rPr>
          <w:rFonts w:ascii="Arial" w:hAnsi="Arial" w:cs="Arial"/>
          <w:smallCaps/>
          <w:sz w:val="18"/>
          <w:szCs w:val="18"/>
          <w:lang w:val="en-IE"/>
        </w:rPr>
        <w:t xml:space="preserve"> as Biotechnology in the diagnosis of infectious diseases and vaccine development; Most recent updates adopted in 2012</w:t>
      </w:r>
      <w:r w:rsidR="00103EAD" w:rsidRPr="00137BDB">
        <w:rPr>
          <w:rFonts w:ascii="Arial" w:hAnsi="Arial" w:cs="Arial"/>
          <w:smallCaps/>
          <w:sz w:val="18"/>
          <w:szCs w:val="18"/>
          <w:lang w:val="en-IE"/>
        </w:rPr>
        <w:t>.</w:t>
      </w:r>
      <w:r w:rsidR="0061761C" w:rsidRPr="00137BDB">
        <w:rPr>
          <w:rFonts w:ascii="Arial" w:hAnsi="Arial" w:cs="Arial"/>
          <w:smallCaps/>
          <w:sz w:val="18"/>
          <w:szCs w:val="18"/>
          <w:lang w:val="en-IE"/>
        </w:rPr>
        <w:t xml:space="preserve"> </w:t>
      </w:r>
    </w:p>
    <w:sectPr w:rsidR="00C26553" w:rsidRPr="00137BDB" w:rsidSect="007C36EF">
      <w:headerReference w:type="even" r:id="rId9"/>
      <w:headerReference w:type="default" r:id="rId10"/>
      <w:footerReference w:type="even" r:id="rId11"/>
      <w:footerReference w:type="default" r:id="rId12"/>
      <w:footerReference w:type="first" r:id="rId13"/>
      <w:type w:val="oddPage"/>
      <w:pgSz w:w="11907" w:h="16840" w:code="9"/>
      <w:pgMar w:top="1418" w:right="1418" w:bottom="1418" w:left="1418" w:header="567" w:footer="567" w:gutter="0"/>
      <w:paperSrc w:first="15" w:other="15"/>
      <w:lnNumType w:countBy="1" w:restart="continuous"/>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4D5ED43" w14:textId="77777777" w:rsidR="00A20E9B" w:rsidRDefault="00A20E9B">
      <w:r>
        <w:separator/>
      </w:r>
    </w:p>
  </w:endnote>
  <w:endnote w:type="continuationSeparator" w:id="0">
    <w:p w14:paraId="13416C85" w14:textId="77777777" w:rsidR="00A20E9B" w:rsidRDefault="00A20E9B">
      <w:r>
        <w:continuationSeparator/>
      </w:r>
    </w:p>
  </w:endnote>
  <w:endnote w:type="continuationNotice" w:id="1">
    <w:p w14:paraId="4FC5C6BC" w14:textId="77777777" w:rsidR="00A20E9B" w:rsidRDefault="00A20E9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Ottawa">
    <w:altName w:val="Calibri"/>
    <w:panose1 w:val="020B7200000000000000"/>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Verdana">
    <w:panose1 w:val="020B0604030504040204"/>
    <w:charset w:val="00"/>
    <w:family w:val="swiss"/>
    <w:pitch w:val="variable"/>
    <w:sig w:usb0="A10006FF" w:usb1="4000205B" w:usb2="00000010" w:usb3="00000000" w:csb0="0000019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2E47F2" w14:textId="66E067AC" w:rsidR="00407134" w:rsidRPr="00407134" w:rsidRDefault="00407134" w:rsidP="00407134">
    <w:pPr>
      <w:pBdr>
        <w:top w:val="single" w:sz="6" w:space="5" w:color="auto"/>
      </w:pBdr>
      <w:tabs>
        <w:tab w:val="right" w:pos="9072"/>
      </w:tabs>
      <w:spacing w:line="240" w:lineRule="exact"/>
      <w:rPr>
        <w:rFonts w:ascii="Ottawa" w:hAnsi="Ottawa"/>
        <w:sz w:val="22"/>
      </w:rPr>
    </w:pPr>
    <w:r>
      <w:rPr>
        <w:rFonts w:ascii="Ottawa" w:hAnsi="Ottawa"/>
        <w:sz w:val="22"/>
      </w:rPr>
      <w:fldChar w:fldCharType="begin"/>
    </w:r>
    <w:r>
      <w:rPr>
        <w:rFonts w:ascii="Ottawa" w:hAnsi="Ottawa"/>
        <w:sz w:val="22"/>
      </w:rPr>
      <w:instrText>PAGE</w:instrText>
    </w:r>
    <w:r>
      <w:rPr>
        <w:rFonts w:ascii="Ottawa" w:hAnsi="Ottawa"/>
        <w:sz w:val="22"/>
      </w:rPr>
      <w:fldChar w:fldCharType="separate"/>
    </w:r>
    <w:r>
      <w:rPr>
        <w:rFonts w:ascii="Ottawa" w:hAnsi="Ottawa"/>
        <w:sz w:val="22"/>
      </w:rPr>
      <w:t>1</w:t>
    </w:r>
    <w:r>
      <w:rPr>
        <w:rFonts w:ascii="Ottawa" w:hAnsi="Ottawa"/>
        <w:sz w:val="22"/>
      </w:rPr>
      <w:fldChar w:fldCharType="end"/>
    </w:r>
    <w:r>
      <w:rPr>
        <w:rFonts w:ascii="Ottawa" w:hAnsi="Ottawa"/>
        <w:sz w:val="22"/>
      </w:rPr>
      <w:tab/>
      <w:t xml:space="preserve">OIE </w:t>
    </w:r>
    <w:r>
      <w:rPr>
        <w:rFonts w:ascii="Ottawa" w:hAnsi="Ottawa"/>
        <w:i/>
        <w:iCs/>
        <w:sz w:val="22"/>
      </w:rPr>
      <w:t>Terrestrial</w:t>
    </w:r>
    <w:r>
      <w:rPr>
        <w:rFonts w:ascii="Ottawa" w:hAnsi="Ottawa"/>
        <w:sz w:val="22"/>
      </w:rPr>
      <w:t xml:space="preserve"> </w:t>
    </w:r>
    <w:r>
      <w:rPr>
        <w:rFonts w:ascii="Ottawa" w:hAnsi="Ottawa"/>
        <w:i/>
        <w:sz w:val="22"/>
      </w:rPr>
      <w:t>Manual</w:t>
    </w:r>
    <w:r>
      <w:rPr>
        <w:rFonts w:ascii="Ottawa" w:hAnsi="Ottawa"/>
        <w:sz w:val="22"/>
      </w:rPr>
      <w:t xml:space="preserve"> 2020</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EC56EA" w14:textId="126D7F3C" w:rsidR="00407134" w:rsidRPr="00407134" w:rsidRDefault="00407134" w:rsidP="00407134">
    <w:pPr>
      <w:pBdr>
        <w:top w:val="single" w:sz="6" w:space="5" w:color="auto"/>
      </w:pBdr>
      <w:tabs>
        <w:tab w:val="right" w:pos="9072"/>
      </w:tabs>
      <w:spacing w:line="240" w:lineRule="exact"/>
      <w:rPr>
        <w:rFonts w:ascii="Ottawa" w:hAnsi="Ottawa"/>
        <w:sz w:val="22"/>
      </w:rPr>
    </w:pPr>
    <w:r>
      <w:rPr>
        <w:rFonts w:ascii="Ottawa" w:hAnsi="Ottawa"/>
        <w:sz w:val="22"/>
      </w:rPr>
      <w:t xml:space="preserve">OIE </w:t>
    </w:r>
    <w:r>
      <w:rPr>
        <w:rFonts w:ascii="Ottawa" w:hAnsi="Ottawa"/>
        <w:i/>
        <w:iCs/>
        <w:sz w:val="22"/>
      </w:rPr>
      <w:t>Terrestrial</w:t>
    </w:r>
    <w:r>
      <w:rPr>
        <w:rFonts w:ascii="Ottawa" w:hAnsi="Ottawa"/>
        <w:sz w:val="22"/>
      </w:rPr>
      <w:t xml:space="preserve"> </w:t>
    </w:r>
    <w:r>
      <w:rPr>
        <w:rFonts w:ascii="Ottawa" w:hAnsi="Ottawa"/>
        <w:i/>
        <w:sz w:val="22"/>
      </w:rPr>
      <w:t>Manual</w:t>
    </w:r>
    <w:r>
      <w:rPr>
        <w:rFonts w:ascii="Ottawa" w:hAnsi="Ottawa"/>
        <w:sz w:val="22"/>
      </w:rPr>
      <w:t xml:space="preserve"> 2020</w:t>
    </w:r>
    <w:r>
      <w:rPr>
        <w:rFonts w:ascii="Ottawa" w:hAnsi="Ottawa"/>
        <w:sz w:val="22"/>
      </w:rPr>
      <w:tab/>
    </w:r>
    <w:r>
      <w:rPr>
        <w:rFonts w:ascii="Ottawa" w:hAnsi="Ottawa"/>
        <w:sz w:val="22"/>
      </w:rPr>
      <w:fldChar w:fldCharType="begin"/>
    </w:r>
    <w:r>
      <w:rPr>
        <w:rFonts w:ascii="Ottawa" w:hAnsi="Ottawa"/>
        <w:sz w:val="22"/>
      </w:rPr>
      <w:instrText>PAGE</w:instrText>
    </w:r>
    <w:r>
      <w:rPr>
        <w:rFonts w:ascii="Ottawa" w:hAnsi="Ottawa"/>
        <w:sz w:val="22"/>
      </w:rPr>
      <w:fldChar w:fldCharType="separate"/>
    </w:r>
    <w:r>
      <w:rPr>
        <w:rFonts w:ascii="Ottawa" w:hAnsi="Ottawa"/>
        <w:sz w:val="22"/>
      </w:rPr>
      <w:t>1</w:t>
    </w:r>
    <w:r>
      <w:rPr>
        <w:rFonts w:ascii="Ottawa" w:hAnsi="Ottawa"/>
        <w:sz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7DCF30" w14:textId="741ED253" w:rsidR="00407134" w:rsidRPr="00407134" w:rsidRDefault="00407134" w:rsidP="00407134">
    <w:pPr>
      <w:pBdr>
        <w:top w:val="single" w:sz="6" w:space="5" w:color="auto"/>
      </w:pBdr>
      <w:tabs>
        <w:tab w:val="right" w:pos="9072"/>
      </w:tabs>
      <w:spacing w:line="240" w:lineRule="exact"/>
      <w:rPr>
        <w:rFonts w:ascii="Ottawa" w:hAnsi="Ottawa"/>
        <w:sz w:val="22"/>
      </w:rPr>
    </w:pPr>
    <w:r>
      <w:rPr>
        <w:rFonts w:ascii="Ottawa" w:hAnsi="Ottawa"/>
        <w:sz w:val="22"/>
      </w:rPr>
      <w:t xml:space="preserve">OIE </w:t>
    </w:r>
    <w:r>
      <w:rPr>
        <w:rFonts w:ascii="Ottawa" w:hAnsi="Ottawa"/>
        <w:i/>
        <w:iCs/>
        <w:sz w:val="22"/>
      </w:rPr>
      <w:t>Terrestrial</w:t>
    </w:r>
    <w:r>
      <w:rPr>
        <w:rFonts w:ascii="Ottawa" w:hAnsi="Ottawa"/>
        <w:sz w:val="22"/>
      </w:rPr>
      <w:t xml:space="preserve"> </w:t>
    </w:r>
    <w:r>
      <w:rPr>
        <w:rFonts w:ascii="Ottawa" w:hAnsi="Ottawa"/>
        <w:i/>
        <w:sz w:val="22"/>
      </w:rPr>
      <w:t>Manual</w:t>
    </w:r>
    <w:r>
      <w:rPr>
        <w:rFonts w:ascii="Ottawa" w:hAnsi="Ottawa"/>
        <w:sz w:val="22"/>
      </w:rPr>
      <w:t xml:space="preserve"> 2020</w:t>
    </w:r>
    <w:r>
      <w:rPr>
        <w:rFonts w:ascii="Ottawa" w:hAnsi="Ottawa"/>
        <w:sz w:val="22"/>
      </w:rPr>
      <w:tab/>
    </w:r>
    <w:r>
      <w:rPr>
        <w:rFonts w:ascii="Ottawa" w:hAnsi="Ottawa"/>
        <w:sz w:val="22"/>
      </w:rPr>
      <w:fldChar w:fldCharType="begin"/>
    </w:r>
    <w:r>
      <w:rPr>
        <w:rFonts w:ascii="Ottawa" w:hAnsi="Ottawa"/>
        <w:sz w:val="22"/>
      </w:rPr>
      <w:instrText>PAGE</w:instrText>
    </w:r>
    <w:r>
      <w:rPr>
        <w:rFonts w:ascii="Ottawa" w:hAnsi="Ottawa"/>
        <w:sz w:val="22"/>
      </w:rPr>
      <w:fldChar w:fldCharType="separate"/>
    </w:r>
    <w:r>
      <w:rPr>
        <w:rFonts w:ascii="Ottawa" w:hAnsi="Ottawa"/>
        <w:sz w:val="22"/>
      </w:rPr>
      <w:t>1</w:t>
    </w:r>
    <w:r>
      <w:rPr>
        <w:rFonts w:ascii="Ottawa" w:hAnsi="Ottawa"/>
        <w:sz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DF94589" w14:textId="77777777" w:rsidR="00A20E9B" w:rsidRDefault="00A20E9B">
      <w:r>
        <w:separator/>
      </w:r>
    </w:p>
  </w:footnote>
  <w:footnote w:type="continuationSeparator" w:id="0">
    <w:p w14:paraId="5957D98E" w14:textId="77777777" w:rsidR="00A20E9B" w:rsidRDefault="00A20E9B">
      <w:r>
        <w:continuationSeparator/>
      </w:r>
    </w:p>
  </w:footnote>
  <w:footnote w:type="continuationNotice" w:id="1">
    <w:p w14:paraId="701E9F30" w14:textId="77777777" w:rsidR="00A20E9B" w:rsidRDefault="00A20E9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BBDB59" w14:textId="731E62AA" w:rsidR="00407134" w:rsidRPr="00407134" w:rsidRDefault="00407134" w:rsidP="00407134">
    <w:pPr>
      <w:pBdr>
        <w:bottom w:val="single" w:sz="6" w:space="1" w:color="auto"/>
      </w:pBdr>
      <w:ind w:right="-1"/>
      <w:jc w:val="center"/>
      <w:rPr>
        <w:rFonts w:ascii="Ottawa" w:hAnsi="Ottawa"/>
        <w:i/>
        <w:sz w:val="18"/>
        <w:szCs w:val="18"/>
        <w:lang w:val="en-US"/>
      </w:rPr>
    </w:pPr>
    <w:r w:rsidRPr="001028B9">
      <w:rPr>
        <w:rFonts w:ascii="Ottawa" w:hAnsi="Ottawa"/>
        <w:i/>
        <w:sz w:val="18"/>
        <w:szCs w:val="18"/>
        <w:lang w:val="en-US"/>
      </w:rPr>
      <w:t>Chapter 2.</w:t>
    </w:r>
    <w:r>
      <w:rPr>
        <w:rFonts w:ascii="Ottawa" w:hAnsi="Ottawa"/>
        <w:i/>
        <w:sz w:val="18"/>
        <w:szCs w:val="18"/>
        <w:lang w:val="en-US"/>
      </w:rPr>
      <w:t>1.</w:t>
    </w:r>
    <w:r w:rsidRPr="001028B9">
      <w:rPr>
        <w:rFonts w:ascii="Ottawa" w:hAnsi="Ottawa"/>
        <w:i/>
        <w:sz w:val="18"/>
        <w:szCs w:val="18"/>
        <w:lang w:val="en-US"/>
      </w:rPr>
      <w:t>2.</w:t>
    </w:r>
    <w:r>
      <w:rPr>
        <w:rFonts w:ascii="Ottawa" w:hAnsi="Ottawa"/>
        <w:i/>
        <w:sz w:val="18"/>
        <w:szCs w:val="18"/>
        <w:lang w:val="en-US"/>
      </w:rPr>
      <w:t xml:space="preserve"> </w:t>
    </w:r>
    <w:r w:rsidRPr="001028B9">
      <w:rPr>
        <w:rFonts w:ascii="Ottawa" w:hAnsi="Ottawa"/>
        <w:i/>
        <w:sz w:val="18"/>
        <w:szCs w:val="18"/>
        <w:lang w:val="en-US"/>
      </w:rPr>
      <w:t xml:space="preserve">– Biotechnology </w:t>
    </w:r>
    <w:r>
      <w:rPr>
        <w:rFonts w:ascii="Ottawa" w:hAnsi="Ottawa"/>
        <w:i/>
        <w:sz w:val="18"/>
        <w:szCs w:val="18"/>
        <w:lang w:val="en-US"/>
      </w:rPr>
      <w:t xml:space="preserve">advances </w:t>
    </w:r>
    <w:r w:rsidRPr="001028B9">
      <w:rPr>
        <w:rFonts w:ascii="Ottawa" w:hAnsi="Ottawa"/>
        <w:i/>
        <w:sz w:val="18"/>
        <w:szCs w:val="18"/>
        <w:lang w:val="en-US"/>
      </w:rPr>
      <w:t>in the diagnosis of infectious diseases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934B4B" w14:textId="172EA486" w:rsidR="00407134" w:rsidRPr="00407134" w:rsidRDefault="00407134" w:rsidP="00407134">
    <w:pPr>
      <w:pBdr>
        <w:bottom w:val="single" w:sz="6" w:space="1" w:color="auto"/>
      </w:pBdr>
      <w:ind w:right="-1"/>
      <w:jc w:val="center"/>
      <w:rPr>
        <w:rFonts w:ascii="Ottawa" w:hAnsi="Ottawa"/>
        <w:i/>
        <w:sz w:val="18"/>
        <w:szCs w:val="18"/>
        <w:lang w:val="en-US"/>
      </w:rPr>
    </w:pPr>
    <w:r w:rsidRPr="001028B9">
      <w:rPr>
        <w:rFonts w:ascii="Ottawa" w:hAnsi="Ottawa"/>
        <w:i/>
        <w:sz w:val="18"/>
        <w:szCs w:val="18"/>
        <w:lang w:val="en-US"/>
      </w:rPr>
      <w:t>Chapter 2.</w:t>
    </w:r>
    <w:r>
      <w:rPr>
        <w:rFonts w:ascii="Ottawa" w:hAnsi="Ottawa"/>
        <w:i/>
        <w:sz w:val="18"/>
        <w:szCs w:val="18"/>
        <w:lang w:val="en-US"/>
      </w:rPr>
      <w:t>1.</w:t>
    </w:r>
    <w:r w:rsidRPr="001028B9">
      <w:rPr>
        <w:rFonts w:ascii="Ottawa" w:hAnsi="Ottawa"/>
        <w:i/>
        <w:sz w:val="18"/>
        <w:szCs w:val="18"/>
        <w:lang w:val="en-US"/>
      </w:rPr>
      <w:t>2.</w:t>
    </w:r>
    <w:r>
      <w:rPr>
        <w:rFonts w:ascii="Ottawa" w:hAnsi="Ottawa"/>
        <w:i/>
        <w:sz w:val="18"/>
        <w:szCs w:val="18"/>
        <w:lang w:val="en-US"/>
      </w:rPr>
      <w:t xml:space="preserve"> </w:t>
    </w:r>
    <w:r w:rsidRPr="001028B9">
      <w:rPr>
        <w:rFonts w:ascii="Ottawa" w:hAnsi="Ottawa"/>
        <w:i/>
        <w:sz w:val="18"/>
        <w:szCs w:val="18"/>
        <w:lang w:val="en-US"/>
      </w:rPr>
      <w:t xml:space="preserve">– Biotechnology </w:t>
    </w:r>
    <w:r>
      <w:rPr>
        <w:rFonts w:ascii="Ottawa" w:hAnsi="Ottawa"/>
        <w:i/>
        <w:sz w:val="18"/>
        <w:szCs w:val="18"/>
        <w:lang w:val="en-US"/>
      </w:rPr>
      <w:t xml:space="preserve">advances </w:t>
    </w:r>
    <w:r w:rsidRPr="001028B9">
      <w:rPr>
        <w:rFonts w:ascii="Ottawa" w:hAnsi="Ottawa"/>
        <w:i/>
        <w:sz w:val="18"/>
        <w:szCs w:val="18"/>
        <w:lang w:val="en-US"/>
      </w:rPr>
      <w:t>in the diagnosis of infectious diseases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2A25DA"/>
    <w:multiLevelType w:val="hybridMultilevel"/>
    <w:tmpl w:val="5128D1D2"/>
    <w:lvl w:ilvl="0" w:tplc="7D7091A6">
      <w:start w:val="2"/>
      <w:numFmt w:val="decimal"/>
      <w:lvlText w:val="%1."/>
      <w:lvlJc w:val="left"/>
      <w:pPr>
        <w:tabs>
          <w:tab w:val="num" w:pos="0"/>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3770DA5"/>
    <w:multiLevelType w:val="hybridMultilevel"/>
    <w:tmpl w:val="890C38F0"/>
    <w:lvl w:ilvl="0" w:tplc="4B00B778">
      <w:start w:val="1"/>
      <w:numFmt w:val="lowerLetter"/>
      <w:lvlText w:val="%1)"/>
      <w:lvlJc w:val="left"/>
      <w:pPr>
        <w:tabs>
          <w:tab w:val="num" w:pos="1282"/>
        </w:tabs>
        <w:ind w:left="1282" w:hanging="432"/>
      </w:pPr>
      <w:rPr>
        <w:rFonts w:hint="default"/>
      </w:rPr>
    </w:lvl>
    <w:lvl w:ilvl="1" w:tplc="04090019" w:tentative="1">
      <w:start w:val="1"/>
      <w:numFmt w:val="lowerLetter"/>
      <w:lvlText w:val="%2."/>
      <w:lvlJc w:val="left"/>
      <w:pPr>
        <w:tabs>
          <w:tab w:val="num" w:pos="1570"/>
        </w:tabs>
        <w:ind w:left="1570" w:hanging="360"/>
      </w:pPr>
    </w:lvl>
    <w:lvl w:ilvl="2" w:tplc="0409001B" w:tentative="1">
      <w:start w:val="1"/>
      <w:numFmt w:val="lowerRoman"/>
      <w:lvlText w:val="%3."/>
      <w:lvlJc w:val="right"/>
      <w:pPr>
        <w:tabs>
          <w:tab w:val="num" w:pos="2290"/>
        </w:tabs>
        <w:ind w:left="2290" w:hanging="180"/>
      </w:pPr>
    </w:lvl>
    <w:lvl w:ilvl="3" w:tplc="0409000F" w:tentative="1">
      <w:start w:val="1"/>
      <w:numFmt w:val="decimal"/>
      <w:lvlText w:val="%4."/>
      <w:lvlJc w:val="left"/>
      <w:pPr>
        <w:tabs>
          <w:tab w:val="num" w:pos="3010"/>
        </w:tabs>
        <w:ind w:left="3010" w:hanging="360"/>
      </w:pPr>
    </w:lvl>
    <w:lvl w:ilvl="4" w:tplc="04090019" w:tentative="1">
      <w:start w:val="1"/>
      <w:numFmt w:val="lowerLetter"/>
      <w:lvlText w:val="%5."/>
      <w:lvlJc w:val="left"/>
      <w:pPr>
        <w:tabs>
          <w:tab w:val="num" w:pos="3730"/>
        </w:tabs>
        <w:ind w:left="3730" w:hanging="360"/>
      </w:pPr>
    </w:lvl>
    <w:lvl w:ilvl="5" w:tplc="0409001B" w:tentative="1">
      <w:start w:val="1"/>
      <w:numFmt w:val="lowerRoman"/>
      <w:lvlText w:val="%6."/>
      <w:lvlJc w:val="right"/>
      <w:pPr>
        <w:tabs>
          <w:tab w:val="num" w:pos="4450"/>
        </w:tabs>
        <w:ind w:left="4450" w:hanging="180"/>
      </w:pPr>
    </w:lvl>
    <w:lvl w:ilvl="6" w:tplc="0409000F" w:tentative="1">
      <w:start w:val="1"/>
      <w:numFmt w:val="decimal"/>
      <w:lvlText w:val="%7."/>
      <w:lvlJc w:val="left"/>
      <w:pPr>
        <w:tabs>
          <w:tab w:val="num" w:pos="5170"/>
        </w:tabs>
        <w:ind w:left="5170" w:hanging="360"/>
      </w:pPr>
    </w:lvl>
    <w:lvl w:ilvl="7" w:tplc="04090019" w:tentative="1">
      <w:start w:val="1"/>
      <w:numFmt w:val="lowerLetter"/>
      <w:lvlText w:val="%8."/>
      <w:lvlJc w:val="left"/>
      <w:pPr>
        <w:tabs>
          <w:tab w:val="num" w:pos="5890"/>
        </w:tabs>
        <w:ind w:left="5890" w:hanging="360"/>
      </w:pPr>
    </w:lvl>
    <w:lvl w:ilvl="8" w:tplc="0409001B" w:tentative="1">
      <w:start w:val="1"/>
      <w:numFmt w:val="lowerRoman"/>
      <w:lvlText w:val="%9."/>
      <w:lvlJc w:val="right"/>
      <w:pPr>
        <w:tabs>
          <w:tab w:val="num" w:pos="6610"/>
        </w:tabs>
        <w:ind w:left="6610" w:hanging="180"/>
      </w:pPr>
    </w:lvl>
  </w:abstractNum>
  <w:abstractNum w:abstractNumId="2" w15:restartNumberingAfterBreak="0">
    <w:nsid w:val="06F10107"/>
    <w:multiLevelType w:val="hybridMultilevel"/>
    <w:tmpl w:val="4F2226E8"/>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074D3EB2"/>
    <w:multiLevelType w:val="hybridMultilevel"/>
    <w:tmpl w:val="E4C2860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09B931A1"/>
    <w:multiLevelType w:val="hybridMultilevel"/>
    <w:tmpl w:val="77EC3D44"/>
    <w:lvl w:ilvl="0" w:tplc="D93433C4">
      <w:start w:val="1"/>
      <w:numFmt w:val="decimal"/>
      <w:lvlText w:val="%1."/>
      <w:lvlJc w:val="left"/>
      <w:pPr>
        <w:ind w:left="1128" w:hanging="4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0A771656"/>
    <w:multiLevelType w:val="hybridMultilevel"/>
    <w:tmpl w:val="CC9041D4"/>
    <w:lvl w:ilvl="0" w:tplc="0EB20302">
      <w:start w:val="3"/>
      <w:numFmt w:val="decimal"/>
      <w:lvlText w:val="%1."/>
      <w:lvlJc w:val="left"/>
      <w:pPr>
        <w:tabs>
          <w:tab w:val="num" w:pos="987"/>
        </w:tabs>
        <w:ind w:left="987" w:hanging="420"/>
      </w:pPr>
      <w:rPr>
        <w:rFonts w:hint="default"/>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6" w15:restartNumberingAfterBreak="0">
    <w:nsid w:val="0B432DFB"/>
    <w:multiLevelType w:val="singleLevel"/>
    <w:tmpl w:val="0409000F"/>
    <w:lvl w:ilvl="0">
      <w:start w:val="1"/>
      <w:numFmt w:val="decimal"/>
      <w:lvlText w:val="%1."/>
      <w:lvlJc w:val="left"/>
      <w:pPr>
        <w:tabs>
          <w:tab w:val="num" w:pos="360"/>
        </w:tabs>
        <w:ind w:left="360" w:hanging="360"/>
      </w:pPr>
    </w:lvl>
  </w:abstractNum>
  <w:abstractNum w:abstractNumId="7" w15:restartNumberingAfterBreak="0">
    <w:nsid w:val="0C1A01D5"/>
    <w:multiLevelType w:val="hybridMultilevel"/>
    <w:tmpl w:val="4E125DF0"/>
    <w:lvl w:ilvl="0" w:tplc="655CFD10">
      <w:start w:val="4"/>
      <w:numFmt w:val="decimal"/>
      <w:lvlText w:val="%1."/>
      <w:lvlJc w:val="left"/>
      <w:pPr>
        <w:tabs>
          <w:tab w:val="num" w:pos="0"/>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123B0FF2"/>
    <w:multiLevelType w:val="singleLevel"/>
    <w:tmpl w:val="04090011"/>
    <w:lvl w:ilvl="0">
      <w:start w:val="1"/>
      <w:numFmt w:val="decimal"/>
      <w:lvlText w:val="%1)"/>
      <w:lvlJc w:val="left"/>
      <w:pPr>
        <w:tabs>
          <w:tab w:val="num" w:pos="360"/>
        </w:tabs>
        <w:ind w:left="360" w:hanging="360"/>
      </w:pPr>
      <w:rPr>
        <w:rFonts w:hint="default"/>
      </w:rPr>
    </w:lvl>
  </w:abstractNum>
  <w:abstractNum w:abstractNumId="9" w15:restartNumberingAfterBreak="0">
    <w:nsid w:val="148C7789"/>
    <w:multiLevelType w:val="hybridMultilevel"/>
    <w:tmpl w:val="C37E62B2"/>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14C337F0"/>
    <w:multiLevelType w:val="hybridMultilevel"/>
    <w:tmpl w:val="2A7C4FC2"/>
    <w:lvl w:ilvl="0" w:tplc="852AFFF6">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7FA0211"/>
    <w:multiLevelType w:val="singleLevel"/>
    <w:tmpl w:val="09E62CCA"/>
    <w:lvl w:ilvl="0">
      <w:start w:val="3"/>
      <w:numFmt w:val="upperLetter"/>
      <w:lvlText w:val="%1."/>
      <w:lvlJc w:val="left"/>
      <w:pPr>
        <w:tabs>
          <w:tab w:val="num" w:pos="360"/>
        </w:tabs>
        <w:ind w:left="360" w:hanging="360"/>
      </w:pPr>
      <w:rPr>
        <w:rFonts w:hint="default"/>
      </w:rPr>
    </w:lvl>
  </w:abstractNum>
  <w:abstractNum w:abstractNumId="12" w15:restartNumberingAfterBreak="0">
    <w:nsid w:val="181342EE"/>
    <w:multiLevelType w:val="hybridMultilevel"/>
    <w:tmpl w:val="CED0BE6C"/>
    <w:lvl w:ilvl="0" w:tplc="3766A6C8">
      <w:start w:val="4"/>
      <w:numFmt w:val="decimal"/>
      <w:lvlText w:val="%1."/>
      <w:lvlJc w:val="left"/>
      <w:pPr>
        <w:tabs>
          <w:tab w:val="num" w:pos="780"/>
        </w:tabs>
        <w:ind w:left="780" w:hanging="4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191C04B2"/>
    <w:multiLevelType w:val="hybridMultilevel"/>
    <w:tmpl w:val="371A4E64"/>
    <w:lvl w:ilvl="0" w:tplc="44AA9602">
      <w:start w:val="1"/>
      <w:numFmt w:val="lowerRoman"/>
      <w:lvlText w:val="%1)"/>
      <w:lvlJc w:val="left"/>
      <w:pPr>
        <w:ind w:left="1080" w:hanging="72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4" w15:restartNumberingAfterBreak="0">
    <w:nsid w:val="1AAA2A38"/>
    <w:multiLevelType w:val="hybridMultilevel"/>
    <w:tmpl w:val="A45E204C"/>
    <w:lvl w:ilvl="0" w:tplc="C440527E">
      <w:start w:val="4"/>
      <w:numFmt w:val="decimal"/>
      <w:lvlText w:val="%1."/>
      <w:lvlJc w:val="left"/>
      <w:pPr>
        <w:tabs>
          <w:tab w:val="num" w:pos="360"/>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1CB1587E"/>
    <w:multiLevelType w:val="singleLevel"/>
    <w:tmpl w:val="3D38DBEE"/>
    <w:lvl w:ilvl="0">
      <w:start w:val="1"/>
      <w:numFmt w:val="decimal"/>
      <w:lvlText w:val="%1."/>
      <w:lvlJc w:val="left"/>
      <w:pPr>
        <w:tabs>
          <w:tab w:val="num" w:pos="720"/>
        </w:tabs>
        <w:ind w:left="720" w:hanging="720"/>
      </w:pPr>
      <w:rPr>
        <w:rFonts w:hint="default"/>
      </w:rPr>
    </w:lvl>
  </w:abstractNum>
  <w:abstractNum w:abstractNumId="16" w15:restartNumberingAfterBreak="0">
    <w:nsid w:val="1F2624F3"/>
    <w:multiLevelType w:val="hybridMultilevel"/>
    <w:tmpl w:val="5A5CF84C"/>
    <w:lvl w:ilvl="0" w:tplc="2F04F70E">
      <w:start w:val="4"/>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2FB3273"/>
    <w:multiLevelType w:val="hybridMultilevel"/>
    <w:tmpl w:val="69AE9E4A"/>
    <w:lvl w:ilvl="0" w:tplc="D93433C4">
      <w:start w:val="1"/>
      <w:numFmt w:val="decimal"/>
      <w:lvlText w:val="%1."/>
      <w:lvlJc w:val="left"/>
      <w:pPr>
        <w:ind w:left="987" w:hanging="4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26CA50BD"/>
    <w:multiLevelType w:val="hybridMultilevel"/>
    <w:tmpl w:val="76A4F350"/>
    <w:lvl w:ilvl="0" w:tplc="56AEEC0E">
      <w:start w:val="2"/>
      <w:numFmt w:val="decimal"/>
      <w:lvlText w:val="%1."/>
      <w:lvlJc w:val="left"/>
      <w:pPr>
        <w:tabs>
          <w:tab w:val="num" w:pos="780"/>
        </w:tabs>
        <w:ind w:left="780" w:hanging="4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29A55FBA"/>
    <w:multiLevelType w:val="hybridMultilevel"/>
    <w:tmpl w:val="383483DA"/>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 w15:restartNumberingAfterBreak="0">
    <w:nsid w:val="2E0950D6"/>
    <w:multiLevelType w:val="singleLevel"/>
    <w:tmpl w:val="899245C2"/>
    <w:lvl w:ilvl="0">
      <w:start w:val="2"/>
      <w:numFmt w:val="upperLetter"/>
      <w:lvlText w:val="%1."/>
      <w:lvlJc w:val="left"/>
      <w:pPr>
        <w:tabs>
          <w:tab w:val="num" w:pos="360"/>
        </w:tabs>
        <w:ind w:left="360" w:hanging="360"/>
      </w:pPr>
      <w:rPr>
        <w:rFonts w:hint="default"/>
      </w:rPr>
    </w:lvl>
  </w:abstractNum>
  <w:abstractNum w:abstractNumId="21" w15:restartNumberingAfterBreak="0">
    <w:nsid w:val="2ECE5010"/>
    <w:multiLevelType w:val="singleLevel"/>
    <w:tmpl w:val="0409000B"/>
    <w:lvl w:ilvl="0">
      <w:start w:val="1"/>
      <w:numFmt w:val="bullet"/>
      <w:lvlText w:val=""/>
      <w:lvlJc w:val="left"/>
      <w:pPr>
        <w:tabs>
          <w:tab w:val="num" w:pos="360"/>
        </w:tabs>
        <w:ind w:left="360" w:hanging="360"/>
      </w:pPr>
      <w:rPr>
        <w:rFonts w:ascii="Wingdings" w:hAnsi="Wingdings" w:hint="default"/>
      </w:rPr>
    </w:lvl>
  </w:abstractNum>
  <w:abstractNum w:abstractNumId="22" w15:restartNumberingAfterBreak="0">
    <w:nsid w:val="35163B01"/>
    <w:multiLevelType w:val="hybridMultilevel"/>
    <w:tmpl w:val="96B423F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35BF1C56"/>
    <w:multiLevelType w:val="singleLevel"/>
    <w:tmpl w:val="96DC055A"/>
    <w:lvl w:ilvl="0">
      <w:start w:val="3"/>
      <w:numFmt w:val="decimal"/>
      <w:lvlText w:val="%1."/>
      <w:lvlJc w:val="left"/>
      <w:pPr>
        <w:tabs>
          <w:tab w:val="num" w:pos="987"/>
        </w:tabs>
        <w:ind w:left="987" w:hanging="420"/>
      </w:pPr>
      <w:rPr>
        <w:rFonts w:hint="default"/>
      </w:rPr>
    </w:lvl>
  </w:abstractNum>
  <w:abstractNum w:abstractNumId="24" w15:restartNumberingAfterBreak="0">
    <w:nsid w:val="42B613B6"/>
    <w:multiLevelType w:val="hybridMultilevel"/>
    <w:tmpl w:val="10A6F756"/>
    <w:lvl w:ilvl="0" w:tplc="83642B4A">
      <w:start w:val="5"/>
      <w:numFmt w:val="decimal"/>
      <w:lvlText w:val="%1."/>
      <w:lvlJc w:val="left"/>
      <w:pPr>
        <w:ind w:left="2061" w:hanging="360"/>
      </w:pPr>
      <w:rPr>
        <w:rFonts w:hint="default"/>
      </w:rPr>
    </w:lvl>
    <w:lvl w:ilvl="1" w:tplc="041D0019" w:tentative="1">
      <w:start w:val="1"/>
      <w:numFmt w:val="lowerLetter"/>
      <w:lvlText w:val="%2."/>
      <w:lvlJc w:val="left"/>
      <w:pPr>
        <w:ind w:left="1930" w:hanging="360"/>
      </w:pPr>
    </w:lvl>
    <w:lvl w:ilvl="2" w:tplc="041D001B" w:tentative="1">
      <w:start w:val="1"/>
      <w:numFmt w:val="lowerRoman"/>
      <w:lvlText w:val="%3."/>
      <w:lvlJc w:val="right"/>
      <w:pPr>
        <w:ind w:left="2650" w:hanging="180"/>
      </w:pPr>
    </w:lvl>
    <w:lvl w:ilvl="3" w:tplc="041D000F" w:tentative="1">
      <w:start w:val="1"/>
      <w:numFmt w:val="decimal"/>
      <w:lvlText w:val="%4."/>
      <w:lvlJc w:val="left"/>
      <w:pPr>
        <w:ind w:left="3370" w:hanging="360"/>
      </w:pPr>
    </w:lvl>
    <w:lvl w:ilvl="4" w:tplc="041D0019" w:tentative="1">
      <w:start w:val="1"/>
      <w:numFmt w:val="lowerLetter"/>
      <w:lvlText w:val="%5."/>
      <w:lvlJc w:val="left"/>
      <w:pPr>
        <w:ind w:left="4090" w:hanging="360"/>
      </w:pPr>
    </w:lvl>
    <w:lvl w:ilvl="5" w:tplc="041D001B" w:tentative="1">
      <w:start w:val="1"/>
      <w:numFmt w:val="lowerRoman"/>
      <w:lvlText w:val="%6."/>
      <w:lvlJc w:val="right"/>
      <w:pPr>
        <w:ind w:left="4810" w:hanging="180"/>
      </w:pPr>
    </w:lvl>
    <w:lvl w:ilvl="6" w:tplc="041D000F" w:tentative="1">
      <w:start w:val="1"/>
      <w:numFmt w:val="decimal"/>
      <w:lvlText w:val="%7."/>
      <w:lvlJc w:val="left"/>
      <w:pPr>
        <w:ind w:left="5530" w:hanging="360"/>
      </w:pPr>
    </w:lvl>
    <w:lvl w:ilvl="7" w:tplc="041D0019" w:tentative="1">
      <w:start w:val="1"/>
      <w:numFmt w:val="lowerLetter"/>
      <w:lvlText w:val="%8."/>
      <w:lvlJc w:val="left"/>
      <w:pPr>
        <w:ind w:left="6250" w:hanging="360"/>
      </w:pPr>
    </w:lvl>
    <w:lvl w:ilvl="8" w:tplc="041D001B" w:tentative="1">
      <w:start w:val="1"/>
      <w:numFmt w:val="lowerRoman"/>
      <w:lvlText w:val="%9."/>
      <w:lvlJc w:val="right"/>
      <w:pPr>
        <w:ind w:left="6970" w:hanging="180"/>
      </w:pPr>
    </w:lvl>
  </w:abstractNum>
  <w:abstractNum w:abstractNumId="25" w15:restartNumberingAfterBreak="0">
    <w:nsid w:val="43112550"/>
    <w:multiLevelType w:val="hybridMultilevel"/>
    <w:tmpl w:val="57C0C192"/>
    <w:lvl w:ilvl="0" w:tplc="C9ECFCC2">
      <w:start w:val="6"/>
      <w:numFmt w:val="decimal"/>
      <w:lvlText w:val="%1."/>
      <w:lvlJc w:val="left"/>
      <w:pPr>
        <w:ind w:left="2061" w:hanging="360"/>
      </w:pPr>
      <w:rPr>
        <w:rFonts w:hint="default"/>
      </w:rPr>
    </w:lvl>
    <w:lvl w:ilvl="1" w:tplc="041D0019" w:tentative="1">
      <w:start w:val="1"/>
      <w:numFmt w:val="lowerLetter"/>
      <w:lvlText w:val="%2."/>
      <w:lvlJc w:val="left"/>
      <w:pPr>
        <w:ind w:left="2781" w:hanging="360"/>
      </w:pPr>
    </w:lvl>
    <w:lvl w:ilvl="2" w:tplc="041D001B" w:tentative="1">
      <w:start w:val="1"/>
      <w:numFmt w:val="lowerRoman"/>
      <w:lvlText w:val="%3."/>
      <w:lvlJc w:val="right"/>
      <w:pPr>
        <w:ind w:left="3501" w:hanging="180"/>
      </w:pPr>
    </w:lvl>
    <w:lvl w:ilvl="3" w:tplc="041D000F" w:tentative="1">
      <w:start w:val="1"/>
      <w:numFmt w:val="decimal"/>
      <w:lvlText w:val="%4."/>
      <w:lvlJc w:val="left"/>
      <w:pPr>
        <w:ind w:left="4221" w:hanging="360"/>
      </w:pPr>
    </w:lvl>
    <w:lvl w:ilvl="4" w:tplc="041D0019" w:tentative="1">
      <w:start w:val="1"/>
      <w:numFmt w:val="lowerLetter"/>
      <w:lvlText w:val="%5."/>
      <w:lvlJc w:val="left"/>
      <w:pPr>
        <w:ind w:left="4941" w:hanging="360"/>
      </w:pPr>
    </w:lvl>
    <w:lvl w:ilvl="5" w:tplc="041D001B" w:tentative="1">
      <w:start w:val="1"/>
      <w:numFmt w:val="lowerRoman"/>
      <w:lvlText w:val="%6."/>
      <w:lvlJc w:val="right"/>
      <w:pPr>
        <w:ind w:left="5661" w:hanging="180"/>
      </w:pPr>
    </w:lvl>
    <w:lvl w:ilvl="6" w:tplc="041D000F" w:tentative="1">
      <w:start w:val="1"/>
      <w:numFmt w:val="decimal"/>
      <w:lvlText w:val="%7."/>
      <w:lvlJc w:val="left"/>
      <w:pPr>
        <w:ind w:left="6381" w:hanging="360"/>
      </w:pPr>
    </w:lvl>
    <w:lvl w:ilvl="7" w:tplc="041D0019" w:tentative="1">
      <w:start w:val="1"/>
      <w:numFmt w:val="lowerLetter"/>
      <w:lvlText w:val="%8."/>
      <w:lvlJc w:val="left"/>
      <w:pPr>
        <w:ind w:left="7101" w:hanging="360"/>
      </w:pPr>
    </w:lvl>
    <w:lvl w:ilvl="8" w:tplc="041D001B" w:tentative="1">
      <w:start w:val="1"/>
      <w:numFmt w:val="lowerRoman"/>
      <w:lvlText w:val="%9."/>
      <w:lvlJc w:val="right"/>
      <w:pPr>
        <w:ind w:left="7821" w:hanging="180"/>
      </w:pPr>
    </w:lvl>
  </w:abstractNum>
  <w:abstractNum w:abstractNumId="26" w15:restartNumberingAfterBreak="0">
    <w:nsid w:val="434576DA"/>
    <w:multiLevelType w:val="singleLevel"/>
    <w:tmpl w:val="0409000F"/>
    <w:lvl w:ilvl="0">
      <w:start w:val="2"/>
      <w:numFmt w:val="decimal"/>
      <w:lvlText w:val="%1."/>
      <w:lvlJc w:val="left"/>
      <w:pPr>
        <w:tabs>
          <w:tab w:val="num" w:pos="360"/>
        </w:tabs>
        <w:ind w:left="360" w:hanging="360"/>
      </w:pPr>
      <w:rPr>
        <w:rFonts w:hint="default"/>
      </w:rPr>
    </w:lvl>
  </w:abstractNum>
  <w:abstractNum w:abstractNumId="27" w15:restartNumberingAfterBreak="0">
    <w:nsid w:val="447915C7"/>
    <w:multiLevelType w:val="singleLevel"/>
    <w:tmpl w:val="6094A6F4"/>
    <w:lvl w:ilvl="0">
      <w:start w:val="1"/>
      <w:numFmt w:val="upperLetter"/>
      <w:lvlText w:val="%1."/>
      <w:lvlJc w:val="left"/>
      <w:pPr>
        <w:tabs>
          <w:tab w:val="num" w:pos="360"/>
        </w:tabs>
        <w:ind w:left="360" w:hanging="360"/>
      </w:pPr>
      <w:rPr>
        <w:rFonts w:hint="default"/>
      </w:rPr>
    </w:lvl>
  </w:abstractNum>
  <w:abstractNum w:abstractNumId="28" w15:restartNumberingAfterBreak="0">
    <w:nsid w:val="448A1BB2"/>
    <w:multiLevelType w:val="hybridMultilevel"/>
    <w:tmpl w:val="F528C0B2"/>
    <w:lvl w:ilvl="0" w:tplc="144CFF0E">
      <w:start w:val="1"/>
      <w:numFmt w:val="decimal"/>
      <w:lvlText w:val="%1."/>
      <w:lvlJc w:val="left"/>
      <w:pPr>
        <w:tabs>
          <w:tab w:val="num" w:pos="0"/>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45D2443F"/>
    <w:multiLevelType w:val="singleLevel"/>
    <w:tmpl w:val="0409000B"/>
    <w:lvl w:ilvl="0">
      <w:start w:val="1"/>
      <w:numFmt w:val="bullet"/>
      <w:lvlText w:val=""/>
      <w:lvlJc w:val="left"/>
      <w:pPr>
        <w:tabs>
          <w:tab w:val="num" w:pos="360"/>
        </w:tabs>
        <w:ind w:left="360" w:hanging="360"/>
      </w:pPr>
      <w:rPr>
        <w:rFonts w:ascii="Wingdings" w:hAnsi="Wingdings" w:hint="default"/>
      </w:rPr>
    </w:lvl>
  </w:abstractNum>
  <w:abstractNum w:abstractNumId="30" w15:restartNumberingAfterBreak="0">
    <w:nsid w:val="4B9D1631"/>
    <w:multiLevelType w:val="hybridMultilevel"/>
    <w:tmpl w:val="62DAD7A4"/>
    <w:lvl w:ilvl="0" w:tplc="559A55DA">
      <w:start w:val="1"/>
      <w:numFmt w:val="decimal"/>
      <w:lvlText w:val="%1."/>
      <w:lvlJc w:val="left"/>
      <w:pPr>
        <w:ind w:left="720" w:hanging="360"/>
      </w:pPr>
      <w:rPr>
        <w:i/>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4BFC44C4"/>
    <w:multiLevelType w:val="hybridMultilevel"/>
    <w:tmpl w:val="8E12E954"/>
    <w:lvl w:ilvl="0" w:tplc="0C09000F">
      <w:start w:val="1"/>
      <w:numFmt w:val="decimal"/>
      <w:lvlText w:val="%1."/>
      <w:lvlJc w:val="left"/>
      <w:pPr>
        <w:ind w:left="785"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2" w15:restartNumberingAfterBreak="0">
    <w:nsid w:val="4F55409C"/>
    <w:multiLevelType w:val="hybridMultilevel"/>
    <w:tmpl w:val="A18A9DB4"/>
    <w:lvl w:ilvl="0" w:tplc="0C090001">
      <w:start w:val="1"/>
      <w:numFmt w:val="bullet"/>
      <w:lvlText w:val=""/>
      <w:lvlJc w:val="left"/>
      <w:pPr>
        <w:ind w:left="766" w:hanging="360"/>
      </w:pPr>
      <w:rPr>
        <w:rFonts w:ascii="Symbol" w:hAnsi="Symbol" w:hint="default"/>
      </w:rPr>
    </w:lvl>
    <w:lvl w:ilvl="1" w:tplc="0C090003" w:tentative="1">
      <w:start w:val="1"/>
      <w:numFmt w:val="bullet"/>
      <w:lvlText w:val="o"/>
      <w:lvlJc w:val="left"/>
      <w:pPr>
        <w:ind w:left="1486" w:hanging="360"/>
      </w:pPr>
      <w:rPr>
        <w:rFonts w:ascii="Courier New" w:hAnsi="Courier New" w:cs="Courier New" w:hint="default"/>
      </w:rPr>
    </w:lvl>
    <w:lvl w:ilvl="2" w:tplc="0C090005" w:tentative="1">
      <w:start w:val="1"/>
      <w:numFmt w:val="bullet"/>
      <w:lvlText w:val=""/>
      <w:lvlJc w:val="left"/>
      <w:pPr>
        <w:ind w:left="2206" w:hanging="360"/>
      </w:pPr>
      <w:rPr>
        <w:rFonts w:ascii="Wingdings" w:hAnsi="Wingdings" w:hint="default"/>
      </w:rPr>
    </w:lvl>
    <w:lvl w:ilvl="3" w:tplc="0C090001" w:tentative="1">
      <w:start w:val="1"/>
      <w:numFmt w:val="bullet"/>
      <w:lvlText w:val=""/>
      <w:lvlJc w:val="left"/>
      <w:pPr>
        <w:ind w:left="2926" w:hanging="360"/>
      </w:pPr>
      <w:rPr>
        <w:rFonts w:ascii="Symbol" w:hAnsi="Symbol" w:hint="default"/>
      </w:rPr>
    </w:lvl>
    <w:lvl w:ilvl="4" w:tplc="0C090003" w:tentative="1">
      <w:start w:val="1"/>
      <w:numFmt w:val="bullet"/>
      <w:lvlText w:val="o"/>
      <w:lvlJc w:val="left"/>
      <w:pPr>
        <w:ind w:left="3646" w:hanging="360"/>
      </w:pPr>
      <w:rPr>
        <w:rFonts w:ascii="Courier New" w:hAnsi="Courier New" w:cs="Courier New" w:hint="default"/>
      </w:rPr>
    </w:lvl>
    <w:lvl w:ilvl="5" w:tplc="0C090005" w:tentative="1">
      <w:start w:val="1"/>
      <w:numFmt w:val="bullet"/>
      <w:lvlText w:val=""/>
      <w:lvlJc w:val="left"/>
      <w:pPr>
        <w:ind w:left="4366" w:hanging="360"/>
      </w:pPr>
      <w:rPr>
        <w:rFonts w:ascii="Wingdings" w:hAnsi="Wingdings" w:hint="default"/>
      </w:rPr>
    </w:lvl>
    <w:lvl w:ilvl="6" w:tplc="0C090001" w:tentative="1">
      <w:start w:val="1"/>
      <w:numFmt w:val="bullet"/>
      <w:lvlText w:val=""/>
      <w:lvlJc w:val="left"/>
      <w:pPr>
        <w:ind w:left="5086" w:hanging="360"/>
      </w:pPr>
      <w:rPr>
        <w:rFonts w:ascii="Symbol" w:hAnsi="Symbol" w:hint="default"/>
      </w:rPr>
    </w:lvl>
    <w:lvl w:ilvl="7" w:tplc="0C090003" w:tentative="1">
      <w:start w:val="1"/>
      <w:numFmt w:val="bullet"/>
      <w:lvlText w:val="o"/>
      <w:lvlJc w:val="left"/>
      <w:pPr>
        <w:ind w:left="5806" w:hanging="360"/>
      </w:pPr>
      <w:rPr>
        <w:rFonts w:ascii="Courier New" w:hAnsi="Courier New" w:cs="Courier New" w:hint="default"/>
      </w:rPr>
    </w:lvl>
    <w:lvl w:ilvl="8" w:tplc="0C090005" w:tentative="1">
      <w:start w:val="1"/>
      <w:numFmt w:val="bullet"/>
      <w:lvlText w:val=""/>
      <w:lvlJc w:val="left"/>
      <w:pPr>
        <w:ind w:left="6526" w:hanging="360"/>
      </w:pPr>
      <w:rPr>
        <w:rFonts w:ascii="Wingdings" w:hAnsi="Wingdings" w:hint="default"/>
      </w:rPr>
    </w:lvl>
  </w:abstractNum>
  <w:abstractNum w:abstractNumId="33" w15:restartNumberingAfterBreak="0">
    <w:nsid w:val="50F04DB9"/>
    <w:multiLevelType w:val="singleLevel"/>
    <w:tmpl w:val="0409000B"/>
    <w:lvl w:ilvl="0">
      <w:start w:val="1"/>
      <w:numFmt w:val="bullet"/>
      <w:lvlText w:val=""/>
      <w:lvlJc w:val="left"/>
      <w:pPr>
        <w:tabs>
          <w:tab w:val="num" w:pos="360"/>
        </w:tabs>
        <w:ind w:left="360" w:hanging="360"/>
      </w:pPr>
      <w:rPr>
        <w:rFonts w:ascii="Wingdings" w:hAnsi="Wingdings" w:hint="default"/>
      </w:rPr>
    </w:lvl>
  </w:abstractNum>
  <w:abstractNum w:abstractNumId="34" w15:restartNumberingAfterBreak="0">
    <w:nsid w:val="574A7393"/>
    <w:multiLevelType w:val="singleLevel"/>
    <w:tmpl w:val="3C562448"/>
    <w:lvl w:ilvl="0">
      <w:start w:val="1"/>
      <w:numFmt w:val="decimal"/>
      <w:lvlText w:val="%1."/>
      <w:lvlJc w:val="left"/>
      <w:pPr>
        <w:tabs>
          <w:tab w:val="num" w:pos="570"/>
        </w:tabs>
        <w:ind w:left="570" w:hanging="570"/>
      </w:pPr>
      <w:rPr>
        <w:rFonts w:hint="default"/>
      </w:rPr>
    </w:lvl>
  </w:abstractNum>
  <w:abstractNum w:abstractNumId="35" w15:restartNumberingAfterBreak="0">
    <w:nsid w:val="59B368C9"/>
    <w:multiLevelType w:val="hybridMultilevel"/>
    <w:tmpl w:val="6940136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6" w15:restartNumberingAfterBreak="0">
    <w:nsid w:val="5FD66ABB"/>
    <w:multiLevelType w:val="hybridMultilevel"/>
    <w:tmpl w:val="617AD9B4"/>
    <w:lvl w:ilvl="0" w:tplc="DC36B208">
      <w:start w:val="1"/>
      <w:numFmt w:val="lowerRoman"/>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7" w15:restartNumberingAfterBreak="0">
    <w:nsid w:val="64487273"/>
    <w:multiLevelType w:val="multilevel"/>
    <w:tmpl w:val="EE246C3E"/>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8" w15:restartNumberingAfterBreak="0">
    <w:nsid w:val="65360EEA"/>
    <w:multiLevelType w:val="hybridMultilevel"/>
    <w:tmpl w:val="430A6398"/>
    <w:lvl w:ilvl="0" w:tplc="B9628D18">
      <w:start w:val="4"/>
      <w:numFmt w:val="decimal"/>
      <w:lvlText w:val="%1."/>
      <w:lvlJc w:val="left"/>
      <w:pPr>
        <w:ind w:left="1068" w:hanging="360"/>
      </w:pPr>
      <w:rPr>
        <w:rFonts w:hint="default"/>
      </w:rPr>
    </w:lvl>
    <w:lvl w:ilvl="1" w:tplc="041D0019" w:tentative="1">
      <w:start w:val="1"/>
      <w:numFmt w:val="lowerLetter"/>
      <w:lvlText w:val="%2."/>
      <w:lvlJc w:val="left"/>
      <w:pPr>
        <w:ind w:left="1788" w:hanging="360"/>
      </w:pPr>
    </w:lvl>
    <w:lvl w:ilvl="2" w:tplc="041D001B" w:tentative="1">
      <w:start w:val="1"/>
      <w:numFmt w:val="lowerRoman"/>
      <w:lvlText w:val="%3."/>
      <w:lvlJc w:val="right"/>
      <w:pPr>
        <w:ind w:left="2508" w:hanging="180"/>
      </w:pPr>
    </w:lvl>
    <w:lvl w:ilvl="3" w:tplc="041D000F" w:tentative="1">
      <w:start w:val="1"/>
      <w:numFmt w:val="decimal"/>
      <w:lvlText w:val="%4."/>
      <w:lvlJc w:val="left"/>
      <w:pPr>
        <w:ind w:left="3228" w:hanging="360"/>
      </w:pPr>
    </w:lvl>
    <w:lvl w:ilvl="4" w:tplc="041D0019" w:tentative="1">
      <w:start w:val="1"/>
      <w:numFmt w:val="lowerLetter"/>
      <w:lvlText w:val="%5."/>
      <w:lvlJc w:val="left"/>
      <w:pPr>
        <w:ind w:left="3948" w:hanging="360"/>
      </w:pPr>
    </w:lvl>
    <w:lvl w:ilvl="5" w:tplc="041D001B" w:tentative="1">
      <w:start w:val="1"/>
      <w:numFmt w:val="lowerRoman"/>
      <w:lvlText w:val="%6."/>
      <w:lvlJc w:val="right"/>
      <w:pPr>
        <w:ind w:left="4668" w:hanging="180"/>
      </w:pPr>
    </w:lvl>
    <w:lvl w:ilvl="6" w:tplc="041D000F" w:tentative="1">
      <w:start w:val="1"/>
      <w:numFmt w:val="decimal"/>
      <w:lvlText w:val="%7."/>
      <w:lvlJc w:val="left"/>
      <w:pPr>
        <w:ind w:left="5388" w:hanging="360"/>
      </w:pPr>
    </w:lvl>
    <w:lvl w:ilvl="7" w:tplc="041D0019" w:tentative="1">
      <w:start w:val="1"/>
      <w:numFmt w:val="lowerLetter"/>
      <w:lvlText w:val="%8."/>
      <w:lvlJc w:val="left"/>
      <w:pPr>
        <w:ind w:left="6108" w:hanging="360"/>
      </w:pPr>
    </w:lvl>
    <w:lvl w:ilvl="8" w:tplc="041D001B" w:tentative="1">
      <w:start w:val="1"/>
      <w:numFmt w:val="lowerRoman"/>
      <w:lvlText w:val="%9."/>
      <w:lvlJc w:val="right"/>
      <w:pPr>
        <w:ind w:left="6828" w:hanging="180"/>
      </w:pPr>
    </w:lvl>
  </w:abstractNum>
  <w:abstractNum w:abstractNumId="39" w15:restartNumberingAfterBreak="0">
    <w:nsid w:val="661D20D8"/>
    <w:multiLevelType w:val="singleLevel"/>
    <w:tmpl w:val="0409000F"/>
    <w:lvl w:ilvl="0">
      <w:start w:val="4"/>
      <w:numFmt w:val="decimal"/>
      <w:lvlText w:val="%1."/>
      <w:lvlJc w:val="left"/>
      <w:pPr>
        <w:tabs>
          <w:tab w:val="num" w:pos="360"/>
        </w:tabs>
        <w:ind w:left="360" w:hanging="360"/>
      </w:pPr>
      <w:rPr>
        <w:rFonts w:hint="default"/>
      </w:rPr>
    </w:lvl>
  </w:abstractNum>
  <w:abstractNum w:abstractNumId="40" w15:restartNumberingAfterBreak="0">
    <w:nsid w:val="66E828DB"/>
    <w:multiLevelType w:val="hybridMultilevel"/>
    <w:tmpl w:val="25E8941E"/>
    <w:lvl w:ilvl="0" w:tplc="29C6E6B8">
      <w:start w:val="3"/>
      <w:numFmt w:val="decimal"/>
      <w:lvlText w:val="%1."/>
      <w:lvlJc w:val="left"/>
      <w:pPr>
        <w:tabs>
          <w:tab w:val="num" w:pos="0"/>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15:restartNumberingAfterBreak="0">
    <w:nsid w:val="678D4B3A"/>
    <w:multiLevelType w:val="singleLevel"/>
    <w:tmpl w:val="89C239F2"/>
    <w:lvl w:ilvl="0">
      <w:start w:val="3"/>
      <w:numFmt w:val="decimal"/>
      <w:lvlText w:val="%1."/>
      <w:lvlJc w:val="left"/>
      <w:pPr>
        <w:tabs>
          <w:tab w:val="num" w:pos="360"/>
        </w:tabs>
        <w:ind w:left="360" w:hanging="360"/>
      </w:pPr>
      <w:rPr>
        <w:rFonts w:hint="default"/>
        <w:b/>
      </w:rPr>
    </w:lvl>
  </w:abstractNum>
  <w:abstractNum w:abstractNumId="42" w15:restartNumberingAfterBreak="0">
    <w:nsid w:val="68682DE1"/>
    <w:multiLevelType w:val="singleLevel"/>
    <w:tmpl w:val="B6E61E4A"/>
    <w:lvl w:ilvl="0">
      <w:start w:val="2"/>
      <w:numFmt w:val="decimal"/>
      <w:lvlText w:val="%1."/>
      <w:legacy w:legacy="1" w:legacySpace="0" w:legacyIndent="720"/>
      <w:lvlJc w:val="left"/>
      <w:pPr>
        <w:ind w:left="720" w:hanging="720"/>
      </w:pPr>
    </w:lvl>
  </w:abstractNum>
  <w:abstractNum w:abstractNumId="43" w15:restartNumberingAfterBreak="0">
    <w:nsid w:val="6A3D7E5D"/>
    <w:multiLevelType w:val="hybridMultilevel"/>
    <w:tmpl w:val="D5CCABFA"/>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701240A3"/>
    <w:multiLevelType w:val="hybridMultilevel"/>
    <w:tmpl w:val="69AE9E4A"/>
    <w:lvl w:ilvl="0" w:tplc="D93433C4">
      <w:start w:val="1"/>
      <w:numFmt w:val="decimal"/>
      <w:lvlText w:val="%1."/>
      <w:lvlJc w:val="left"/>
      <w:pPr>
        <w:ind w:left="987" w:hanging="4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5" w15:restartNumberingAfterBreak="0">
    <w:nsid w:val="718A043D"/>
    <w:multiLevelType w:val="singleLevel"/>
    <w:tmpl w:val="0409000B"/>
    <w:lvl w:ilvl="0">
      <w:start w:val="1"/>
      <w:numFmt w:val="bullet"/>
      <w:lvlText w:val=""/>
      <w:lvlJc w:val="left"/>
      <w:pPr>
        <w:tabs>
          <w:tab w:val="num" w:pos="360"/>
        </w:tabs>
        <w:ind w:left="360" w:hanging="360"/>
      </w:pPr>
      <w:rPr>
        <w:rFonts w:ascii="Wingdings" w:hAnsi="Wingdings" w:hint="default"/>
      </w:rPr>
    </w:lvl>
  </w:abstractNum>
  <w:abstractNum w:abstractNumId="46" w15:restartNumberingAfterBreak="0">
    <w:nsid w:val="728E0F3C"/>
    <w:multiLevelType w:val="hybridMultilevel"/>
    <w:tmpl w:val="3208E61E"/>
    <w:lvl w:ilvl="0" w:tplc="8138B130">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7" w15:restartNumberingAfterBreak="0">
    <w:nsid w:val="743D2418"/>
    <w:multiLevelType w:val="hybridMultilevel"/>
    <w:tmpl w:val="39723138"/>
    <w:lvl w:ilvl="0" w:tplc="07FA4194">
      <w:start w:val="3"/>
      <w:numFmt w:val="bullet"/>
      <w:lvlText w:val="-"/>
      <w:lvlJc w:val="left"/>
      <w:pPr>
        <w:ind w:left="720" w:hanging="360"/>
      </w:pPr>
      <w:rPr>
        <w:rFonts w:ascii="Calibri" w:eastAsiaTheme="minorEastAsia"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8" w15:restartNumberingAfterBreak="0">
    <w:nsid w:val="7504634A"/>
    <w:multiLevelType w:val="hybridMultilevel"/>
    <w:tmpl w:val="37762EFC"/>
    <w:lvl w:ilvl="0" w:tplc="38101656">
      <w:start w:val="1"/>
      <w:numFmt w:val="decimal"/>
      <w:lvlText w:val="%1."/>
      <w:lvlJc w:val="left"/>
      <w:pPr>
        <w:tabs>
          <w:tab w:val="num" w:pos="987"/>
        </w:tabs>
        <w:ind w:left="987" w:hanging="420"/>
      </w:pPr>
      <w:rPr>
        <w:rFonts w:hint="default"/>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49" w15:restartNumberingAfterBreak="0">
    <w:nsid w:val="794110D4"/>
    <w:multiLevelType w:val="singleLevel"/>
    <w:tmpl w:val="8774F6E2"/>
    <w:lvl w:ilvl="0">
      <w:start w:val="1"/>
      <w:numFmt w:val="lowerRoman"/>
      <w:lvlText w:val="%1) "/>
      <w:legacy w:legacy="1" w:legacySpace="0" w:legacyIndent="283"/>
      <w:lvlJc w:val="left"/>
      <w:pPr>
        <w:ind w:left="708" w:hanging="283"/>
      </w:pPr>
      <w:rPr>
        <w:rFonts w:ascii="Arial" w:hAnsi="Arial" w:hint="default"/>
        <w:b w:val="0"/>
        <w:i w:val="0"/>
        <w:sz w:val="18"/>
        <w:u w:val="none"/>
      </w:rPr>
    </w:lvl>
  </w:abstractNum>
  <w:abstractNum w:abstractNumId="50" w15:restartNumberingAfterBreak="0">
    <w:nsid w:val="7E055F70"/>
    <w:multiLevelType w:val="singleLevel"/>
    <w:tmpl w:val="0BD2D144"/>
    <w:lvl w:ilvl="0">
      <w:start w:val="2"/>
      <w:numFmt w:val="lowerRoman"/>
      <w:lvlText w:val="%1) "/>
      <w:legacy w:legacy="1" w:legacySpace="0" w:legacyIndent="283"/>
      <w:lvlJc w:val="left"/>
      <w:pPr>
        <w:ind w:left="708" w:hanging="283"/>
      </w:pPr>
      <w:rPr>
        <w:rFonts w:ascii="Arial" w:hAnsi="Arial" w:hint="default"/>
        <w:b w:val="0"/>
        <w:i w:val="0"/>
        <w:sz w:val="18"/>
        <w:u w:val="none"/>
      </w:rPr>
    </w:lvl>
  </w:abstractNum>
  <w:num w:numId="1">
    <w:abstractNumId w:val="49"/>
  </w:num>
  <w:num w:numId="2">
    <w:abstractNumId w:val="50"/>
  </w:num>
  <w:num w:numId="3">
    <w:abstractNumId w:val="50"/>
    <w:lvlOverride w:ilvl="0">
      <w:lvl w:ilvl="0">
        <w:start w:val="1"/>
        <w:numFmt w:val="lowerRoman"/>
        <w:lvlText w:val="%1) "/>
        <w:legacy w:legacy="1" w:legacySpace="0" w:legacyIndent="283"/>
        <w:lvlJc w:val="left"/>
        <w:pPr>
          <w:ind w:left="708" w:hanging="283"/>
        </w:pPr>
        <w:rPr>
          <w:rFonts w:ascii="Arial" w:hAnsi="Arial" w:hint="default"/>
          <w:b w:val="0"/>
          <w:i w:val="0"/>
          <w:sz w:val="18"/>
          <w:u w:val="none"/>
        </w:rPr>
      </w:lvl>
    </w:lvlOverride>
  </w:num>
  <w:num w:numId="4">
    <w:abstractNumId w:val="42"/>
  </w:num>
  <w:num w:numId="5">
    <w:abstractNumId w:val="26"/>
  </w:num>
  <w:num w:numId="6">
    <w:abstractNumId w:val="15"/>
  </w:num>
  <w:num w:numId="7">
    <w:abstractNumId w:val="23"/>
  </w:num>
  <w:num w:numId="8">
    <w:abstractNumId w:val="27"/>
  </w:num>
  <w:num w:numId="9">
    <w:abstractNumId w:val="33"/>
  </w:num>
  <w:num w:numId="10">
    <w:abstractNumId w:val="45"/>
  </w:num>
  <w:num w:numId="11">
    <w:abstractNumId w:val="8"/>
  </w:num>
  <w:num w:numId="12">
    <w:abstractNumId w:val="11"/>
  </w:num>
  <w:num w:numId="13">
    <w:abstractNumId w:val="20"/>
  </w:num>
  <w:num w:numId="14">
    <w:abstractNumId w:val="39"/>
  </w:num>
  <w:num w:numId="15">
    <w:abstractNumId w:val="41"/>
  </w:num>
  <w:num w:numId="16">
    <w:abstractNumId w:val="6"/>
  </w:num>
  <w:num w:numId="17">
    <w:abstractNumId w:val="21"/>
  </w:num>
  <w:num w:numId="18">
    <w:abstractNumId w:val="29"/>
  </w:num>
  <w:num w:numId="19">
    <w:abstractNumId w:val="34"/>
  </w:num>
  <w:num w:numId="20">
    <w:abstractNumId w:val="0"/>
  </w:num>
  <w:num w:numId="21">
    <w:abstractNumId w:val="1"/>
  </w:num>
  <w:num w:numId="22">
    <w:abstractNumId w:val="18"/>
  </w:num>
  <w:num w:numId="23">
    <w:abstractNumId w:val="40"/>
  </w:num>
  <w:num w:numId="24">
    <w:abstractNumId w:val="7"/>
  </w:num>
  <w:num w:numId="25">
    <w:abstractNumId w:val="12"/>
  </w:num>
  <w:num w:numId="26">
    <w:abstractNumId w:val="28"/>
  </w:num>
  <w:num w:numId="27">
    <w:abstractNumId w:val="5"/>
  </w:num>
  <w:num w:numId="28">
    <w:abstractNumId w:val="48"/>
  </w:num>
  <w:num w:numId="29">
    <w:abstractNumId w:val="14"/>
  </w:num>
  <w:num w:numId="30">
    <w:abstractNumId w:val="9"/>
  </w:num>
  <w:num w:numId="31">
    <w:abstractNumId w:val="46"/>
  </w:num>
  <w:num w:numId="32">
    <w:abstractNumId w:val="16"/>
  </w:num>
  <w:num w:numId="33">
    <w:abstractNumId w:val="43"/>
  </w:num>
  <w:num w:numId="34">
    <w:abstractNumId w:val="47"/>
  </w:num>
  <w:num w:numId="35">
    <w:abstractNumId w:val="17"/>
  </w:num>
  <w:num w:numId="36">
    <w:abstractNumId w:val="22"/>
  </w:num>
  <w:num w:numId="37">
    <w:abstractNumId w:val="32"/>
  </w:num>
  <w:num w:numId="38">
    <w:abstractNumId w:val="35"/>
  </w:num>
  <w:num w:numId="39">
    <w:abstractNumId w:val="31"/>
  </w:num>
  <w:num w:numId="40">
    <w:abstractNumId w:val="19"/>
  </w:num>
  <w:num w:numId="41">
    <w:abstractNumId w:val="36"/>
  </w:num>
  <w:num w:numId="42">
    <w:abstractNumId w:val="2"/>
  </w:num>
  <w:num w:numId="43">
    <w:abstractNumId w:val="44"/>
  </w:num>
  <w:num w:numId="44">
    <w:abstractNumId w:val="4"/>
  </w:num>
  <w:num w:numId="45">
    <w:abstractNumId w:val="30"/>
  </w:num>
  <w:num w:numId="46">
    <w:abstractNumId w:val="3"/>
  </w:num>
  <w:num w:numId="47">
    <w:abstractNumId w:val="10"/>
  </w:num>
  <w:num w:numId="48">
    <w:abstractNumId w:val="24"/>
  </w:num>
  <w:num w:numId="49">
    <w:abstractNumId w:val="38"/>
  </w:num>
  <w:num w:numId="50">
    <w:abstractNumId w:val="25"/>
  </w:num>
  <w:num w:numId="51">
    <w:abstractNumId w:val="13"/>
  </w:num>
  <w:num w:numId="52">
    <w:abstractNumId w:val="37"/>
  </w:num>
  <w:numIdMacAtCleanup w:val="5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Brian Willett">
    <w15:presenceInfo w15:providerId="AD" w15:userId="S::brian.willett@glasgow.ac.uk::f70f1393-7b88-4920-8f1b-1f5c2cf2aa0b"/>
  </w15:person>
  <w15:person w15:author="Sandor Belak">
    <w15:presenceInfo w15:providerId="None" w15:userId="Sandor Belak"/>
  </w15:person>
  <w15:person w15:author="Pavade Gounalan">
    <w15:presenceInfo w15:providerId="AD" w15:userId="S::g.pavade@oie.int::645dfa0e-1010-4b28-bff3-59407598e86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activeWritingStyle w:appName="MSWord" w:lang="en-GB" w:vendorID="64" w:dllVersion="6" w:nlCheck="1" w:checkStyle="1"/>
  <w:activeWritingStyle w:appName="MSWord" w:lang="de-DE" w:vendorID="64" w:dllVersion="6" w:nlCheck="1" w:checkStyle="1"/>
  <w:activeWritingStyle w:appName="MSWord" w:lang="en-US" w:vendorID="64" w:dllVersion="6" w:nlCheck="1" w:checkStyle="1"/>
  <w:activeWritingStyle w:appName="MSWord" w:lang="fr-FR" w:vendorID="64" w:dllVersion="6" w:nlCheck="1" w:checkStyle="1"/>
  <w:activeWritingStyle w:appName="MSWord" w:lang="en-IE" w:vendorID="64" w:dllVersion="6" w:nlCheck="1" w:checkStyle="1"/>
  <w:activeWritingStyle w:appName="MSWord" w:lang="fr-BE" w:vendorID="64" w:dllVersion="6" w:nlCheck="1" w:checkStyle="1"/>
  <w:activeWritingStyle w:appName="MSWord" w:lang="es-ES_tradnl" w:vendorID="64" w:dllVersion="6" w:nlCheck="1" w:checkStyle="1"/>
  <w:activeWritingStyle w:appName="MSWord" w:lang="es-ES" w:vendorID="64" w:dllVersion="6" w:nlCheck="1" w:checkStyle="1"/>
  <w:activeWritingStyle w:appName="MSWord" w:lang="en-GB" w:vendorID="64" w:dllVersion="5" w:nlCheck="1" w:checkStyle="1"/>
  <w:activeWritingStyle w:appName="MSWord" w:lang="en-US" w:vendorID="64" w:dllVersion="5" w:nlCheck="1" w:checkStyle="1"/>
  <w:activeWritingStyle w:appName="MSWord" w:lang="en-GB" w:vendorID="64" w:dllVersion="0" w:nlCheck="1" w:checkStyle="0"/>
  <w:activeWritingStyle w:appName="MSWord" w:lang="fr-FR" w:vendorID="64" w:dllVersion="0" w:nlCheck="1" w:checkStyle="0"/>
  <w:activeWritingStyle w:appName="MSWord" w:lang="es-ES" w:vendorID="64" w:dllVersion="0" w:nlCheck="1" w:checkStyle="0"/>
  <w:activeWritingStyle w:appName="MSWord" w:lang="de-DE" w:vendorID="64" w:dllVersion="0" w:nlCheck="1" w:checkStyle="0"/>
  <w:activeWritingStyle w:appName="MSWord" w:lang="en-US" w:vendorID="64" w:dllVersion="0" w:nlCheck="1" w:checkStyle="0"/>
  <w:activeWritingStyle w:appName="MSWord" w:lang="en-IE" w:vendorID="64" w:dllVersion="0" w:nlCheck="1" w:checkStyle="0"/>
  <w:activeWritingStyle w:appName="MSWord" w:lang="en-GB" w:vendorID="64" w:dllVersion="4096" w:nlCheck="1" w:checkStyle="0"/>
  <w:activeWritingStyle w:appName="MSWord" w:lang="en-US" w:vendorID="64" w:dllVersion="4096" w:nlCheck="1" w:checkStyle="0"/>
  <w:activeWritingStyle w:appName="MSWord" w:lang="sv-SE" w:vendorID="64" w:dllVersion="4096" w:nlCheck="1" w:checkStyle="0"/>
  <w:activeWritingStyle w:appName="MSWord" w:lang="sv-SE" w:vendorID="64" w:dllVersion="0" w:nlCheck="1" w:checkStyle="0"/>
  <w:activeWritingStyle w:appName="MSWord" w:lang="es-SV" w:vendorID="64" w:dllVersion="0" w:nlCheck="1" w:checkStyle="0"/>
  <w:activeWritingStyle w:appName="MSWord" w:lang="en-AU" w:vendorID="64" w:dllVersion="0" w:nlCheck="1" w:checkStyle="0"/>
  <w:activeWritingStyle w:appName="MSWord" w:lang="en-AU" w:vendorID="64" w:dllVersion="6" w:nlCheck="1" w:checkStyle="1"/>
  <w:activeWritingStyle w:appName="MSWord" w:lang="es-SV" w:vendorID="64" w:dllVersion="6" w:nlCheck="1" w:checkStyle="1"/>
  <w:activeWritingStyle w:appName="MSWord" w:lang="en-AU" w:vendorID="64" w:dllVersion="4096" w:nlCheck="1" w:checkStyle="0"/>
  <w:activeWritingStyle w:appName="MSWord" w:lang="fr-FR" w:vendorID="64" w:dllVersion="4096" w:nlCheck="1" w:checkStyle="0"/>
  <w:activeWritingStyle w:appName="MSWord" w:lang="es-ES" w:vendorID="64" w:dllVersion="4096" w:nlCheck="1" w:checkStyle="0"/>
  <w:activeWritingStyle w:appName="MSWord" w:lang="en-GB" w:vendorID="8" w:dllVersion="513" w:checkStyle="1"/>
  <w:activeWritingStyle w:appName="MSWord" w:lang="en-US" w:vendorID="8" w:dllVersion="513" w:checkStyle="1"/>
  <w:activeWritingStyle w:appName="MSWord" w:lang="nl-NL" w:vendorID="1" w:dllVersion="512" w:checkStyle="1"/>
  <w:activeWritingStyle w:appName="MSWord" w:lang="it-IT" w:vendorID="3" w:dllVersion="517"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evenAndOddHeader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REFMGR.InstantFormat" w:val="&lt;InstantFormat&gt;&lt;Enabled&gt;0&lt;/Enabled&gt;&lt;ScanUnformatted&gt;1&lt;/ScanUnformatted&gt;&lt;ScanChanges&gt;1&lt;/ScanChanges&gt;&lt;/InstantFormat&gt;"/>
    <w:docVar w:name="REFMGR.Layout" w:val="&lt;Layout&gt;&lt;StartingRefnum&gt;Journal of Virology&lt;/StartingRefnum&gt;&lt;FontName&gt;Arial&lt;/FontName&gt;&lt;FontSize&gt;9&lt;/FontSize&gt;&lt;ReflistTitle&gt;Reference List&lt;/ReflistTitle&gt;&lt;SpaceAfter&gt;1&lt;/SpaceAfter&gt;&lt;ReflistOrder&gt;1&lt;/ReflistOrder&gt;&lt;CitationOrder&gt;0&lt;/CitationOrder&gt;&lt;NumberReferences&gt;1&lt;/NumberReferences&gt;&lt;FirstLineIndent&gt;0&lt;/FirstLineIndent&gt;&lt;HangingIndent&gt;0&lt;/HangingIndent&gt;&lt;LineSpacing&gt;0&lt;/LineSpacing&gt;&lt;ShowReprint&gt;1&lt;/ShowReprint&gt;&lt;ShowNotes&gt;0&lt;/ShowNotes&gt;&lt;ShowKeywords&gt;0&lt;/ShowKeywords&gt;&lt;ShortFormFields&gt;0&lt;/ShortFormFields&gt;&lt;ShowRecordID&gt;0&lt;/ShowRecordID&gt;&lt;ShowAbstract&gt;0&lt;/ShowAbstract&gt;&lt;/Layout&gt;"/>
    <w:docVar w:name="REFMGR.Libraries" w:val="&lt;Databases&gt;&lt;Libraries&gt;&lt;item&gt;Hong Li database&lt;/item&gt;&lt;item&gt;reading&lt;/item&gt;&lt;item&gt;mcf1&lt;/item&gt;&lt;/Libraries&gt;&lt;/Databases&gt;"/>
  </w:docVars>
  <w:rsids>
    <w:rsidRoot w:val="00FE491E"/>
    <w:rsid w:val="000010D5"/>
    <w:rsid w:val="00001AFB"/>
    <w:rsid w:val="00004871"/>
    <w:rsid w:val="000071F6"/>
    <w:rsid w:val="00007909"/>
    <w:rsid w:val="00007912"/>
    <w:rsid w:val="000112FC"/>
    <w:rsid w:val="000123D5"/>
    <w:rsid w:val="00013B02"/>
    <w:rsid w:val="000151E0"/>
    <w:rsid w:val="00017E0A"/>
    <w:rsid w:val="00020171"/>
    <w:rsid w:val="0002042D"/>
    <w:rsid w:val="00020AE6"/>
    <w:rsid w:val="00020B37"/>
    <w:rsid w:val="00020CC8"/>
    <w:rsid w:val="00022849"/>
    <w:rsid w:val="000240BF"/>
    <w:rsid w:val="00026A51"/>
    <w:rsid w:val="00027087"/>
    <w:rsid w:val="00030725"/>
    <w:rsid w:val="00031848"/>
    <w:rsid w:val="0003313E"/>
    <w:rsid w:val="00033E30"/>
    <w:rsid w:val="00035277"/>
    <w:rsid w:val="00036145"/>
    <w:rsid w:val="00036284"/>
    <w:rsid w:val="0003695A"/>
    <w:rsid w:val="00036D8E"/>
    <w:rsid w:val="0004006F"/>
    <w:rsid w:val="000417D6"/>
    <w:rsid w:val="000420F2"/>
    <w:rsid w:val="000431BD"/>
    <w:rsid w:val="00043C52"/>
    <w:rsid w:val="000453D5"/>
    <w:rsid w:val="0004627E"/>
    <w:rsid w:val="000472E7"/>
    <w:rsid w:val="000525D0"/>
    <w:rsid w:val="000526CF"/>
    <w:rsid w:val="00052794"/>
    <w:rsid w:val="00056479"/>
    <w:rsid w:val="00056F09"/>
    <w:rsid w:val="00057D17"/>
    <w:rsid w:val="00061316"/>
    <w:rsid w:val="00061792"/>
    <w:rsid w:val="00063507"/>
    <w:rsid w:val="000642C8"/>
    <w:rsid w:val="00064404"/>
    <w:rsid w:val="00064805"/>
    <w:rsid w:val="0006480E"/>
    <w:rsid w:val="000663DA"/>
    <w:rsid w:val="0006690E"/>
    <w:rsid w:val="00067043"/>
    <w:rsid w:val="0006727D"/>
    <w:rsid w:val="0007023C"/>
    <w:rsid w:val="000711C0"/>
    <w:rsid w:val="00071F77"/>
    <w:rsid w:val="000720BF"/>
    <w:rsid w:val="00072393"/>
    <w:rsid w:val="000723CE"/>
    <w:rsid w:val="00073D1D"/>
    <w:rsid w:val="00073E6D"/>
    <w:rsid w:val="00075D90"/>
    <w:rsid w:val="00080572"/>
    <w:rsid w:val="00081B68"/>
    <w:rsid w:val="00082F9C"/>
    <w:rsid w:val="000844FC"/>
    <w:rsid w:val="00084C26"/>
    <w:rsid w:val="00090A64"/>
    <w:rsid w:val="00091656"/>
    <w:rsid w:val="0009185F"/>
    <w:rsid w:val="00091B13"/>
    <w:rsid w:val="00094520"/>
    <w:rsid w:val="000960F7"/>
    <w:rsid w:val="000A00EC"/>
    <w:rsid w:val="000A0761"/>
    <w:rsid w:val="000A12F3"/>
    <w:rsid w:val="000A20CA"/>
    <w:rsid w:val="000A2E74"/>
    <w:rsid w:val="000A7166"/>
    <w:rsid w:val="000B0249"/>
    <w:rsid w:val="000B13AE"/>
    <w:rsid w:val="000B1762"/>
    <w:rsid w:val="000B1B1E"/>
    <w:rsid w:val="000B22C6"/>
    <w:rsid w:val="000B2A06"/>
    <w:rsid w:val="000B3387"/>
    <w:rsid w:val="000B342E"/>
    <w:rsid w:val="000B4E88"/>
    <w:rsid w:val="000B5DD0"/>
    <w:rsid w:val="000B5DE3"/>
    <w:rsid w:val="000B74C4"/>
    <w:rsid w:val="000B7812"/>
    <w:rsid w:val="000C1381"/>
    <w:rsid w:val="000C20F5"/>
    <w:rsid w:val="000C2753"/>
    <w:rsid w:val="000C336A"/>
    <w:rsid w:val="000C3D5B"/>
    <w:rsid w:val="000C4FCB"/>
    <w:rsid w:val="000C6D8A"/>
    <w:rsid w:val="000C7BC0"/>
    <w:rsid w:val="000D08AF"/>
    <w:rsid w:val="000D130C"/>
    <w:rsid w:val="000D1325"/>
    <w:rsid w:val="000D7269"/>
    <w:rsid w:val="000D7F72"/>
    <w:rsid w:val="000E0446"/>
    <w:rsid w:val="000E1260"/>
    <w:rsid w:val="000E561A"/>
    <w:rsid w:val="000E6106"/>
    <w:rsid w:val="000E6D38"/>
    <w:rsid w:val="000E6F52"/>
    <w:rsid w:val="000E747E"/>
    <w:rsid w:val="000F114A"/>
    <w:rsid w:val="000F2AFF"/>
    <w:rsid w:val="000F36E7"/>
    <w:rsid w:val="000F4E5E"/>
    <w:rsid w:val="000F59E6"/>
    <w:rsid w:val="000F5B3D"/>
    <w:rsid w:val="000F6AF3"/>
    <w:rsid w:val="000F6FDC"/>
    <w:rsid w:val="000F75A6"/>
    <w:rsid w:val="0010122F"/>
    <w:rsid w:val="00101AC0"/>
    <w:rsid w:val="00101BE0"/>
    <w:rsid w:val="001023E8"/>
    <w:rsid w:val="001028B9"/>
    <w:rsid w:val="00103EAD"/>
    <w:rsid w:val="00106360"/>
    <w:rsid w:val="00106401"/>
    <w:rsid w:val="00106B8B"/>
    <w:rsid w:val="00107706"/>
    <w:rsid w:val="00107978"/>
    <w:rsid w:val="00107CF0"/>
    <w:rsid w:val="00110C0C"/>
    <w:rsid w:val="001110A0"/>
    <w:rsid w:val="0011192B"/>
    <w:rsid w:val="00111D1D"/>
    <w:rsid w:val="001131ED"/>
    <w:rsid w:val="001142E4"/>
    <w:rsid w:val="001143AF"/>
    <w:rsid w:val="001157D3"/>
    <w:rsid w:val="00115999"/>
    <w:rsid w:val="00116018"/>
    <w:rsid w:val="001167D2"/>
    <w:rsid w:val="00116FB1"/>
    <w:rsid w:val="00117BF8"/>
    <w:rsid w:val="001202F2"/>
    <w:rsid w:val="001204E8"/>
    <w:rsid w:val="00121868"/>
    <w:rsid w:val="00121A8D"/>
    <w:rsid w:val="001226B4"/>
    <w:rsid w:val="00122908"/>
    <w:rsid w:val="00122A8A"/>
    <w:rsid w:val="00122B91"/>
    <w:rsid w:val="001234F2"/>
    <w:rsid w:val="00124578"/>
    <w:rsid w:val="0012582A"/>
    <w:rsid w:val="00126B13"/>
    <w:rsid w:val="00127531"/>
    <w:rsid w:val="00127F3B"/>
    <w:rsid w:val="00131038"/>
    <w:rsid w:val="001311A8"/>
    <w:rsid w:val="00133270"/>
    <w:rsid w:val="00133A0A"/>
    <w:rsid w:val="00135D5E"/>
    <w:rsid w:val="00135EC1"/>
    <w:rsid w:val="001368C2"/>
    <w:rsid w:val="00137BDB"/>
    <w:rsid w:val="00140089"/>
    <w:rsid w:val="00140C35"/>
    <w:rsid w:val="0014111B"/>
    <w:rsid w:val="001444AF"/>
    <w:rsid w:val="00144A67"/>
    <w:rsid w:val="00150856"/>
    <w:rsid w:val="00153027"/>
    <w:rsid w:val="00153980"/>
    <w:rsid w:val="00157576"/>
    <w:rsid w:val="00160569"/>
    <w:rsid w:val="001605AF"/>
    <w:rsid w:val="00161703"/>
    <w:rsid w:val="0016200A"/>
    <w:rsid w:val="001621B1"/>
    <w:rsid w:val="001640AE"/>
    <w:rsid w:val="00164B5F"/>
    <w:rsid w:val="00165D3D"/>
    <w:rsid w:val="00165E6B"/>
    <w:rsid w:val="001712F2"/>
    <w:rsid w:val="0017273A"/>
    <w:rsid w:val="00173736"/>
    <w:rsid w:val="001737E6"/>
    <w:rsid w:val="001748B8"/>
    <w:rsid w:val="00175F6B"/>
    <w:rsid w:val="00176790"/>
    <w:rsid w:val="00176AF2"/>
    <w:rsid w:val="00176C14"/>
    <w:rsid w:val="00177212"/>
    <w:rsid w:val="00181131"/>
    <w:rsid w:val="0018197B"/>
    <w:rsid w:val="001831EC"/>
    <w:rsid w:val="001845CA"/>
    <w:rsid w:val="001856EB"/>
    <w:rsid w:val="00185954"/>
    <w:rsid w:val="00186E19"/>
    <w:rsid w:val="0018742D"/>
    <w:rsid w:val="00187529"/>
    <w:rsid w:val="00190AC9"/>
    <w:rsid w:val="00190D7B"/>
    <w:rsid w:val="00191EDD"/>
    <w:rsid w:val="001949D9"/>
    <w:rsid w:val="0019682F"/>
    <w:rsid w:val="0019789B"/>
    <w:rsid w:val="001A0917"/>
    <w:rsid w:val="001A16F5"/>
    <w:rsid w:val="001A1DBC"/>
    <w:rsid w:val="001A20F9"/>
    <w:rsid w:val="001A20FB"/>
    <w:rsid w:val="001A3193"/>
    <w:rsid w:val="001A417B"/>
    <w:rsid w:val="001A4582"/>
    <w:rsid w:val="001A61E5"/>
    <w:rsid w:val="001A7621"/>
    <w:rsid w:val="001B0B99"/>
    <w:rsid w:val="001B44C3"/>
    <w:rsid w:val="001B4B6E"/>
    <w:rsid w:val="001B54CE"/>
    <w:rsid w:val="001B693A"/>
    <w:rsid w:val="001B69CE"/>
    <w:rsid w:val="001B7B52"/>
    <w:rsid w:val="001B7FE1"/>
    <w:rsid w:val="001C0519"/>
    <w:rsid w:val="001C0BFC"/>
    <w:rsid w:val="001C4D8D"/>
    <w:rsid w:val="001C699E"/>
    <w:rsid w:val="001C7586"/>
    <w:rsid w:val="001D0191"/>
    <w:rsid w:val="001D1A49"/>
    <w:rsid w:val="001E042E"/>
    <w:rsid w:val="001E04F7"/>
    <w:rsid w:val="001E07C6"/>
    <w:rsid w:val="001E162B"/>
    <w:rsid w:val="001E279A"/>
    <w:rsid w:val="001E5C4A"/>
    <w:rsid w:val="001E6EDA"/>
    <w:rsid w:val="001E76DA"/>
    <w:rsid w:val="001F00C0"/>
    <w:rsid w:val="001F1C1C"/>
    <w:rsid w:val="001F1EB3"/>
    <w:rsid w:val="001F2BAD"/>
    <w:rsid w:val="001F2C3B"/>
    <w:rsid w:val="001F30F8"/>
    <w:rsid w:val="001F412A"/>
    <w:rsid w:val="001F4BDA"/>
    <w:rsid w:val="001F4E11"/>
    <w:rsid w:val="001F51CB"/>
    <w:rsid w:val="001F6E48"/>
    <w:rsid w:val="00200165"/>
    <w:rsid w:val="00201A84"/>
    <w:rsid w:val="00201FC4"/>
    <w:rsid w:val="00202BCA"/>
    <w:rsid w:val="00202C33"/>
    <w:rsid w:val="00206594"/>
    <w:rsid w:val="002072C1"/>
    <w:rsid w:val="00207977"/>
    <w:rsid w:val="002109BE"/>
    <w:rsid w:val="00212EE3"/>
    <w:rsid w:val="002153C6"/>
    <w:rsid w:val="00215D51"/>
    <w:rsid w:val="002177E1"/>
    <w:rsid w:val="002178BA"/>
    <w:rsid w:val="00220FFA"/>
    <w:rsid w:val="00221231"/>
    <w:rsid w:val="002226FA"/>
    <w:rsid w:val="002228E9"/>
    <w:rsid w:val="00223261"/>
    <w:rsid w:val="0022338A"/>
    <w:rsid w:val="00224C41"/>
    <w:rsid w:val="002277B1"/>
    <w:rsid w:val="002278BA"/>
    <w:rsid w:val="002312EC"/>
    <w:rsid w:val="00233471"/>
    <w:rsid w:val="0023502E"/>
    <w:rsid w:val="00235A9B"/>
    <w:rsid w:val="002365B7"/>
    <w:rsid w:val="00237200"/>
    <w:rsid w:val="00237473"/>
    <w:rsid w:val="00237B63"/>
    <w:rsid w:val="002403AC"/>
    <w:rsid w:val="0024056F"/>
    <w:rsid w:val="0024087C"/>
    <w:rsid w:val="00241741"/>
    <w:rsid w:val="0024200D"/>
    <w:rsid w:val="00242C17"/>
    <w:rsid w:val="002439A5"/>
    <w:rsid w:val="00243D72"/>
    <w:rsid w:val="00243F88"/>
    <w:rsid w:val="00244D8B"/>
    <w:rsid w:val="002474ED"/>
    <w:rsid w:val="00251F55"/>
    <w:rsid w:val="00252D19"/>
    <w:rsid w:val="002530E5"/>
    <w:rsid w:val="00253B18"/>
    <w:rsid w:val="00254224"/>
    <w:rsid w:val="002558AD"/>
    <w:rsid w:val="0025596E"/>
    <w:rsid w:val="00256049"/>
    <w:rsid w:val="0025670F"/>
    <w:rsid w:val="00257540"/>
    <w:rsid w:val="00257B24"/>
    <w:rsid w:val="00260A93"/>
    <w:rsid w:val="002626C7"/>
    <w:rsid w:val="0026290D"/>
    <w:rsid w:val="00264E81"/>
    <w:rsid w:val="00270CB1"/>
    <w:rsid w:val="00271F26"/>
    <w:rsid w:val="002728A3"/>
    <w:rsid w:val="00272B7C"/>
    <w:rsid w:val="00272B8D"/>
    <w:rsid w:val="0027404A"/>
    <w:rsid w:val="00277171"/>
    <w:rsid w:val="00277B1D"/>
    <w:rsid w:val="00281937"/>
    <w:rsid w:val="00283E59"/>
    <w:rsid w:val="002843FA"/>
    <w:rsid w:val="0028500B"/>
    <w:rsid w:val="00285838"/>
    <w:rsid w:val="00285F27"/>
    <w:rsid w:val="00286632"/>
    <w:rsid w:val="00290254"/>
    <w:rsid w:val="0029177A"/>
    <w:rsid w:val="002925A0"/>
    <w:rsid w:val="00292DAC"/>
    <w:rsid w:val="00292E92"/>
    <w:rsid w:val="00295AE2"/>
    <w:rsid w:val="0029637B"/>
    <w:rsid w:val="00297C09"/>
    <w:rsid w:val="00297DDD"/>
    <w:rsid w:val="002A0CB5"/>
    <w:rsid w:val="002A1E62"/>
    <w:rsid w:val="002A3186"/>
    <w:rsid w:val="002A6F6C"/>
    <w:rsid w:val="002B00EF"/>
    <w:rsid w:val="002B0612"/>
    <w:rsid w:val="002B237E"/>
    <w:rsid w:val="002B29A2"/>
    <w:rsid w:val="002B37BF"/>
    <w:rsid w:val="002B3821"/>
    <w:rsid w:val="002B3CB6"/>
    <w:rsid w:val="002B477A"/>
    <w:rsid w:val="002B4A08"/>
    <w:rsid w:val="002B4C7D"/>
    <w:rsid w:val="002B543C"/>
    <w:rsid w:val="002B5E87"/>
    <w:rsid w:val="002B628E"/>
    <w:rsid w:val="002C15B7"/>
    <w:rsid w:val="002C1C62"/>
    <w:rsid w:val="002C629F"/>
    <w:rsid w:val="002C7762"/>
    <w:rsid w:val="002D0C29"/>
    <w:rsid w:val="002D28B6"/>
    <w:rsid w:val="002D550B"/>
    <w:rsid w:val="002D5A7F"/>
    <w:rsid w:val="002D67A3"/>
    <w:rsid w:val="002E0D60"/>
    <w:rsid w:val="002E1780"/>
    <w:rsid w:val="002E17C9"/>
    <w:rsid w:val="002E2351"/>
    <w:rsid w:val="002E2C6B"/>
    <w:rsid w:val="002E2CFA"/>
    <w:rsid w:val="002E2D4D"/>
    <w:rsid w:val="002E43DF"/>
    <w:rsid w:val="002E505F"/>
    <w:rsid w:val="002E5286"/>
    <w:rsid w:val="002E5C58"/>
    <w:rsid w:val="002E671B"/>
    <w:rsid w:val="002E7EE7"/>
    <w:rsid w:val="002F0075"/>
    <w:rsid w:val="002F09FB"/>
    <w:rsid w:val="002F1556"/>
    <w:rsid w:val="002F1602"/>
    <w:rsid w:val="002F2476"/>
    <w:rsid w:val="002F3533"/>
    <w:rsid w:val="002F4249"/>
    <w:rsid w:val="002F4765"/>
    <w:rsid w:val="002F4AC3"/>
    <w:rsid w:val="002F4DEB"/>
    <w:rsid w:val="002F54B5"/>
    <w:rsid w:val="002F7BE7"/>
    <w:rsid w:val="00301B29"/>
    <w:rsid w:val="0030646A"/>
    <w:rsid w:val="0030659F"/>
    <w:rsid w:val="00310B03"/>
    <w:rsid w:val="00312506"/>
    <w:rsid w:val="003126E9"/>
    <w:rsid w:val="003133C2"/>
    <w:rsid w:val="00315FDC"/>
    <w:rsid w:val="0031694B"/>
    <w:rsid w:val="00316B9E"/>
    <w:rsid w:val="0032158D"/>
    <w:rsid w:val="00323F9E"/>
    <w:rsid w:val="003242FE"/>
    <w:rsid w:val="003246EC"/>
    <w:rsid w:val="00324793"/>
    <w:rsid w:val="003262E3"/>
    <w:rsid w:val="00327F69"/>
    <w:rsid w:val="00327FBF"/>
    <w:rsid w:val="00327FCF"/>
    <w:rsid w:val="003303BA"/>
    <w:rsid w:val="00331987"/>
    <w:rsid w:val="00334099"/>
    <w:rsid w:val="003366B3"/>
    <w:rsid w:val="00336895"/>
    <w:rsid w:val="0033725E"/>
    <w:rsid w:val="0034037C"/>
    <w:rsid w:val="003436C9"/>
    <w:rsid w:val="00344F78"/>
    <w:rsid w:val="00345F07"/>
    <w:rsid w:val="003502BD"/>
    <w:rsid w:val="00352A6B"/>
    <w:rsid w:val="003553C9"/>
    <w:rsid w:val="003553F0"/>
    <w:rsid w:val="003577CA"/>
    <w:rsid w:val="00357825"/>
    <w:rsid w:val="003614D9"/>
    <w:rsid w:val="0036197F"/>
    <w:rsid w:val="00361A88"/>
    <w:rsid w:val="0036269E"/>
    <w:rsid w:val="00365F57"/>
    <w:rsid w:val="0036680E"/>
    <w:rsid w:val="00366CC8"/>
    <w:rsid w:val="00366F36"/>
    <w:rsid w:val="00366F8C"/>
    <w:rsid w:val="0036779F"/>
    <w:rsid w:val="00367CCB"/>
    <w:rsid w:val="00370B69"/>
    <w:rsid w:val="00370DCA"/>
    <w:rsid w:val="003765FD"/>
    <w:rsid w:val="00376857"/>
    <w:rsid w:val="00376FC6"/>
    <w:rsid w:val="00380939"/>
    <w:rsid w:val="003829C6"/>
    <w:rsid w:val="00382AD2"/>
    <w:rsid w:val="00383378"/>
    <w:rsid w:val="00383938"/>
    <w:rsid w:val="00383B2F"/>
    <w:rsid w:val="0038418C"/>
    <w:rsid w:val="0038493B"/>
    <w:rsid w:val="00385C81"/>
    <w:rsid w:val="00386178"/>
    <w:rsid w:val="003868DB"/>
    <w:rsid w:val="003870C7"/>
    <w:rsid w:val="00390342"/>
    <w:rsid w:val="0039052E"/>
    <w:rsid w:val="0039070C"/>
    <w:rsid w:val="00392CF2"/>
    <w:rsid w:val="00392F41"/>
    <w:rsid w:val="0039383C"/>
    <w:rsid w:val="00394564"/>
    <w:rsid w:val="00394839"/>
    <w:rsid w:val="00395DEA"/>
    <w:rsid w:val="003975BB"/>
    <w:rsid w:val="003978D7"/>
    <w:rsid w:val="00397E79"/>
    <w:rsid w:val="003A051F"/>
    <w:rsid w:val="003A06F5"/>
    <w:rsid w:val="003A0B42"/>
    <w:rsid w:val="003A26F6"/>
    <w:rsid w:val="003A2E8A"/>
    <w:rsid w:val="003A4E25"/>
    <w:rsid w:val="003A58E1"/>
    <w:rsid w:val="003A5A7E"/>
    <w:rsid w:val="003A645A"/>
    <w:rsid w:val="003A7231"/>
    <w:rsid w:val="003A7633"/>
    <w:rsid w:val="003B0B31"/>
    <w:rsid w:val="003B131C"/>
    <w:rsid w:val="003B24BD"/>
    <w:rsid w:val="003B29EA"/>
    <w:rsid w:val="003B4870"/>
    <w:rsid w:val="003B560D"/>
    <w:rsid w:val="003B5ED7"/>
    <w:rsid w:val="003B6778"/>
    <w:rsid w:val="003B769A"/>
    <w:rsid w:val="003B79CF"/>
    <w:rsid w:val="003C0052"/>
    <w:rsid w:val="003C0159"/>
    <w:rsid w:val="003C0414"/>
    <w:rsid w:val="003C0D15"/>
    <w:rsid w:val="003C0D6C"/>
    <w:rsid w:val="003C15DE"/>
    <w:rsid w:val="003C2FAF"/>
    <w:rsid w:val="003C3F4E"/>
    <w:rsid w:val="003C3F62"/>
    <w:rsid w:val="003C46C5"/>
    <w:rsid w:val="003C596D"/>
    <w:rsid w:val="003C6D4B"/>
    <w:rsid w:val="003C7529"/>
    <w:rsid w:val="003D42B6"/>
    <w:rsid w:val="003D4B5B"/>
    <w:rsid w:val="003D524F"/>
    <w:rsid w:val="003D605A"/>
    <w:rsid w:val="003E0786"/>
    <w:rsid w:val="003E0BD3"/>
    <w:rsid w:val="003E1E9C"/>
    <w:rsid w:val="003F10E2"/>
    <w:rsid w:val="003F2336"/>
    <w:rsid w:val="003F35DD"/>
    <w:rsid w:val="003F397B"/>
    <w:rsid w:val="003F3A2B"/>
    <w:rsid w:val="003F465C"/>
    <w:rsid w:val="003F5779"/>
    <w:rsid w:val="003F675F"/>
    <w:rsid w:val="003F7B2F"/>
    <w:rsid w:val="0040042E"/>
    <w:rsid w:val="004009E5"/>
    <w:rsid w:val="00400A87"/>
    <w:rsid w:val="0040454F"/>
    <w:rsid w:val="00404E64"/>
    <w:rsid w:val="00405A8F"/>
    <w:rsid w:val="00405DE9"/>
    <w:rsid w:val="004066D7"/>
    <w:rsid w:val="00407134"/>
    <w:rsid w:val="00410690"/>
    <w:rsid w:val="00410F9A"/>
    <w:rsid w:val="00411BF5"/>
    <w:rsid w:val="00411D78"/>
    <w:rsid w:val="00413BFA"/>
    <w:rsid w:val="0041512F"/>
    <w:rsid w:val="004174D6"/>
    <w:rsid w:val="004214E1"/>
    <w:rsid w:val="004216EE"/>
    <w:rsid w:val="00423728"/>
    <w:rsid w:val="0042378B"/>
    <w:rsid w:val="00424439"/>
    <w:rsid w:val="0042594C"/>
    <w:rsid w:val="00425ADB"/>
    <w:rsid w:val="0042660C"/>
    <w:rsid w:val="00431218"/>
    <w:rsid w:val="00432C6B"/>
    <w:rsid w:val="00433BDB"/>
    <w:rsid w:val="00435B98"/>
    <w:rsid w:val="00442980"/>
    <w:rsid w:val="00442B59"/>
    <w:rsid w:val="004445A7"/>
    <w:rsid w:val="00446316"/>
    <w:rsid w:val="0045034D"/>
    <w:rsid w:val="004508F8"/>
    <w:rsid w:val="00452695"/>
    <w:rsid w:val="004540A2"/>
    <w:rsid w:val="00454487"/>
    <w:rsid w:val="00454BB7"/>
    <w:rsid w:val="004559CB"/>
    <w:rsid w:val="00455A8E"/>
    <w:rsid w:val="004571FA"/>
    <w:rsid w:val="004576CC"/>
    <w:rsid w:val="00460244"/>
    <w:rsid w:val="00460CAA"/>
    <w:rsid w:val="00463C0D"/>
    <w:rsid w:val="00463F62"/>
    <w:rsid w:val="004654B7"/>
    <w:rsid w:val="004719F9"/>
    <w:rsid w:val="0047200E"/>
    <w:rsid w:val="00473CCB"/>
    <w:rsid w:val="00473ED4"/>
    <w:rsid w:val="004749D5"/>
    <w:rsid w:val="00475059"/>
    <w:rsid w:val="004764E5"/>
    <w:rsid w:val="0047688B"/>
    <w:rsid w:val="00484100"/>
    <w:rsid w:val="004842DC"/>
    <w:rsid w:val="00484D12"/>
    <w:rsid w:val="00484FA5"/>
    <w:rsid w:val="004872FA"/>
    <w:rsid w:val="004873DD"/>
    <w:rsid w:val="00487ABB"/>
    <w:rsid w:val="0049027D"/>
    <w:rsid w:val="004922E7"/>
    <w:rsid w:val="00495FBC"/>
    <w:rsid w:val="004960DA"/>
    <w:rsid w:val="00496EA3"/>
    <w:rsid w:val="004A01D0"/>
    <w:rsid w:val="004A03B1"/>
    <w:rsid w:val="004A165E"/>
    <w:rsid w:val="004A2CC7"/>
    <w:rsid w:val="004A40A4"/>
    <w:rsid w:val="004A45B7"/>
    <w:rsid w:val="004A4E05"/>
    <w:rsid w:val="004A5561"/>
    <w:rsid w:val="004B02E8"/>
    <w:rsid w:val="004B0BC2"/>
    <w:rsid w:val="004B0D27"/>
    <w:rsid w:val="004B1FC8"/>
    <w:rsid w:val="004B31D0"/>
    <w:rsid w:val="004B37A4"/>
    <w:rsid w:val="004B3AF6"/>
    <w:rsid w:val="004B4386"/>
    <w:rsid w:val="004B490E"/>
    <w:rsid w:val="004B4C36"/>
    <w:rsid w:val="004B5D89"/>
    <w:rsid w:val="004C0FAE"/>
    <w:rsid w:val="004C1243"/>
    <w:rsid w:val="004C17FD"/>
    <w:rsid w:val="004C24D3"/>
    <w:rsid w:val="004C60ED"/>
    <w:rsid w:val="004C657F"/>
    <w:rsid w:val="004D08A2"/>
    <w:rsid w:val="004D2172"/>
    <w:rsid w:val="004D3287"/>
    <w:rsid w:val="004D32E3"/>
    <w:rsid w:val="004D5597"/>
    <w:rsid w:val="004D5ED9"/>
    <w:rsid w:val="004D687B"/>
    <w:rsid w:val="004D77B0"/>
    <w:rsid w:val="004E01F3"/>
    <w:rsid w:val="004E1F28"/>
    <w:rsid w:val="004E42B0"/>
    <w:rsid w:val="004E476E"/>
    <w:rsid w:val="004E4AC8"/>
    <w:rsid w:val="004F0082"/>
    <w:rsid w:val="004F1A00"/>
    <w:rsid w:val="004F1ED7"/>
    <w:rsid w:val="004F2112"/>
    <w:rsid w:val="004F2643"/>
    <w:rsid w:val="004F3299"/>
    <w:rsid w:val="004F75ED"/>
    <w:rsid w:val="004F79EE"/>
    <w:rsid w:val="004F7E64"/>
    <w:rsid w:val="005013BB"/>
    <w:rsid w:val="0050201B"/>
    <w:rsid w:val="005028AC"/>
    <w:rsid w:val="005035A8"/>
    <w:rsid w:val="00503B54"/>
    <w:rsid w:val="0050454E"/>
    <w:rsid w:val="00504808"/>
    <w:rsid w:val="00505E9B"/>
    <w:rsid w:val="005078C8"/>
    <w:rsid w:val="005100CB"/>
    <w:rsid w:val="00510436"/>
    <w:rsid w:val="00511B8B"/>
    <w:rsid w:val="005142AA"/>
    <w:rsid w:val="00514C57"/>
    <w:rsid w:val="00516219"/>
    <w:rsid w:val="005162B3"/>
    <w:rsid w:val="0052221A"/>
    <w:rsid w:val="00523C8D"/>
    <w:rsid w:val="00525167"/>
    <w:rsid w:val="005256FD"/>
    <w:rsid w:val="00525CD2"/>
    <w:rsid w:val="00525D9F"/>
    <w:rsid w:val="00527396"/>
    <w:rsid w:val="00527C4C"/>
    <w:rsid w:val="00527F00"/>
    <w:rsid w:val="00530E7C"/>
    <w:rsid w:val="00533D5E"/>
    <w:rsid w:val="005348B7"/>
    <w:rsid w:val="00535F00"/>
    <w:rsid w:val="00535FDA"/>
    <w:rsid w:val="005414D8"/>
    <w:rsid w:val="00542A5E"/>
    <w:rsid w:val="0054579C"/>
    <w:rsid w:val="005460CA"/>
    <w:rsid w:val="00546515"/>
    <w:rsid w:val="00546706"/>
    <w:rsid w:val="00547B9D"/>
    <w:rsid w:val="00551DA2"/>
    <w:rsid w:val="005524F6"/>
    <w:rsid w:val="00552EA0"/>
    <w:rsid w:val="005543EE"/>
    <w:rsid w:val="005550E9"/>
    <w:rsid w:val="00556925"/>
    <w:rsid w:val="00556B15"/>
    <w:rsid w:val="0055732D"/>
    <w:rsid w:val="00557894"/>
    <w:rsid w:val="00560AAB"/>
    <w:rsid w:val="00560AB2"/>
    <w:rsid w:val="0056153D"/>
    <w:rsid w:val="005624BD"/>
    <w:rsid w:val="0056267D"/>
    <w:rsid w:val="00563DE0"/>
    <w:rsid w:val="00564CE6"/>
    <w:rsid w:val="00566C53"/>
    <w:rsid w:val="00566E16"/>
    <w:rsid w:val="00570793"/>
    <w:rsid w:val="00571598"/>
    <w:rsid w:val="005729E5"/>
    <w:rsid w:val="00575DC7"/>
    <w:rsid w:val="00580D15"/>
    <w:rsid w:val="00580D69"/>
    <w:rsid w:val="005822BB"/>
    <w:rsid w:val="005826E7"/>
    <w:rsid w:val="0058328B"/>
    <w:rsid w:val="00583500"/>
    <w:rsid w:val="005845DB"/>
    <w:rsid w:val="00584B13"/>
    <w:rsid w:val="00585E92"/>
    <w:rsid w:val="005871C8"/>
    <w:rsid w:val="005872BD"/>
    <w:rsid w:val="00592204"/>
    <w:rsid w:val="00592D57"/>
    <w:rsid w:val="00592FA9"/>
    <w:rsid w:val="00593393"/>
    <w:rsid w:val="00593465"/>
    <w:rsid w:val="00593BE6"/>
    <w:rsid w:val="00593C50"/>
    <w:rsid w:val="0059446C"/>
    <w:rsid w:val="0059468C"/>
    <w:rsid w:val="00595378"/>
    <w:rsid w:val="00596D61"/>
    <w:rsid w:val="00597B66"/>
    <w:rsid w:val="005A1432"/>
    <w:rsid w:val="005A1615"/>
    <w:rsid w:val="005A38FB"/>
    <w:rsid w:val="005A3AEA"/>
    <w:rsid w:val="005A486B"/>
    <w:rsid w:val="005A4926"/>
    <w:rsid w:val="005A5755"/>
    <w:rsid w:val="005A64F6"/>
    <w:rsid w:val="005A69E9"/>
    <w:rsid w:val="005B0101"/>
    <w:rsid w:val="005B0266"/>
    <w:rsid w:val="005B251D"/>
    <w:rsid w:val="005B30A6"/>
    <w:rsid w:val="005B30D5"/>
    <w:rsid w:val="005B4FCC"/>
    <w:rsid w:val="005B6761"/>
    <w:rsid w:val="005B779F"/>
    <w:rsid w:val="005B7ED9"/>
    <w:rsid w:val="005C2184"/>
    <w:rsid w:val="005C24B1"/>
    <w:rsid w:val="005C4F67"/>
    <w:rsid w:val="005C55CB"/>
    <w:rsid w:val="005C57BB"/>
    <w:rsid w:val="005D16C3"/>
    <w:rsid w:val="005D1B33"/>
    <w:rsid w:val="005D22DF"/>
    <w:rsid w:val="005D3470"/>
    <w:rsid w:val="005D396E"/>
    <w:rsid w:val="005D416F"/>
    <w:rsid w:val="005D4981"/>
    <w:rsid w:val="005D55A6"/>
    <w:rsid w:val="005D57E8"/>
    <w:rsid w:val="005E0146"/>
    <w:rsid w:val="005E06FE"/>
    <w:rsid w:val="005E0704"/>
    <w:rsid w:val="005E08F4"/>
    <w:rsid w:val="005E18D0"/>
    <w:rsid w:val="005E2074"/>
    <w:rsid w:val="005E2AEF"/>
    <w:rsid w:val="005E4933"/>
    <w:rsid w:val="005E5330"/>
    <w:rsid w:val="005E552B"/>
    <w:rsid w:val="005E591B"/>
    <w:rsid w:val="005E61E6"/>
    <w:rsid w:val="005E7A9A"/>
    <w:rsid w:val="005F08D5"/>
    <w:rsid w:val="005F0BB3"/>
    <w:rsid w:val="005F1B27"/>
    <w:rsid w:val="005F3F29"/>
    <w:rsid w:val="005F4560"/>
    <w:rsid w:val="005F575B"/>
    <w:rsid w:val="005F7A95"/>
    <w:rsid w:val="006006DC"/>
    <w:rsid w:val="00600993"/>
    <w:rsid w:val="00601DEE"/>
    <w:rsid w:val="00605C8C"/>
    <w:rsid w:val="006061E5"/>
    <w:rsid w:val="00606662"/>
    <w:rsid w:val="0060738F"/>
    <w:rsid w:val="00610959"/>
    <w:rsid w:val="00610E17"/>
    <w:rsid w:val="00611530"/>
    <w:rsid w:val="0061169A"/>
    <w:rsid w:val="006134F9"/>
    <w:rsid w:val="00614585"/>
    <w:rsid w:val="0061689B"/>
    <w:rsid w:val="00617117"/>
    <w:rsid w:val="0061761C"/>
    <w:rsid w:val="00620512"/>
    <w:rsid w:val="00620CAF"/>
    <w:rsid w:val="00622C6B"/>
    <w:rsid w:val="00622C6D"/>
    <w:rsid w:val="00623BD7"/>
    <w:rsid w:val="00624B52"/>
    <w:rsid w:val="006305C0"/>
    <w:rsid w:val="00630EF6"/>
    <w:rsid w:val="0063116C"/>
    <w:rsid w:val="00632685"/>
    <w:rsid w:val="00634239"/>
    <w:rsid w:val="00634299"/>
    <w:rsid w:val="006345F5"/>
    <w:rsid w:val="00636389"/>
    <w:rsid w:val="0063676E"/>
    <w:rsid w:val="006405D4"/>
    <w:rsid w:val="00642525"/>
    <w:rsid w:val="00642ADF"/>
    <w:rsid w:val="0064371F"/>
    <w:rsid w:val="0064572D"/>
    <w:rsid w:val="00651317"/>
    <w:rsid w:val="006517BD"/>
    <w:rsid w:val="0065305D"/>
    <w:rsid w:val="00653AB1"/>
    <w:rsid w:val="00654489"/>
    <w:rsid w:val="0065545C"/>
    <w:rsid w:val="0065714F"/>
    <w:rsid w:val="00657E00"/>
    <w:rsid w:val="00660133"/>
    <w:rsid w:val="00660467"/>
    <w:rsid w:val="00666225"/>
    <w:rsid w:val="006674B1"/>
    <w:rsid w:val="00667804"/>
    <w:rsid w:val="00667D49"/>
    <w:rsid w:val="006707BD"/>
    <w:rsid w:val="00670BCB"/>
    <w:rsid w:val="00671FB6"/>
    <w:rsid w:val="00673714"/>
    <w:rsid w:val="00673719"/>
    <w:rsid w:val="00673CC1"/>
    <w:rsid w:val="00673FBC"/>
    <w:rsid w:val="0067459F"/>
    <w:rsid w:val="00675EBF"/>
    <w:rsid w:val="00675FC9"/>
    <w:rsid w:val="00677FA4"/>
    <w:rsid w:val="00680AD2"/>
    <w:rsid w:val="0068108C"/>
    <w:rsid w:val="00681E92"/>
    <w:rsid w:val="006868C1"/>
    <w:rsid w:val="006872C5"/>
    <w:rsid w:val="006913DF"/>
    <w:rsid w:val="006913F4"/>
    <w:rsid w:val="00691DF4"/>
    <w:rsid w:val="006922B6"/>
    <w:rsid w:val="006A180D"/>
    <w:rsid w:val="006A37BC"/>
    <w:rsid w:val="006A3BD7"/>
    <w:rsid w:val="006A6A3B"/>
    <w:rsid w:val="006B0C3F"/>
    <w:rsid w:val="006B11F7"/>
    <w:rsid w:val="006B1AB2"/>
    <w:rsid w:val="006B1BDB"/>
    <w:rsid w:val="006B1CE3"/>
    <w:rsid w:val="006B2155"/>
    <w:rsid w:val="006B3356"/>
    <w:rsid w:val="006B3650"/>
    <w:rsid w:val="006C00F2"/>
    <w:rsid w:val="006C0403"/>
    <w:rsid w:val="006C2C33"/>
    <w:rsid w:val="006C33D9"/>
    <w:rsid w:val="006C3A98"/>
    <w:rsid w:val="006C51FF"/>
    <w:rsid w:val="006C5A4F"/>
    <w:rsid w:val="006D034F"/>
    <w:rsid w:val="006D1039"/>
    <w:rsid w:val="006D1C0F"/>
    <w:rsid w:val="006D1FB7"/>
    <w:rsid w:val="006D3750"/>
    <w:rsid w:val="006D3DC2"/>
    <w:rsid w:val="006D439D"/>
    <w:rsid w:val="006D57DD"/>
    <w:rsid w:val="006D5FEE"/>
    <w:rsid w:val="006D7C8A"/>
    <w:rsid w:val="006D7F0B"/>
    <w:rsid w:val="006E0EE1"/>
    <w:rsid w:val="006E10E8"/>
    <w:rsid w:val="006E364E"/>
    <w:rsid w:val="006E5DFD"/>
    <w:rsid w:val="006E60B5"/>
    <w:rsid w:val="006E6980"/>
    <w:rsid w:val="006E77F1"/>
    <w:rsid w:val="006E7D3B"/>
    <w:rsid w:val="006F0095"/>
    <w:rsid w:val="006F2B21"/>
    <w:rsid w:val="006F40B9"/>
    <w:rsid w:val="006F4194"/>
    <w:rsid w:val="006F4214"/>
    <w:rsid w:val="006F43EA"/>
    <w:rsid w:val="006F4711"/>
    <w:rsid w:val="006F582A"/>
    <w:rsid w:val="006F6837"/>
    <w:rsid w:val="006F7F5C"/>
    <w:rsid w:val="007007A3"/>
    <w:rsid w:val="007009BB"/>
    <w:rsid w:val="007011B2"/>
    <w:rsid w:val="00701716"/>
    <w:rsid w:val="0070235C"/>
    <w:rsid w:val="00702971"/>
    <w:rsid w:val="007039CF"/>
    <w:rsid w:val="00704357"/>
    <w:rsid w:val="00705FD8"/>
    <w:rsid w:val="00706861"/>
    <w:rsid w:val="00707607"/>
    <w:rsid w:val="0070784F"/>
    <w:rsid w:val="00707B92"/>
    <w:rsid w:val="007104BC"/>
    <w:rsid w:val="00711892"/>
    <w:rsid w:val="00712DBA"/>
    <w:rsid w:val="007131A5"/>
    <w:rsid w:val="007131E1"/>
    <w:rsid w:val="007135D1"/>
    <w:rsid w:val="00713815"/>
    <w:rsid w:val="00716CF0"/>
    <w:rsid w:val="007208D7"/>
    <w:rsid w:val="00721F02"/>
    <w:rsid w:val="00724153"/>
    <w:rsid w:val="007250F8"/>
    <w:rsid w:val="00725C3B"/>
    <w:rsid w:val="0072621C"/>
    <w:rsid w:val="00726BB9"/>
    <w:rsid w:val="00727016"/>
    <w:rsid w:val="00730D1E"/>
    <w:rsid w:val="00730D75"/>
    <w:rsid w:val="00731071"/>
    <w:rsid w:val="00732841"/>
    <w:rsid w:val="007345E3"/>
    <w:rsid w:val="00734D2A"/>
    <w:rsid w:val="00734F6E"/>
    <w:rsid w:val="00735315"/>
    <w:rsid w:val="00735445"/>
    <w:rsid w:val="007367B4"/>
    <w:rsid w:val="00736AA2"/>
    <w:rsid w:val="00740AB4"/>
    <w:rsid w:val="00741D8E"/>
    <w:rsid w:val="00742EC6"/>
    <w:rsid w:val="00746510"/>
    <w:rsid w:val="007468FC"/>
    <w:rsid w:val="0075087D"/>
    <w:rsid w:val="00751104"/>
    <w:rsid w:val="00751378"/>
    <w:rsid w:val="00751D98"/>
    <w:rsid w:val="0075296D"/>
    <w:rsid w:val="00752BC5"/>
    <w:rsid w:val="0075434C"/>
    <w:rsid w:val="00754574"/>
    <w:rsid w:val="00755D4D"/>
    <w:rsid w:val="00757A23"/>
    <w:rsid w:val="00762DC6"/>
    <w:rsid w:val="00763DFC"/>
    <w:rsid w:val="00766CA0"/>
    <w:rsid w:val="007673E9"/>
    <w:rsid w:val="00767896"/>
    <w:rsid w:val="00771565"/>
    <w:rsid w:val="00772358"/>
    <w:rsid w:val="0077249A"/>
    <w:rsid w:val="007725EA"/>
    <w:rsid w:val="00772E54"/>
    <w:rsid w:val="00773C0E"/>
    <w:rsid w:val="00774EF5"/>
    <w:rsid w:val="00777C8D"/>
    <w:rsid w:val="00781937"/>
    <w:rsid w:val="00783AD9"/>
    <w:rsid w:val="007866FE"/>
    <w:rsid w:val="00786BD2"/>
    <w:rsid w:val="00786FF8"/>
    <w:rsid w:val="00787A2A"/>
    <w:rsid w:val="00790185"/>
    <w:rsid w:val="00792709"/>
    <w:rsid w:val="00792D6E"/>
    <w:rsid w:val="007941E9"/>
    <w:rsid w:val="00795A7F"/>
    <w:rsid w:val="0079677C"/>
    <w:rsid w:val="007977A2"/>
    <w:rsid w:val="00797E7C"/>
    <w:rsid w:val="007A1E2A"/>
    <w:rsid w:val="007A3C78"/>
    <w:rsid w:val="007A3D0C"/>
    <w:rsid w:val="007A5169"/>
    <w:rsid w:val="007B0942"/>
    <w:rsid w:val="007B33A3"/>
    <w:rsid w:val="007B4CA2"/>
    <w:rsid w:val="007B4D11"/>
    <w:rsid w:val="007C05EE"/>
    <w:rsid w:val="007C095F"/>
    <w:rsid w:val="007C0B79"/>
    <w:rsid w:val="007C0E02"/>
    <w:rsid w:val="007C0F90"/>
    <w:rsid w:val="007C0F9D"/>
    <w:rsid w:val="007C2FA7"/>
    <w:rsid w:val="007C36EF"/>
    <w:rsid w:val="007C3DBE"/>
    <w:rsid w:val="007C4CBF"/>
    <w:rsid w:val="007C726E"/>
    <w:rsid w:val="007C7283"/>
    <w:rsid w:val="007C738D"/>
    <w:rsid w:val="007C73DB"/>
    <w:rsid w:val="007D0388"/>
    <w:rsid w:val="007D131E"/>
    <w:rsid w:val="007D1F5D"/>
    <w:rsid w:val="007D42AD"/>
    <w:rsid w:val="007D4814"/>
    <w:rsid w:val="007D4C82"/>
    <w:rsid w:val="007D5C4D"/>
    <w:rsid w:val="007D5F37"/>
    <w:rsid w:val="007E0D29"/>
    <w:rsid w:val="007E13AC"/>
    <w:rsid w:val="007E4028"/>
    <w:rsid w:val="007E7935"/>
    <w:rsid w:val="007F2FCB"/>
    <w:rsid w:val="007F397E"/>
    <w:rsid w:val="007F4A8E"/>
    <w:rsid w:val="007F7A80"/>
    <w:rsid w:val="00800725"/>
    <w:rsid w:val="00800A46"/>
    <w:rsid w:val="0080403E"/>
    <w:rsid w:val="0080502E"/>
    <w:rsid w:val="008071D7"/>
    <w:rsid w:val="00807D9C"/>
    <w:rsid w:val="00810960"/>
    <w:rsid w:val="00810E89"/>
    <w:rsid w:val="00810ED6"/>
    <w:rsid w:val="0081109C"/>
    <w:rsid w:val="008119B2"/>
    <w:rsid w:val="00812232"/>
    <w:rsid w:val="00813431"/>
    <w:rsid w:val="008147DE"/>
    <w:rsid w:val="008174C2"/>
    <w:rsid w:val="008178DC"/>
    <w:rsid w:val="00820A97"/>
    <w:rsid w:val="00820B75"/>
    <w:rsid w:val="00821C98"/>
    <w:rsid w:val="00821F91"/>
    <w:rsid w:val="00822F4D"/>
    <w:rsid w:val="0082322F"/>
    <w:rsid w:val="00824A12"/>
    <w:rsid w:val="00825BB0"/>
    <w:rsid w:val="00827B83"/>
    <w:rsid w:val="008308B2"/>
    <w:rsid w:val="00830EE1"/>
    <w:rsid w:val="00830F18"/>
    <w:rsid w:val="0083119E"/>
    <w:rsid w:val="0083134F"/>
    <w:rsid w:val="00833763"/>
    <w:rsid w:val="00835AED"/>
    <w:rsid w:val="00835F66"/>
    <w:rsid w:val="008365FC"/>
    <w:rsid w:val="008374BC"/>
    <w:rsid w:val="00847A9A"/>
    <w:rsid w:val="00847EC5"/>
    <w:rsid w:val="00852ABD"/>
    <w:rsid w:val="00852C09"/>
    <w:rsid w:val="008538FE"/>
    <w:rsid w:val="00853E34"/>
    <w:rsid w:val="0085423D"/>
    <w:rsid w:val="008547E7"/>
    <w:rsid w:val="00855C54"/>
    <w:rsid w:val="00856060"/>
    <w:rsid w:val="008568D5"/>
    <w:rsid w:val="00857104"/>
    <w:rsid w:val="00857943"/>
    <w:rsid w:val="0086018B"/>
    <w:rsid w:val="0086047B"/>
    <w:rsid w:val="00860CA5"/>
    <w:rsid w:val="008620C8"/>
    <w:rsid w:val="00862EC7"/>
    <w:rsid w:val="008631A0"/>
    <w:rsid w:val="008635F5"/>
    <w:rsid w:val="00864BF9"/>
    <w:rsid w:val="00866276"/>
    <w:rsid w:val="00871652"/>
    <w:rsid w:val="00871CB5"/>
    <w:rsid w:val="00872097"/>
    <w:rsid w:val="0087245A"/>
    <w:rsid w:val="00873722"/>
    <w:rsid w:val="008748D7"/>
    <w:rsid w:val="008755E1"/>
    <w:rsid w:val="008770D7"/>
    <w:rsid w:val="008776DA"/>
    <w:rsid w:val="00877B59"/>
    <w:rsid w:val="0088000F"/>
    <w:rsid w:val="008810BC"/>
    <w:rsid w:val="00881637"/>
    <w:rsid w:val="0088302C"/>
    <w:rsid w:val="008838B4"/>
    <w:rsid w:val="008857BE"/>
    <w:rsid w:val="0088668F"/>
    <w:rsid w:val="00890509"/>
    <w:rsid w:val="008941A6"/>
    <w:rsid w:val="00895F18"/>
    <w:rsid w:val="00897B85"/>
    <w:rsid w:val="008A2138"/>
    <w:rsid w:val="008A32B8"/>
    <w:rsid w:val="008A3A3C"/>
    <w:rsid w:val="008A491B"/>
    <w:rsid w:val="008A4CD6"/>
    <w:rsid w:val="008A4CDC"/>
    <w:rsid w:val="008A61D3"/>
    <w:rsid w:val="008A6975"/>
    <w:rsid w:val="008B0754"/>
    <w:rsid w:val="008B085E"/>
    <w:rsid w:val="008B08A6"/>
    <w:rsid w:val="008B0DF0"/>
    <w:rsid w:val="008B0E57"/>
    <w:rsid w:val="008B382C"/>
    <w:rsid w:val="008B4E7D"/>
    <w:rsid w:val="008B5444"/>
    <w:rsid w:val="008B5A32"/>
    <w:rsid w:val="008B5A68"/>
    <w:rsid w:val="008B5E6F"/>
    <w:rsid w:val="008B65D6"/>
    <w:rsid w:val="008B704F"/>
    <w:rsid w:val="008B7690"/>
    <w:rsid w:val="008B7B18"/>
    <w:rsid w:val="008B7EF2"/>
    <w:rsid w:val="008C1BEC"/>
    <w:rsid w:val="008C1EA7"/>
    <w:rsid w:val="008C31D1"/>
    <w:rsid w:val="008C33B4"/>
    <w:rsid w:val="008C4928"/>
    <w:rsid w:val="008C4DD1"/>
    <w:rsid w:val="008C598F"/>
    <w:rsid w:val="008C5A11"/>
    <w:rsid w:val="008C6065"/>
    <w:rsid w:val="008C7849"/>
    <w:rsid w:val="008C7FBA"/>
    <w:rsid w:val="008D21DA"/>
    <w:rsid w:val="008D23F1"/>
    <w:rsid w:val="008D251A"/>
    <w:rsid w:val="008D43A7"/>
    <w:rsid w:val="008E3134"/>
    <w:rsid w:val="008E36F9"/>
    <w:rsid w:val="008E453E"/>
    <w:rsid w:val="008E4C09"/>
    <w:rsid w:val="008E51E5"/>
    <w:rsid w:val="008E5F07"/>
    <w:rsid w:val="008F1CF5"/>
    <w:rsid w:val="008F2BAD"/>
    <w:rsid w:val="008F3495"/>
    <w:rsid w:val="008F44B1"/>
    <w:rsid w:val="008F4AFA"/>
    <w:rsid w:val="00900FE8"/>
    <w:rsid w:val="0090117B"/>
    <w:rsid w:val="00902C8D"/>
    <w:rsid w:val="00904678"/>
    <w:rsid w:val="009067D7"/>
    <w:rsid w:val="0090744E"/>
    <w:rsid w:val="009100B3"/>
    <w:rsid w:val="00910838"/>
    <w:rsid w:val="009109C7"/>
    <w:rsid w:val="00911307"/>
    <w:rsid w:val="00911916"/>
    <w:rsid w:val="0091283C"/>
    <w:rsid w:val="00913246"/>
    <w:rsid w:val="00914264"/>
    <w:rsid w:val="0091445E"/>
    <w:rsid w:val="00914624"/>
    <w:rsid w:val="009176DC"/>
    <w:rsid w:val="00920141"/>
    <w:rsid w:val="009201DB"/>
    <w:rsid w:val="00922205"/>
    <w:rsid w:val="00925A24"/>
    <w:rsid w:val="00926D4B"/>
    <w:rsid w:val="00927B7D"/>
    <w:rsid w:val="00927ED1"/>
    <w:rsid w:val="009304EE"/>
    <w:rsid w:val="0093087C"/>
    <w:rsid w:val="00930DCE"/>
    <w:rsid w:val="00930F69"/>
    <w:rsid w:val="0093746E"/>
    <w:rsid w:val="00937CA1"/>
    <w:rsid w:val="009401AF"/>
    <w:rsid w:val="009406DD"/>
    <w:rsid w:val="00943DE2"/>
    <w:rsid w:val="00947325"/>
    <w:rsid w:val="00951602"/>
    <w:rsid w:val="0095167C"/>
    <w:rsid w:val="00956594"/>
    <w:rsid w:val="00956E3D"/>
    <w:rsid w:val="00957066"/>
    <w:rsid w:val="00960510"/>
    <w:rsid w:val="00960553"/>
    <w:rsid w:val="00960AF9"/>
    <w:rsid w:val="0096144C"/>
    <w:rsid w:val="009625E2"/>
    <w:rsid w:val="009628C8"/>
    <w:rsid w:val="00962B17"/>
    <w:rsid w:val="0096417F"/>
    <w:rsid w:val="00964841"/>
    <w:rsid w:val="009651A3"/>
    <w:rsid w:val="009658DF"/>
    <w:rsid w:val="00965BC2"/>
    <w:rsid w:val="009663D5"/>
    <w:rsid w:val="00966708"/>
    <w:rsid w:val="00966BB7"/>
    <w:rsid w:val="00967C82"/>
    <w:rsid w:val="00967DF2"/>
    <w:rsid w:val="00967FF3"/>
    <w:rsid w:val="0097036C"/>
    <w:rsid w:val="009754C9"/>
    <w:rsid w:val="00980422"/>
    <w:rsid w:val="009810B4"/>
    <w:rsid w:val="00982127"/>
    <w:rsid w:val="0098270A"/>
    <w:rsid w:val="00982D9E"/>
    <w:rsid w:val="00983D4F"/>
    <w:rsid w:val="0098420F"/>
    <w:rsid w:val="009868E5"/>
    <w:rsid w:val="00987B26"/>
    <w:rsid w:val="00990F45"/>
    <w:rsid w:val="009911C7"/>
    <w:rsid w:val="00992033"/>
    <w:rsid w:val="00992B85"/>
    <w:rsid w:val="009939E2"/>
    <w:rsid w:val="009945E1"/>
    <w:rsid w:val="00994C3A"/>
    <w:rsid w:val="00995586"/>
    <w:rsid w:val="00997040"/>
    <w:rsid w:val="0099763E"/>
    <w:rsid w:val="009A2307"/>
    <w:rsid w:val="009A2647"/>
    <w:rsid w:val="009A4D39"/>
    <w:rsid w:val="009A4EAC"/>
    <w:rsid w:val="009A5AE5"/>
    <w:rsid w:val="009A6337"/>
    <w:rsid w:val="009A64F2"/>
    <w:rsid w:val="009A6E1B"/>
    <w:rsid w:val="009A76AD"/>
    <w:rsid w:val="009B02F4"/>
    <w:rsid w:val="009B0B45"/>
    <w:rsid w:val="009B0F0B"/>
    <w:rsid w:val="009B1814"/>
    <w:rsid w:val="009B2874"/>
    <w:rsid w:val="009B2A5C"/>
    <w:rsid w:val="009B2D76"/>
    <w:rsid w:val="009B6151"/>
    <w:rsid w:val="009B69F0"/>
    <w:rsid w:val="009B7850"/>
    <w:rsid w:val="009B7D83"/>
    <w:rsid w:val="009C1AE5"/>
    <w:rsid w:val="009C26DB"/>
    <w:rsid w:val="009C3AE4"/>
    <w:rsid w:val="009C5645"/>
    <w:rsid w:val="009C578C"/>
    <w:rsid w:val="009C57A9"/>
    <w:rsid w:val="009C6654"/>
    <w:rsid w:val="009C75E1"/>
    <w:rsid w:val="009D069B"/>
    <w:rsid w:val="009D08A1"/>
    <w:rsid w:val="009D1193"/>
    <w:rsid w:val="009D2011"/>
    <w:rsid w:val="009D253D"/>
    <w:rsid w:val="009D3E5D"/>
    <w:rsid w:val="009D4859"/>
    <w:rsid w:val="009D545A"/>
    <w:rsid w:val="009D5D9D"/>
    <w:rsid w:val="009D6485"/>
    <w:rsid w:val="009D779E"/>
    <w:rsid w:val="009E0E49"/>
    <w:rsid w:val="009E359E"/>
    <w:rsid w:val="009E5BA1"/>
    <w:rsid w:val="009F00DA"/>
    <w:rsid w:val="009F0957"/>
    <w:rsid w:val="009F15C4"/>
    <w:rsid w:val="009F21AD"/>
    <w:rsid w:val="009F238C"/>
    <w:rsid w:val="009F47B2"/>
    <w:rsid w:val="009F5990"/>
    <w:rsid w:val="009F7A12"/>
    <w:rsid w:val="00A01313"/>
    <w:rsid w:val="00A0139D"/>
    <w:rsid w:val="00A02E19"/>
    <w:rsid w:val="00A035DA"/>
    <w:rsid w:val="00A035FC"/>
    <w:rsid w:val="00A05097"/>
    <w:rsid w:val="00A07BCF"/>
    <w:rsid w:val="00A1162D"/>
    <w:rsid w:val="00A11A26"/>
    <w:rsid w:val="00A11F27"/>
    <w:rsid w:val="00A13D2C"/>
    <w:rsid w:val="00A14A7D"/>
    <w:rsid w:val="00A14B7E"/>
    <w:rsid w:val="00A15049"/>
    <w:rsid w:val="00A15AA8"/>
    <w:rsid w:val="00A16255"/>
    <w:rsid w:val="00A1652A"/>
    <w:rsid w:val="00A16FB2"/>
    <w:rsid w:val="00A17626"/>
    <w:rsid w:val="00A17A4F"/>
    <w:rsid w:val="00A20E9B"/>
    <w:rsid w:val="00A2115A"/>
    <w:rsid w:val="00A23276"/>
    <w:rsid w:val="00A2566D"/>
    <w:rsid w:val="00A25956"/>
    <w:rsid w:val="00A26E05"/>
    <w:rsid w:val="00A27725"/>
    <w:rsid w:val="00A316B5"/>
    <w:rsid w:val="00A3197D"/>
    <w:rsid w:val="00A31D63"/>
    <w:rsid w:val="00A31E7B"/>
    <w:rsid w:val="00A347E9"/>
    <w:rsid w:val="00A429F4"/>
    <w:rsid w:val="00A4320B"/>
    <w:rsid w:val="00A461E8"/>
    <w:rsid w:val="00A502F5"/>
    <w:rsid w:val="00A51899"/>
    <w:rsid w:val="00A51C56"/>
    <w:rsid w:val="00A52F1F"/>
    <w:rsid w:val="00A540EB"/>
    <w:rsid w:val="00A5482E"/>
    <w:rsid w:val="00A54C50"/>
    <w:rsid w:val="00A56630"/>
    <w:rsid w:val="00A576AC"/>
    <w:rsid w:val="00A603B2"/>
    <w:rsid w:val="00A62020"/>
    <w:rsid w:val="00A63387"/>
    <w:rsid w:val="00A65887"/>
    <w:rsid w:val="00A66442"/>
    <w:rsid w:val="00A66C83"/>
    <w:rsid w:val="00A700A9"/>
    <w:rsid w:val="00A70710"/>
    <w:rsid w:val="00A71B81"/>
    <w:rsid w:val="00A72601"/>
    <w:rsid w:val="00A7275C"/>
    <w:rsid w:val="00A735D2"/>
    <w:rsid w:val="00A745EA"/>
    <w:rsid w:val="00A74826"/>
    <w:rsid w:val="00A75035"/>
    <w:rsid w:val="00A7634D"/>
    <w:rsid w:val="00A77852"/>
    <w:rsid w:val="00A80FAA"/>
    <w:rsid w:val="00A82245"/>
    <w:rsid w:val="00A8428B"/>
    <w:rsid w:val="00A846AE"/>
    <w:rsid w:val="00A85E36"/>
    <w:rsid w:val="00A875E2"/>
    <w:rsid w:val="00A91B17"/>
    <w:rsid w:val="00A925E7"/>
    <w:rsid w:val="00A928E4"/>
    <w:rsid w:val="00A930DF"/>
    <w:rsid w:val="00A93636"/>
    <w:rsid w:val="00A94D9F"/>
    <w:rsid w:val="00A96867"/>
    <w:rsid w:val="00A96BAE"/>
    <w:rsid w:val="00A97B1A"/>
    <w:rsid w:val="00AA03F0"/>
    <w:rsid w:val="00AA196C"/>
    <w:rsid w:val="00AA2955"/>
    <w:rsid w:val="00AA2EAA"/>
    <w:rsid w:val="00AA4968"/>
    <w:rsid w:val="00AA654D"/>
    <w:rsid w:val="00AA6967"/>
    <w:rsid w:val="00AA7AEA"/>
    <w:rsid w:val="00AB21FF"/>
    <w:rsid w:val="00AB3228"/>
    <w:rsid w:val="00AB3CD1"/>
    <w:rsid w:val="00AB5591"/>
    <w:rsid w:val="00AB6770"/>
    <w:rsid w:val="00AB6A42"/>
    <w:rsid w:val="00AB7FA7"/>
    <w:rsid w:val="00AC0332"/>
    <w:rsid w:val="00AC616C"/>
    <w:rsid w:val="00AC710F"/>
    <w:rsid w:val="00AC7C7A"/>
    <w:rsid w:val="00AD13BA"/>
    <w:rsid w:val="00AD18EC"/>
    <w:rsid w:val="00AD1CE8"/>
    <w:rsid w:val="00AD2C59"/>
    <w:rsid w:val="00AD3736"/>
    <w:rsid w:val="00AD461A"/>
    <w:rsid w:val="00AD4A41"/>
    <w:rsid w:val="00AD62C6"/>
    <w:rsid w:val="00AD62E0"/>
    <w:rsid w:val="00AD6D7E"/>
    <w:rsid w:val="00AD772F"/>
    <w:rsid w:val="00AE2A66"/>
    <w:rsid w:val="00AE3438"/>
    <w:rsid w:val="00AE4CCA"/>
    <w:rsid w:val="00AE51FB"/>
    <w:rsid w:val="00AE657B"/>
    <w:rsid w:val="00AF071F"/>
    <w:rsid w:val="00AF1403"/>
    <w:rsid w:val="00AF1C45"/>
    <w:rsid w:val="00AF32F9"/>
    <w:rsid w:val="00AF47AA"/>
    <w:rsid w:val="00AF53C3"/>
    <w:rsid w:val="00AF75C8"/>
    <w:rsid w:val="00B01264"/>
    <w:rsid w:val="00B013D3"/>
    <w:rsid w:val="00B01CC8"/>
    <w:rsid w:val="00B029CA"/>
    <w:rsid w:val="00B03A78"/>
    <w:rsid w:val="00B04A43"/>
    <w:rsid w:val="00B06D57"/>
    <w:rsid w:val="00B07368"/>
    <w:rsid w:val="00B07482"/>
    <w:rsid w:val="00B07A00"/>
    <w:rsid w:val="00B11381"/>
    <w:rsid w:val="00B11E93"/>
    <w:rsid w:val="00B1254B"/>
    <w:rsid w:val="00B12762"/>
    <w:rsid w:val="00B12F98"/>
    <w:rsid w:val="00B15F23"/>
    <w:rsid w:val="00B1665C"/>
    <w:rsid w:val="00B22414"/>
    <w:rsid w:val="00B2272C"/>
    <w:rsid w:val="00B22C5B"/>
    <w:rsid w:val="00B247BF"/>
    <w:rsid w:val="00B24837"/>
    <w:rsid w:val="00B24981"/>
    <w:rsid w:val="00B302A4"/>
    <w:rsid w:val="00B303F4"/>
    <w:rsid w:val="00B308D3"/>
    <w:rsid w:val="00B30E71"/>
    <w:rsid w:val="00B338CA"/>
    <w:rsid w:val="00B34E3A"/>
    <w:rsid w:val="00B34ED4"/>
    <w:rsid w:val="00B34FC7"/>
    <w:rsid w:val="00B36D44"/>
    <w:rsid w:val="00B36E8B"/>
    <w:rsid w:val="00B3717C"/>
    <w:rsid w:val="00B37450"/>
    <w:rsid w:val="00B3782D"/>
    <w:rsid w:val="00B37DD9"/>
    <w:rsid w:val="00B4087D"/>
    <w:rsid w:val="00B420F2"/>
    <w:rsid w:val="00B428C0"/>
    <w:rsid w:val="00B42CB3"/>
    <w:rsid w:val="00B42F3B"/>
    <w:rsid w:val="00B4388F"/>
    <w:rsid w:val="00B4392D"/>
    <w:rsid w:val="00B449D1"/>
    <w:rsid w:val="00B44A01"/>
    <w:rsid w:val="00B44AC8"/>
    <w:rsid w:val="00B4649E"/>
    <w:rsid w:val="00B46E11"/>
    <w:rsid w:val="00B476C8"/>
    <w:rsid w:val="00B50659"/>
    <w:rsid w:val="00B531AE"/>
    <w:rsid w:val="00B53AE0"/>
    <w:rsid w:val="00B542B0"/>
    <w:rsid w:val="00B55E59"/>
    <w:rsid w:val="00B568DF"/>
    <w:rsid w:val="00B61977"/>
    <w:rsid w:val="00B6290C"/>
    <w:rsid w:val="00B63E7D"/>
    <w:rsid w:val="00B6459F"/>
    <w:rsid w:val="00B669A1"/>
    <w:rsid w:val="00B712E1"/>
    <w:rsid w:val="00B71581"/>
    <w:rsid w:val="00B721A0"/>
    <w:rsid w:val="00B729D5"/>
    <w:rsid w:val="00B73FCD"/>
    <w:rsid w:val="00B740C4"/>
    <w:rsid w:val="00B75182"/>
    <w:rsid w:val="00B76D10"/>
    <w:rsid w:val="00B8090C"/>
    <w:rsid w:val="00B81BE2"/>
    <w:rsid w:val="00B822C3"/>
    <w:rsid w:val="00B834A1"/>
    <w:rsid w:val="00B83A68"/>
    <w:rsid w:val="00B84F86"/>
    <w:rsid w:val="00B8518A"/>
    <w:rsid w:val="00B85885"/>
    <w:rsid w:val="00B85B4F"/>
    <w:rsid w:val="00B860A4"/>
    <w:rsid w:val="00B8643E"/>
    <w:rsid w:val="00B87FE3"/>
    <w:rsid w:val="00B91781"/>
    <w:rsid w:val="00B9239F"/>
    <w:rsid w:val="00B9363C"/>
    <w:rsid w:val="00B977A0"/>
    <w:rsid w:val="00B97AB8"/>
    <w:rsid w:val="00BA0259"/>
    <w:rsid w:val="00BA13EB"/>
    <w:rsid w:val="00BA1FE4"/>
    <w:rsid w:val="00BA236E"/>
    <w:rsid w:val="00BA27AB"/>
    <w:rsid w:val="00BB0B3C"/>
    <w:rsid w:val="00BB2490"/>
    <w:rsid w:val="00BB2494"/>
    <w:rsid w:val="00BB3906"/>
    <w:rsid w:val="00BB7B2E"/>
    <w:rsid w:val="00BB7DBD"/>
    <w:rsid w:val="00BC077C"/>
    <w:rsid w:val="00BC1933"/>
    <w:rsid w:val="00BC2CCE"/>
    <w:rsid w:val="00BC3599"/>
    <w:rsid w:val="00BC4925"/>
    <w:rsid w:val="00BC4EDD"/>
    <w:rsid w:val="00BC5E7F"/>
    <w:rsid w:val="00BC61DB"/>
    <w:rsid w:val="00BD1937"/>
    <w:rsid w:val="00BD1FB1"/>
    <w:rsid w:val="00BD1FF1"/>
    <w:rsid w:val="00BD2D0D"/>
    <w:rsid w:val="00BD373F"/>
    <w:rsid w:val="00BD5D8E"/>
    <w:rsid w:val="00BD70FA"/>
    <w:rsid w:val="00BD7649"/>
    <w:rsid w:val="00BE378A"/>
    <w:rsid w:val="00BE3F2B"/>
    <w:rsid w:val="00BE5306"/>
    <w:rsid w:val="00BE5365"/>
    <w:rsid w:val="00BE5384"/>
    <w:rsid w:val="00BE5518"/>
    <w:rsid w:val="00BF1D60"/>
    <w:rsid w:val="00BF2AD2"/>
    <w:rsid w:val="00BF2D73"/>
    <w:rsid w:val="00BF4AB4"/>
    <w:rsid w:val="00BF53A0"/>
    <w:rsid w:val="00BF5611"/>
    <w:rsid w:val="00BF6D86"/>
    <w:rsid w:val="00BF7688"/>
    <w:rsid w:val="00C03984"/>
    <w:rsid w:val="00C0413F"/>
    <w:rsid w:val="00C0432E"/>
    <w:rsid w:val="00C046FA"/>
    <w:rsid w:val="00C06424"/>
    <w:rsid w:val="00C118B3"/>
    <w:rsid w:val="00C12286"/>
    <w:rsid w:val="00C12484"/>
    <w:rsid w:val="00C127C1"/>
    <w:rsid w:val="00C13A79"/>
    <w:rsid w:val="00C140BB"/>
    <w:rsid w:val="00C15AE1"/>
    <w:rsid w:val="00C15D5F"/>
    <w:rsid w:val="00C1678F"/>
    <w:rsid w:val="00C203E1"/>
    <w:rsid w:val="00C216B9"/>
    <w:rsid w:val="00C2482E"/>
    <w:rsid w:val="00C253F8"/>
    <w:rsid w:val="00C26553"/>
    <w:rsid w:val="00C27D01"/>
    <w:rsid w:val="00C306C7"/>
    <w:rsid w:val="00C31356"/>
    <w:rsid w:val="00C320F6"/>
    <w:rsid w:val="00C350F5"/>
    <w:rsid w:val="00C3529F"/>
    <w:rsid w:val="00C3551C"/>
    <w:rsid w:val="00C35989"/>
    <w:rsid w:val="00C360C8"/>
    <w:rsid w:val="00C42885"/>
    <w:rsid w:val="00C42F6A"/>
    <w:rsid w:val="00C432B4"/>
    <w:rsid w:val="00C459DE"/>
    <w:rsid w:val="00C4741A"/>
    <w:rsid w:val="00C47DB0"/>
    <w:rsid w:val="00C507FF"/>
    <w:rsid w:val="00C51FF5"/>
    <w:rsid w:val="00C5509A"/>
    <w:rsid w:val="00C553DE"/>
    <w:rsid w:val="00C60A20"/>
    <w:rsid w:val="00C60AC5"/>
    <w:rsid w:val="00C62152"/>
    <w:rsid w:val="00C62974"/>
    <w:rsid w:val="00C6326A"/>
    <w:rsid w:val="00C64A73"/>
    <w:rsid w:val="00C66F41"/>
    <w:rsid w:val="00C70DF0"/>
    <w:rsid w:val="00C72A1D"/>
    <w:rsid w:val="00C73937"/>
    <w:rsid w:val="00C73F7C"/>
    <w:rsid w:val="00C74D7E"/>
    <w:rsid w:val="00C7552C"/>
    <w:rsid w:val="00C769BE"/>
    <w:rsid w:val="00C76C4A"/>
    <w:rsid w:val="00C80DEE"/>
    <w:rsid w:val="00C8150F"/>
    <w:rsid w:val="00C819C6"/>
    <w:rsid w:val="00C82D82"/>
    <w:rsid w:val="00C82EB1"/>
    <w:rsid w:val="00C83F89"/>
    <w:rsid w:val="00C86E70"/>
    <w:rsid w:val="00C903DD"/>
    <w:rsid w:val="00C90A26"/>
    <w:rsid w:val="00C91578"/>
    <w:rsid w:val="00C925BD"/>
    <w:rsid w:val="00C94342"/>
    <w:rsid w:val="00C94938"/>
    <w:rsid w:val="00C963D3"/>
    <w:rsid w:val="00C97141"/>
    <w:rsid w:val="00CA03DC"/>
    <w:rsid w:val="00CA0BDB"/>
    <w:rsid w:val="00CA400D"/>
    <w:rsid w:val="00CA5AB0"/>
    <w:rsid w:val="00CA7260"/>
    <w:rsid w:val="00CA7261"/>
    <w:rsid w:val="00CA7F21"/>
    <w:rsid w:val="00CB0D60"/>
    <w:rsid w:val="00CB1946"/>
    <w:rsid w:val="00CB2ED0"/>
    <w:rsid w:val="00CB3753"/>
    <w:rsid w:val="00CB4674"/>
    <w:rsid w:val="00CB6224"/>
    <w:rsid w:val="00CB6F3A"/>
    <w:rsid w:val="00CC06DD"/>
    <w:rsid w:val="00CC182F"/>
    <w:rsid w:val="00CC1889"/>
    <w:rsid w:val="00CC2264"/>
    <w:rsid w:val="00CC390C"/>
    <w:rsid w:val="00CC4A04"/>
    <w:rsid w:val="00CC5C3A"/>
    <w:rsid w:val="00CD0B0C"/>
    <w:rsid w:val="00CD0CD6"/>
    <w:rsid w:val="00CD173C"/>
    <w:rsid w:val="00CD1D60"/>
    <w:rsid w:val="00CD2532"/>
    <w:rsid w:val="00CD25D4"/>
    <w:rsid w:val="00CD2C54"/>
    <w:rsid w:val="00CD3839"/>
    <w:rsid w:val="00CD5F32"/>
    <w:rsid w:val="00CD618A"/>
    <w:rsid w:val="00CD63C5"/>
    <w:rsid w:val="00CD6E3F"/>
    <w:rsid w:val="00CE2048"/>
    <w:rsid w:val="00CE29C0"/>
    <w:rsid w:val="00CE3710"/>
    <w:rsid w:val="00CE3C80"/>
    <w:rsid w:val="00CE6226"/>
    <w:rsid w:val="00CE68C3"/>
    <w:rsid w:val="00CE6AE3"/>
    <w:rsid w:val="00CF1B6F"/>
    <w:rsid w:val="00CF25BE"/>
    <w:rsid w:val="00CF3825"/>
    <w:rsid w:val="00CF3DDA"/>
    <w:rsid w:val="00CF463F"/>
    <w:rsid w:val="00CF5F4B"/>
    <w:rsid w:val="00CF6A5B"/>
    <w:rsid w:val="00CF6B68"/>
    <w:rsid w:val="00CF79ED"/>
    <w:rsid w:val="00D01638"/>
    <w:rsid w:val="00D0221B"/>
    <w:rsid w:val="00D05A27"/>
    <w:rsid w:val="00D06FEB"/>
    <w:rsid w:val="00D07604"/>
    <w:rsid w:val="00D104EF"/>
    <w:rsid w:val="00D107A5"/>
    <w:rsid w:val="00D107B5"/>
    <w:rsid w:val="00D10F90"/>
    <w:rsid w:val="00D13AAF"/>
    <w:rsid w:val="00D13EE6"/>
    <w:rsid w:val="00D1427D"/>
    <w:rsid w:val="00D14D9C"/>
    <w:rsid w:val="00D1533C"/>
    <w:rsid w:val="00D15F90"/>
    <w:rsid w:val="00D169E7"/>
    <w:rsid w:val="00D16DD8"/>
    <w:rsid w:val="00D1733A"/>
    <w:rsid w:val="00D21979"/>
    <w:rsid w:val="00D22196"/>
    <w:rsid w:val="00D2261B"/>
    <w:rsid w:val="00D229B6"/>
    <w:rsid w:val="00D23E4C"/>
    <w:rsid w:val="00D24172"/>
    <w:rsid w:val="00D24559"/>
    <w:rsid w:val="00D25BAC"/>
    <w:rsid w:val="00D2755A"/>
    <w:rsid w:val="00D30CC0"/>
    <w:rsid w:val="00D30F95"/>
    <w:rsid w:val="00D32521"/>
    <w:rsid w:val="00D3446C"/>
    <w:rsid w:val="00D35148"/>
    <w:rsid w:val="00D41FC7"/>
    <w:rsid w:val="00D42ADF"/>
    <w:rsid w:val="00D43011"/>
    <w:rsid w:val="00D45C79"/>
    <w:rsid w:val="00D4756C"/>
    <w:rsid w:val="00D47B30"/>
    <w:rsid w:val="00D5045F"/>
    <w:rsid w:val="00D5122B"/>
    <w:rsid w:val="00D51AB7"/>
    <w:rsid w:val="00D51E86"/>
    <w:rsid w:val="00D51FC9"/>
    <w:rsid w:val="00D522B5"/>
    <w:rsid w:val="00D5372E"/>
    <w:rsid w:val="00D5403B"/>
    <w:rsid w:val="00D56849"/>
    <w:rsid w:val="00D57CBD"/>
    <w:rsid w:val="00D57D98"/>
    <w:rsid w:val="00D6254F"/>
    <w:rsid w:val="00D64F23"/>
    <w:rsid w:val="00D67FED"/>
    <w:rsid w:val="00D739ED"/>
    <w:rsid w:val="00D73B87"/>
    <w:rsid w:val="00D8137A"/>
    <w:rsid w:val="00D81E0A"/>
    <w:rsid w:val="00D83341"/>
    <w:rsid w:val="00D840A0"/>
    <w:rsid w:val="00D84A9E"/>
    <w:rsid w:val="00D85027"/>
    <w:rsid w:val="00D85500"/>
    <w:rsid w:val="00D858BB"/>
    <w:rsid w:val="00D85E5B"/>
    <w:rsid w:val="00D91441"/>
    <w:rsid w:val="00D92024"/>
    <w:rsid w:val="00D948FA"/>
    <w:rsid w:val="00D96500"/>
    <w:rsid w:val="00D96A34"/>
    <w:rsid w:val="00DA1521"/>
    <w:rsid w:val="00DA17DF"/>
    <w:rsid w:val="00DA1B3A"/>
    <w:rsid w:val="00DA3F0D"/>
    <w:rsid w:val="00DA636D"/>
    <w:rsid w:val="00DA79D7"/>
    <w:rsid w:val="00DB05E5"/>
    <w:rsid w:val="00DB07A4"/>
    <w:rsid w:val="00DB30F2"/>
    <w:rsid w:val="00DB44C0"/>
    <w:rsid w:val="00DB4F7D"/>
    <w:rsid w:val="00DB69C8"/>
    <w:rsid w:val="00DC06BC"/>
    <w:rsid w:val="00DC0B3A"/>
    <w:rsid w:val="00DC0EB0"/>
    <w:rsid w:val="00DC5BA3"/>
    <w:rsid w:val="00DC6016"/>
    <w:rsid w:val="00DC779C"/>
    <w:rsid w:val="00DC7840"/>
    <w:rsid w:val="00DD0273"/>
    <w:rsid w:val="00DD02C7"/>
    <w:rsid w:val="00DD28D7"/>
    <w:rsid w:val="00DD66A9"/>
    <w:rsid w:val="00DD7A00"/>
    <w:rsid w:val="00DE131F"/>
    <w:rsid w:val="00DE153A"/>
    <w:rsid w:val="00DE1F51"/>
    <w:rsid w:val="00DE3F89"/>
    <w:rsid w:val="00DE5348"/>
    <w:rsid w:val="00DE5AE5"/>
    <w:rsid w:val="00DE7258"/>
    <w:rsid w:val="00DE771D"/>
    <w:rsid w:val="00DF062C"/>
    <w:rsid w:val="00DF11EA"/>
    <w:rsid w:val="00DF15EA"/>
    <w:rsid w:val="00DF2366"/>
    <w:rsid w:val="00DF3C2D"/>
    <w:rsid w:val="00DF3DC3"/>
    <w:rsid w:val="00DF40E2"/>
    <w:rsid w:val="00DF4B77"/>
    <w:rsid w:val="00DF637D"/>
    <w:rsid w:val="00DF67BE"/>
    <w:rsid w:val="00DF7E03"/>
    <w:rsid w:val="00E011F1"/>
    <w:rsid w:val="00E020FC"/>
    <w:rsid w:val="00E025FA"/>
    <w:rsid w:val="00E02CB9"/>
    <w:rsid w:val="00E03586"/>
    <w:rsid w:val="00E04AF5"/>
    <w:rsid w:val="00E06A2F"/>
    <w:rsid w:val="00E1030D"/>
    <w:rsid w:val="00E1070F"/>
    <w:rsid w:val="00E10FF9"/>
    <w:rsid w:val="00E11B6D"/>
    <w:rsid w:val="00E11CE3"/>
    <w:rsid w:val="00E12429"/>
    <w:rsid w:val="00E12448"/>
    <w:rsid w:val="00E13D54"/>
    <w:rsid w:val="00E14B6A"/>
    <w:rsid w:val="00E14E06"/>
    <w:rsid w:val="00E15E72"/>
    <w:rsid w:val="00E1604A"/>
    <w:rsid w:val="00E162A8"/>
    <w:rsid w:val="00E2024E"/>
    <w:rsid w:val="00E20764"/>
    <w:rsid w:val="00E20B9B"/>
    <w:rsid w:val="00E21395"/>
    <w:rsid w:val="00E216F6"/>
    <w:rsid w:val="00E21886"/>
    <w:rsid w:val="00E228AE"/>
    <w:rsid w:val="00E255B6"/>
    <w:rsid w:val="00E25BD4"/>
    <w:rsid w:val="00E25EA7"/>
    <w:rsid w:val="00E25F31"/>
    <w:rsid w:val="00E26270"/>
    <w:rsid w:val="00E26925"/>
    <w:rsid w:val="00E30F75"/>
    <w:rsid w:val="00E31559"/>
    <w:rsid w:val="00E33168"/>
    <w:rsid w:val="00E332DD"/>
    <w:rsid w:val="00E335AE"/>
    <w:rsid w:val="00E34E8B"/>
    <w:rsid w:val="00E36780"/>
    <w:rsid w:val="00E36BC7"/>
    <w:rsid w:val="00E36F3A"/>
    <w:rsid w:val="00E37312"/>
    <w:rsid w:val="00E37E3E"/>
    <w:rsid w:val="00E407FE"/>
    <w:rsid w:val="00E408A9"/>
    <w:rsid w:val="00E41C79"/>
    <w:rsid w:val="00E42417"/>
    <w:rsid w:val="00E42DC0"/>
    <w:rsid w:val="00E43BA6"/>
    <w:rsid w:val="00E4498B"/>
    <w:rsid w:val="00E45A8A"/>
    <w:rsid w:val="00E45D2F"/>
    <w:rsid w:val="00E46145"/>
    <w:rsid w:val="00E500E4"/>
    <w:rsid w:val="00E50E3F"/>
    <w:rsid w:val="00E5166D"/>
    <w:rsid w:val="00E517C7"/>
    <w:rsid w:val="00E5498F"/>
    <w:rsid w:val="00E560DB"/>
    <w:rsid w:val="00E567FE"/>
    <w:rsid w:val="00E62A40"/>
    <w:rsid w:val="00E63F68"/>
    <w:rsid w:val="00E64522"/>
    <w:rsid w:val="00E64695"/>
    <w:rsid w:val="00E65B3A"/>
    <w:rsid w:val="00E669E6"/>
    <w:rsid w:val="00E67B57"/>
    <w:rsid w:val="00E67C66"/>
    <w:rsid w:val="00E7088A"/>
    <w:rsid w:val="00E70DE7"/>
    <w:rsid w:val="00E70FD0"/>
    <w:rsid w:val="00E71303"/>
    <w:rsid w:val="00E71AFE"/>
    <w:rsid w:val="00E72113"/>
    <w:rsid w:val="00E74309"/>
    <w:rsid w:val="00E7502D"/>
    <w:rsid w:val="00E76AA0"/>
    <w:rsid w:val="00E76E9B"/>
    <w:rsid w:val="00E77B27"/>
    <w:rsid w:val="00E81207"/>
    <w:rsid w:val="00E81D36"/>
    <w:rsid w:val="00E83950"/>
    <w:rsid w:val="00E83BF3"/>
    <w:rsid w:val="00E83E04"/>
    <w:rsid w:val="00E87AAD"/>
    <w:rsid w:val="00E90230"/>
    <w:rsid w:val="00E91107"/>
    <w:rsid w:val="00E92495"/>
    <w:rsid w:val="00E93045"/>
    <w:rsid w:val="00E94E82"/>
    <w:rsid w:val="00E9560E"/>
    <w:rsid w:val="00E96018"/>
    <w:rsid w:val="00E9651F"/>
    <w:rsid w:val="00EA1343"/>
    <w:rsid w:val="00EA181D"/>
    <w:rsid w:val="00EA1FE8"/>
    <w:rsid w:val="00EA3BE1"/>
    <w:rsid w:val="00EA7B2B"/>
    <w:rsid w:val="00EA7F44"/>
    <w:rsid w:val="00EB09E5"/>
    <w:rsid w:val="00EB2367"/>
    <w:rsid w:val="00EB2F31"/>
    <w:rsid w:val="00EB3716"/>
    <w:rsid w:val="00EC1182"/>
    <w:rsid w:val="00EC438F"/>
    <w:rsid w:val="00EC552B"/>
    <w:rsid w:val="00EC5584"/>
    <w:rsid w:val="00EC5B4A"/>
    <w:rsid w:val="00EC67CE"/>
    <w:rsid w:val="00ED3F7F"/>
    <w:rsid w:val="00ED3FCE"/>
    <w:rsid w:val="00ED4E15"/>
    <w:rsid w:val="00ED52CF"/>
    <w:rsid w:val="00ED52E5"/>
    <w:rsid w:val="00ED5DC3"/>
    <w:rsid w:val="00ED6E49"/>
    <w:rsid w:val="00ED7D80"/>
    <w:rsid w:val="00ED7E59"/>
    <w:rsid w:val="00EE06E4"/>
    <w:rsid w:val="00EE133A"/>
    <w:rsid w:val="00EE241A"/>
    <w:rsid w:val="00EE4E91"/>
    <w:rsid w:val="00EE5586"/>
    <w:rsid w:val="00EE7F35"/>
    <w:rsid w:val="00EF10E3"/>
    <w:rsid w:val="00EF2336"/>
    <w:rsid w:val="00EF5362"/>
    <w:rsid w:val="00EF567F"/>
    <w:rsid w:val="00EF6720"/>
    <w:rsid w:val="00EF6B34"/>
    <w:rsid w:val="00EF6D87"/>
    <w:rsid w:val="00F011DE"/>
    <w:rsid w:val="00F03804"/>
    <w:rsid w:val="00F04A2C"/>
    <w:rsid w:val="00F05C62"/>
    <w:rsid w:val="00F05DB1"/>
    <w:rsid w:val="00F060F4"/>
    <w:rsid w:val="00F06373"/>
    <w:rsid w:val="00F0799B"/>
    <w:rsid w:val="00F1037E"/>
    <w:rsid w:val="00F12878"/>
    <w:rsid w:val="00F12A1D"/>
    <w:rsid w:val="00F13654"/>
    <w:rsid w:val="00F138DA"/>
    <w:rsid w:val="00F13D9B"/>
    <w:rsid w:val="00F158E7"/>
    <w:rsid w:val="00F15A0D"/>
    <w:rsid w:val="00F17635"/>
    <w:rsid w:val="00F17E49"/>
    <w:rsid w:val="00F17FD3"/>
    <w:rsid w:val="00F21A68"/>
    <w:rsid w:val="00F23925"/>
    <w:rsid w:val="00F23C7E"/>
    <w:rsid w:val="00F25E66"/>
    <w:rsid w:val="00F25F86"/>
    <w:rsid w:val="00F272F2"/>
    <w:rsid w:val="00F273B4"/>
    <w:rsid w:val="00F325C0"/>
    <w:rsid w:val="00F344F0"/>
    <w:rsid w:val="00F35B34"/>
    <w:rsid w:val="00F3658E"/>
    <w:rsid w:val="00F378F7"/>
    <w:rsid w:val="00F40BB7"/>
    <w:rsid w:val="00F412D0"/>
    <w:rsid w:val="00F454F0"/>
    <w:rsid w:val="00F46F7C"/>
    <w:rsid w:val="00F47180"/>
    <w:rsid w:val="00F51023"/>
    <w:rsid w:val="00F530ED"/>
    <w:rsid w:val="00F55629"/>
    <w:rsid w:val="00F56089"/>
    <w:rsid w:val="00F56E8A"/>
    <w:rsid w:val="00F576AB"/>
    <w:rsid w:val="00F57EE3"/>
    <w:rsid w:val="00F6054D"/>
    <w:rsid w:val="00F6376B"/>
    <w:rsid w:val="00F63C3A"/>
    <w:rsid w:val="00F646C2"/>
    <w:rsid w:val="00F653D3"/>
    <w:rsid w:val="00F67D7A"/>
    <w:rsid w:val="00F701C4"/>
    <w:rsid w:val="00F714CF"/>
    <w:rsid w:val="00F71667"/>
    <w:rsid w:val="00F72B1A"/>
    <w:rsid w:val="00F736ED"/>
    <w:rsid w:val="00F73B70"/>
    <w:rsid w:val="00F73F9B"/>
    <w:rsid w:val="00F7459C"/>
    <w:rsid w:val="00F74BB0"/>
    <w:rsid w:val="00F74E19"/>
    <w:rsid w:val="00F75089"/>
    <w:rsid w:val="00F750A7"/>
    <w:rsid w:val="00F77B2E"/>
    <w:rsid w:val="00F8158F"/>
    <w:rsid w:val="00F816F6"/>
    <w:rsid w:val="00F82030"/>
    <w:rsid w:val="00F82496"/>
    <w:rsid w:val="00F82C22"/>
    <w:rsid w:val="00F82E52"/>
    <w:rsid w:val="00F830F7"/>
    <w:rsid w:val="00F859A9"/>
    <w:rsid w:val="00F85DE5"/>
    <w:rsid w:val="00F868D1"/>
    <w:rsid w:val="00F92275"/>
    <w:rsid w:val="00F936AF"/>
    <w:rsid w:val="00F93C16"/>
    <w:rsid w:val="00F9528E"/>
    <w:rsid w:val="00F968EC"/>
    <w:rsid w:val="00F974D8"/>
    <w:rsid w:val="00F9778F"/>
    <w:rsid w:val="00FA1251"/>
    <w:rsid w:val="00FA167C"/>
    <w:rsid w:val="00FA3E1E"/>
    <w:rsid w:val="00FA4B37"/>
    <w:rsid w:val="00FA514C"/>
    <w:rsid w:val="00FA6368"/>
    <w:rsid w:val="00FA6A9A"/>
    <w:rsid w:val="00FA7E26"/>
    <w:rsid w:val="00FB36F0"/>
    <w:rsid w:val="00FB4B35"/>
    <w:rsid w:val="00FB628D"/>
    <w:rsid w:val="00FB780B"/>
    <w:rsid w:val="00FC1CF4"/>
    <w:rsid w:val="00FC2717"/>
    <w:rsid w:val="00FC3E92"/>
    <w:rsid w:val="00FC4B53"/>
    <w:rsid w:val="00FC4B83"/>
    <w:rsid w:val="00FC770B"/>
    <w:rsid w:val="00FC779A"/>
    <w:rsid w:val="00FD18E6"/>
    <w:rsid w:val="00FD386E"/>
    <w:rsid w:val="00FD3BC5"/>
    <w:rsid w:val="00FD3D16"/>
    <w:rsid w:val="00FD43C0"/>
    <w:rsid w:val="00FD4D69"/>
    <w:rsid w:val="00FD52A7"/>
    <w:rsid w:val="00FD5447"/>
    <w:rsid w:val="00FD5573"/>
    <w:rsid w:val="00FD634A"/>
    <w:rsid w:val="00FD63A9"/>
    <w:rsid w:val="00FD6B45"/>
    <w:rsid w:val="00FD6CE5"/>
    <w:rsid w:val="00FE00C8"/>
    <w:rsid w:val="00FE01EF"/>
    <w:rsid w:val="00FE0E83"/>
    <w:rsid w:val="00FE15BF"/>
    <w:rsid w:val="00FE27EC"/>
    <w:rsid w:val="00FE2E23"/>
    <w:rsid w:val="00FE3534"/>
    <w:rsid w:val="00FE3E37"/>
    <w:rsid w:val="00FE491E"/>
    <w:rsid w:val="00FE5BE3"/>
    <w:rsid w:val="00FE77FD"/>
    <w:rsid w:val="00FF2F64"/>
    <w:rsid w:val="00FF576A"/>
    <w:rsid w:val="00FF5CDF"/>
    <w:rsid w:val="00FF5E9A"/>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5367234"/>
  <w15:docId w15:val="{9C949D8B-4439-4981-B894-3AB94A0DE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D30F95"/>
    <w:rPr>
      <w:sz w:val="24"/>
      <w:szCs w:val="24"/>
      <w:lang w:val="sv-SE" w:eastAsia="sv-SE"/>
    </w:rPr>
  </w:style>
  <w:style w:type="paragraph" w:styleId="Heading1">
    <w:name w:val="heading 1"/>
    <w:basedOn w:val="Normal"/>
    <w:next w:val="Normal"/>
    <w:qFormat/>
    <w:pPr>
      <w:spacing w:before="240"/>
      <w:outlineLvl w:val="0"/>
    </w:pPr>
    <w:rPr>
      <w:rFonts w:ascii="Arial" w:hAnsi="Arial" w:cs="Arial"/>
      <w:b/>
      <w:bCs/>
      <w:u w:val="single"/>
    </w:rPr>
  </w:style>
  <w:style w:type="paragraph" w:styleId="Heading2">
    <w:name w:val="heading 2"/>
    <w:basedOn w:val="Normal"/>
    <w:next w:val="Normal"/>
    <w:qFormat/>
    <w:pPr>
      <w:spacing w:before="120"/>
      <w:outlineLvl w:val="1"/>
    </w:pPr>
    <w:rPr>
      <w:rFonts w:ascii="Arial" w:hAnsi="Arial" w:cs="Arial"/>
      <w:b/>
      <w:bCs/>
    </w:rPr>
  </w:style>
  <w:style w:type="paragraph" w:styleId="Heading3">
    <w:name w:val="heading 3"/>
    <w:basedOn w:val="Normal"/>
    <w:next w:val="Normal"/>
    <w:qFormat/>
    <w:pPr>
      <w:ind w:left="360"/>
      <w:outlineLvl w:val="2"/>
    </w:pPr>
    <w:rPr>
      <w:b/>
      <w:bCs/>
    </w:rPr>
  </w:style>
  <w:style w:type="paragraph" w:styleId="Heading4">
    <w:name w:val="heading 4"/>
    <w:basedOn w:val="Normal"/>
    <w:next w:val="Normal"/>
    <w:qFormat/>
    <w:pPr>
      <w:ind w:left="360"/>
      <w:outlineLvl w:val="3"/>
    </w:pPr>
    <w:rPr>
      <w:u w:val="single"/>
    </w:rPr>
  </w:style>
  <w:style w:type="paragraph" w:styleId="Heading5">
    <w:name w:val="heading 5"/>
    <w:basedOn w:val="Normal"/>
    <w:next w:val="Normal"/>
    <w:qFormat/>
    <w:pPr>
      <w:ind w:left="720"/>
      <w:outlineLvl w:val="4"/>
    </w:pPr>
    <w:rPr>
      <w:b/>
      <w:bCs/>
    </w:rPr>
  </w:style>
  <w:style w:type="paragraph" w:styleId="Heading6">
    <w:name w:val="heading 6"/>
    <w:basedOn w:val="Normal"/>
    <w:next w:val="Normal"/>
    <w:qFormat/>
    <w:pPr>
      <w:ind w:left="720"/>
      <w:outlineLvl w:val="5"/>
    </w:pPr>
    <w:rPr>
      <w:u w:val="single"/>
    </w:rPr>
  </w:style>
  <w:style w:type="paragraph" w:styleId="Heading7">
    <w:name w:val="heading 7"/>
    <w:basedOn w:val="Normal"/>
    <w:next w:val="Normal"/>
    <w:qFormat/>
    <w:pPr>
      <w:ind w:left="720"/>
      <w:outlineLvl w:val="6"/>
    </w:pPr>
    <w:rPr>
      <w:i/>
      <w:iCs/>
    </w:rPr>
  </w:style>
  <w:style w:type="paragraph" w:styleId="Heading8">
    <w:name w:val="heading 8"/>
    <w:basedOn w:val="Normal"/>
    <w:next w:val="Normal"/>
    <w:qFormat/>
    <w:pPr>
      <w:ind w:left="720"/>
      <w:outlineLvl w:val="7"/>
    </w:pPr>
    <w:rPr>
      <w:i/>
      <w:iCs/>
    </w:rPr>
  </w:style>
  <w:style w:type="paragraph" w:styleId="Heading9">
    <w:name w:val="heading 9"/>
    <w:basedOn w:val="Normal"/>
    <w:next w:val="Normal"/>
    <w:qFormat/>
    <w:pPr>
      <w:ind w:left="720"/>
      <w:outlineLvl w:val="8"/>
    </w:pPr>
    <w:rPr>
      <w:i/>
      <w:iC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LineNumber">
    <w:name w:val="line number"/>
    <w:rsid w:val="00C06424"/>
    <w:rPr>
      <w:rFonts w:ascii="Arial" w:hAnsi="Arial"/>
      <w:sz w:val="16"/>
    </w:rPr>
  </w:style>
  <w:style w:type="paragraph" w:styleId="Header">
    <w:name w:val="header"/>
    <w:basedOn w:val="Normal"/>
    <w:link w:val="HeaderChar"/>
    <w:pPr>
      <w:tabs>
        <w:tab w:val="center" w:pos="4536"/>
        <w:tab w:val="right" w:pos="9072"/>
      </w:tabs>
    </w:pPr>
  </w:style>
  <w:style w:type="paragraph" w:customStyle="1" w:styleId="notedebas">
    <w:name w:val="note de bas"/>
    <w:basedOn w:val="Normal"/>
    <w:pPr>
      <w:widowControl w:val="0"/>
      <w:ind w:left="425" w:hanging="425"/>
    </w:pPr>
    <w:rPr>
      <w:rFonts w:ascii="Arial" w:hAnsi="Arial" w:cs="Arial"/>
      <w:sz w:val="16"/>
      <w:szCs w:val="16"/>
      <w:lang w:val="en-US"/>
    </w:rPr>
  </w:style>
  <w:style w:type="paragraph" w:customStyle="1" w:styleId="paraa">
    <w:name w:val="paraa)"/>
    <w:basedOn w:val="Normal"/>
    <w:pPr>
      <w:spacing w:after="240"/>
      <w:ind w:left="425"/>
    </w:pPr>
    <w:rPr>
      <w:rFonts w:ascii="Arial" w:hAnsi="Arial" w:cs="Arial"/>
      <w:sz w:val="18"/>
      <w:szCs w:val="18"/>
    </w:rPr>
  </w:style>
  <w:style w:type="paragraph" w:customStyle="1" w:styleId="1">
    <w:name w:val="1"/>
    <w:basedOn w:val="para1"/>
    <w:qFormat/>
    <w:pPr>
      <w:ind w:left="426" w:hanging="426"/>
    </w:pPr>
    <w:rPr>
      <w:rFonts w:ascii="Ottawa" w:hAnsi="Ottawa"/>
      <w:b/>
      <w:bCs/>
      <w:sz w:val="22"/>
      <w:szCs w:val="22"/>
    </w:rPr>
  </w:style>
  <w:style w:type="paragraph" w:customStyle="1" w:styleId="para1">
    <w:name w:val="para1"/>
    <w:basedOn w:val="Normal"/>
    <w:rsid w:val="00B34ED4"/>
    <w:pPr>
      <w:spacing w:after="240"/>
      <w:jc w:val="both"/>
    </w:pPr>
    <w:rPr>
      <w:rFonts w:ascii="Arial" w:hAnsi="Arial" w:cs="Arial"/>
      <w:sz w:val="18"/>
      <w:szCs w:val="18"/>
    </w:rPr>
  </w:style>
  <w:style w:type="paragraph" w:customStyle="1" w:styleId="i">
    <w:name w:val="i)"/>
    <w:basedOn w:val="Normal"/>
    <w:rsid w:val="00FD3BC5"/>
    <w:pPr>
      <w:spacing w:after="120"/>
      <w:ind w:left="425" w:hanging="425"/>
      <w:jc w:val="both"/>
    </w:pPr>
    <w:rPr>
      <w:rFonts w:ascii="Arial" w:hAnsi="Arial" w:cs="Arial"/>
      <w:sz w:val="18"/>
      <w:szCs w:val="18"/>
    </w:rPr>
  </w:style>
  <w:style w:type="paragraph" w:customStyle="1" w:styleId="A">
    <w:name w:val="A"/>
    <w:basedOn w:val="Normal"/>
    <w:pPr>
      <w:spacing w:after="240"/>
      <w:jc w:val="center"/>
    </w:pPr>
    <w:rPr>
      <w:rFonts w:ascii="Ottawa" w:hAnsi="Ottawa"/>
      <w:b/>
      <w:bCs/>
      <w:caps/>
    </w:rPr>
  </w:style>
  <w:style w:type="paragraph" w:customStyle="1" w:styleId="Ref">
    <w:name w:val="Ref."/>
    <w:basedOn w:val="Normal"/>
    <w:rsid w:val="00FD3BC5"/>
    <w:pPr>
      <w:spacing w:after="240"/>
      <w:jc w:val="both"/>
    </w:pPr>
    <w:rPr>
      <w:rFonts w:ascii="Arial" w:hAnsi="Arial" w:cs="Arial"/>
      <w:sz w:val="18"/>
      <w:szCs w:val="18"/>
    </w:rPr>
  </w:style>
  <w:style w:type="paragraph" w:customStyle="1" w:styleId="sumtexte">
    <w:name w:val="sumtexte"/>
    <w:basedOn w:val="Normal"/>
    <w:pPr>
      <w:spacing w:after="120" w:line="240" w:lineRule="exact"/>
      <w:ind w:left="567" w:right="567"/>
    </w:pPr>
    <w:rPr>
      <w:rFonts w:ascii="Arial" w:hAnsi="Arial" w:cs="Arial"/>
      <w:i/>
      <w:iCs/>
      <w:sz w:val="18"/>
      <w:szCs w:val="18"/>
    </w:rPr>
  </w:style>
  <w:style w:type="paragraph" w:customStyle="1" w:styleId="paraA0">
    <w:name w:val="paraA"/>
    <w:basedOn w:val="Normal"/>
    <w:rsid w:val="00B34ED4"/>
    <w:pPr>
      <w:spacing w:after="240"/>
      <w:jc w:val="both"/>
    </w:pPr>
    <w:rPr>
      <w:rFonts w:ascii="Arial" w:hAnsi="Arial" w:cs="Arial"/>
      <w:sz w:val="18"/>
      <w:szCs w:val="18"/>
    </w:rPr>
  </w:style>
  <w:style w:type="paragraph" w:customStyle="1" w:styleId="TITRE">
    <w:name w:val="TITRE"/>
    <w:basedOn w:val="Normal"/>
    <w:pPr>
      <w:spacing w:after="240"/>
      <w:jc w:val="center"/>
    </w:pPr>
    <w:rPr>
      <w:b/>
      <w:bCs/>
      <w:caps/>
    </w:rPr>
  </w:style>
  <w:style w:type="paragraph" w:styleId="Footer">
    <w:name w:val="footer"/>
    <w:basedOn w:val="Normal"/>
    <w:pPr>
      <w:tabs>
        <w:tab w:val="center" w:pos="4536"/>
        <w:tab w:val="right" w:pos="9072"/>
      </w:tabs>
    </w:pPr>
  </w:style>
  <w:style w:type="paragraph" w:styleId="FootnoteText">
    <w:name w:val="footnote text"/>
    <w:basedOn w:val="Normal"/>
    <w:semiHidden/>
  </w:style>
  <w:style w:type="character" w:styleId="FootnoteReference">
    <w:name w:val="footnote reference"/>
    <w:semiHidden/>
    <w:rPr>
      <w:vertAlign w:val="superscript"/>
    </w:rPr>
  </w:style>
  <w:style w:type="paragraph" w:customStyle="1" w:styleId="sumtextelastpara">
    <w:name w:val="sumtexte last para"/>
    <w:basedOn w:val="sumtexte"/>
    <w:pPr>
      <w:spacing w:after="480"/>
    </w:pPr>
  </w:style>
  <w:style w:type="paragraph" w:customStyle="1" w:styleId="b">
    <w:name w:val="b)"/>
    <w:basedOn w:val="Normal"/>
    <w:pPr>
      <w:spacing w:after="120"/>
      <w:ind w:left="850" w:hanging="425"/>
    </w:pPr>
    <w:rPr>
      <w:rFonts w:ascii="Ottawa" w:hAnsi="Ottawa"/>
      <w:b/>
      <w:sz w:val="18"/>
    </w:rPr>
  </w:style>
  <w:style w:type="paragraph" w:customStyle="1" w:styleId="ipara">
    <w:name w:val="i_para"/>
    <w:basedOn w:val="i"/>
    <w:rsid w:val="003B769A"/>
    <w:pPr>
      <w:spacing w:line="200" w:lineRule="exact"/>
      <w:ind w:firstLine="0"/>
    </w:pPr>
  </w:style>
  <w:style w:type="paragraph" w:customStyle="1" w:styleId="iparalast">
    <w:name w:val="i_para_last"/>
    <w:basedOn w:val="i"/>
    <w:pPr>
      <w:spacing w:after="240" w:line="200" w:lineRule="exact"/>
    </w:pPr>
  </w:style>
  <w:style w:type="paragraph" w:customStyle="1" w:styleId="Referencetitle">
    <w:name w:val="Reference_title"/>
    <w:basedOn w:val="Normal"/>
    <w:pPr>
      <w:widowControl w:val="0"/>
      <w:tabs>
        <w:tab w:val="left" w:pos="2410"/>
      </w:tabs>
      <w:spacing w:after="240"/>
      <w:jc w:val="center"/>
    </w:pPr>
    <w:rPr>
      <w:rFonts w:ascii="Ottawa" w:hAnsi="Ottawa"/>
      <w:b/>
      <w:sz w:val="22"/>
    </w:rPr>
  </w:style>
  <w:style w:type="paragraph" w:customStyle="1" w:styleId="Chatperno">
    <w:name w:val="Chatper_no"/>
    <w:basedOn w:val="Normal"/>
    <w:pPr>
      <w:spacing w:after="240"/>
      <w:jc w:val="center"/>
    </w:pPr>
    <w:rPr>
      <w:rFonts w:ascii="Ottawa" w:hAnsi="Ottawa"/>
      <w:caps/>
      <w:spacing w:val="60"/>
    </w:rPr>
  </w:style>
  <w:style w:type="paragraph" w:customStyle="1" w:styleId="Chaptertitle">
    <w:name w:val="Chapter_title"/>
    <w:basedOn w:val="Normal"/>
    <w:pPr>
      <w:pBdr>
        <w:bottom w:val="single" w:sz="6" w:space="10" w:color="auto"/>
      </w:pBdr>
      <w:jc w:val="center"/>
    </w:pPr>
    <w:rPr>
      <w:rFonts w:ascii="Ottawa" w:hAnsi="Ottawa"/>
      <w:b/>
      <w:caps/>
      <w:spacing w:val="40"/>
      <w:sz w:val="32"/>
    </w:rPr>
  </w:style>
  <w:style w:type="paragraph" w:customStyle="1" w:styleId="Summarytitle">
    <w:name w:val="Summary_title"/>
    <w:basedOn w:val="A"/>
    <w:pPr>
      <w:spacing w:before="1200"/>
    </w:pPr>
  </w:style>
  <w:style w:type="paragraph" w:customStyle="1" w:styleId="rtoiles">
    <w:name w:val="r_étoiles"/>
    <w:basedOn w:val="Normal"/>
    <w:next w:val="Normal"/>
    <w:pPr>
      <w:keepLines/>
      <w:spacing w:before="240" w:after="240" w:line="240" w:lineRule="atLeast"/>
      <w:jc w:val="center"/>
    </w:pPr>
    <w:rPr>
      <w:lang w:val="fr-FR"/>
    </w:rPr>
  </w:style>
  <w:style w:type="paragraph" w:styleId="BodyTextIndent">
    <w:name w:val="Body Text Indent"/>
    <w:basedOn w:val="Normal"/>
    <w:pPr>
      <w:ind w:firstLine="720"/>
    </w:pPr>
    <w:rPr>
      <w:rFonts w:ascii="Arial" w:hAnsi="Arial"/>
      <w:lang w:val="en-US" w:eastAsia="en-US"/>
    </w:rPr>
  </w:style>
  <w:style w:type="paragraph" w:styleId="BodyText">
    <w:name w:val="Body Text"/>
    <w:basedOn w:val="Normal"/>
    <w:rPr>
      <w:rFonts w:ascii="Arial" w:hAnsi="Arial"/>
      <w:lang w:val="en-US" w:eastAsia="en-US"/>
    </w:rPr>
  </w:style>
  <w:style w:type="paragraph" w:styleId="Title">
    <w:name w:val="Title"/>
    <w:basedOn w:val="Normal"/>
    <w:qFormat/>
    <w:pPr>
      <w:jc w:val="center"/>
    </w:pPr>
    <w:rPr>
      <w:rFonts w:ascii="Arial" w:hAnsi="Arial"/>
      <w:b/>
      <w:lang w:val="en-US" w:eastAsia="en-US"/>
    </w:rPr>
  </w:style>
  <w:style w:type="character" w:styleId="Strong">
    <w:name w:val="Strong"/>
    <w:uiPriority w:val="22"/>
    <w:qFormat/>
    <w:rPr>
      <w:rFonts w:hint="default"/>
      <w:b/>
      <w:bCs/>
      <w:strike w:val="0"/>
      <w:color w:val="000000"/>
      <w:spacing w:val="0"/>
    </w:rPr>
  </w:style>
  <w:style w:type="character" w:styleId="Hyperlink">
    <w:name w:val="Hyperlink"/>
    <w:uiPriority w:val="99"/>
    <w:rPr>
      <w:color w:val="0000FF"/>
      <w:u w:val="single"/>
    </w:rPr>
  </w:style>
  <w:style w:type="paragraph" w:styleId="BodyText2">
    <w:name w:val="Body Text 2"/>
    <w:basedOn w:val="Normal"/>
  </w:style>
  <w:style w:type="character" w:styleId="FollowedHyperlink">
    <w:name w:val="FollowedHyperlink"/>
    <w:rPr>
      <w:color w:val="800080"/>
      <w:u w:val="single"/>
    </w:rPr>
  </w:style>
  <w:style w:type="character" w:styleId="PageNumber">
    <w:name w:val="page number"/>
    <w:basedOn w:val="DefaultParagraphFont"/>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link w:val="CommentTextChar"/>
    <w:semiHidden/>
  </w:style>
  <w:style w:type="paragraph" w:styleId="CommentSubject">
    <w:name w:val="annotation subject"/>
    <w:basedOn w:val="CommentText"/>
    <w:next w:val="CommentText"/>
    <w:semiHidden/>
    <w:rPr>
      <w:b/>
      <w:bCs/>
    </w:rPr>
  </w:style>
  <w:style w:type="paragraph" w:styleId="HTMLPreformatted">
    <w:name w:val="HTML Preformatted"/>
    <w:basedOn w:val="Normal"/>
    <w:rsid w:val="005D49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MS Gothic" w:eastAsia="MS Gothic" w:hAnsi="MS Gothic" w:cs="MS Gothic"/>
      <w:lang w:val="en-US" w:eastAsia="ja-JP"/>
    </w:rPr>
  </w:style>
  <w:style w:type="character" w:customStyle="1" w:styleId="titleblack">
    <w:name w:val="title black"/>
    <w:basedOn w:val="DefaultParagraphFont"/>
    <w:rsid w:val="00542A5E"/>
  </w:style>
  <w:style w:type="character" w:customStyle="1" w:styleId="text1">
    <w:name w:val="text1"/>
    <w:rsid w:val="00542A5E"/>
    <w:rPr>
      <w:rFonts w:ascii="Verdana" w:hAnsi="Verdana" w:hint="default"/>
      <w:b w:val="0"/>
      <w:bCs w:val="0"/>
      <w:strike w:val="0"/>
      <w:dstrike w:val="0"/>
      <w:color w:val="000000"/>
      <w:sz w:val="17"/>
      <w:szCs w:val="17"/>
      <w:u w:val="none"/>
      <w:effect w:val="none"/>
    </w:rPr>
  </w:style>
  <w:style w:type="character" w:customStyle="1" w:styleId="stylearial10pt1">
    <w:name w:val="stylearial10pt1"/>
    <w:rsid w:val="008B4E7D"/>
    <w:rPr>
      <w:rFonts w:ascii="Times New Roman" w:hAnsi="Times New Roman" w:cs="Times New Roman" w:hint="default"/>
    </w:rPr>
  </w:style>
  <w:style w:type="paragraph" w:styleId="NormalWeb">
    <w:name w:val="Normal (Web)"/>
    <w:basedOn w:val="Normal"/>
    <w:uiPriority w:val="99"/>
    <w:unhideWhenUsed/>
    <w:rsid w:val="00B07482"/>
    <w:pPr>
      <w:spacing w:before="100" w:beforeAutospacing="1" w:after="100" w:afterAutospacing="1"/>
    </w:pPr>
    <w:rPr>
      <w:lang w:eastAsia="en-GB"/>
    </w:rPr>
  </w:style>
  <w:style w:type="character" w:styleId="Emphasis">
    <w:name w:val="Emphasis"/>
    <w:uiPriority w:val="20"/>
    <w:qFormat/>
    <w:rsid w:val="005D1B33"/>
    <w:rPr>
      <w:b/>
      <w:bCs/>
      <w:i w:val="0"/>
      <w:iCs w:val="0"/>
    </w:rPr>
  </w:style>
  <w:style w:type="paragraph" w:styleId="Revision">
    <w:name w:val="Revision"/>
    <w:hidden/>
    <w:uiPriority w:val="99"/>
    <w:semiHidden/>
    <w:rsid w:val="00B55E59"/>
    <w:rPr>
      <w:lang w:eastAsia="fr-FR"/>
    </w:rPr>
  </w:style>
  <w:style w:type="table" w:styleId="TableGrid">
    <w:name w:val="Table Grid"/>
    <w:basedOn w:val="TableNormal"/>
    <w:uiPriority w:val="39"/>
    <w:rsid w:val="00F12A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ighlight">
    <w:name w:val="highlight"/>
    <w:rsid w:val="00992B85"/>
  </w:style>
  <w:style w:type="paragraph" w:customStyle="1" w:styleId="StyleiparaTexte1">
    <w:name w:val="Style i_para + Texte 1"/>
    <w:basedOn w:val="ipara"/>
    <w:rsid w:val="003B769A"/>
    <w:rPr>
      <w:color w:val="000000" w:themeColor="text1"/>
    </w:rPr>
  </w:style>
  <w:style w:type="character" w:customStyle="1" w:styleId="HeaderChar">
    <w:name w:val="Header Char"/>
    <w:basedOn w:val="DefaultParagraphFont"/>
    <w:link w:val="Header"/>
    <w:rsid w:val="00CA03DC"/>
    <w:rPr>
      <w:lang w:eastAsia="fr-FR"/>
    </w:rPr>
  </w:style>
  <w:style w:type="paragraph" w:styleId="ListParagraph">
    <w:name w:val="List Paragraph"/>
    <w:basedOn w:val="Normal"/>
    <w:uiPriority w:val="34"/>
    <w:qFormat/>
    <w:rsid w:val="00751104"/>
    <w:pPr>
      <w:spacing w:after="200" w:line="276" w:lineRule="auto"/>
      <w:ind w:left="720"/>
      <w:contextualSpacing/>
    </w:pPr>
    <w:rPr>
      <w:rFonts w:asciiTheme="minorHAnsi" w:eastAsiaTheme="minorEastAsia" w:hAnsiTheme="minorHAnsi" w:cstheme="minorBidi"/>
      <w:sz w:val="22"/>
      <w:szCs w:val="22"/>
      <w:lang w:eastAsia="zh-CN"/>
    </w:rPr>
  </w:style>
  <w:style w:type="character" w:customStyle="1" w:styleId="UnresolvedMention1">
    <w:name w:val="Unresolved Mention1"/>
    <w:basedOn w:val="DefaultParagraphFont"/>
    <w:uiPriority w:val="99"/>
    <w:semiHidden/>
    <w:unhideWhenUsed/>
    <w:rsid w:val="00E12448"/>
    <w:rPr>
      <w:color w:val="808080"/>
      <w:shd w:val="clear" w:color="auto" w:fill="E6E6E6"/>
    </w:rPr>
  </w:style>
  <w:style w:type="paragraph" w:customStyle="1" w:styleId="Titre1">
    <w:name w:val="Titre1"/>
    <w:basedOn w:val="Normal"/>
    <w:rsid w:val="000E6F52"/>
    <w:pPr>
      <w:spacing w:before="100" w:beforeAutospacing="1" w:after="100" w:afterAutospacing="1"/>
    </w:pPr>
    <w:rPr>
      <w:lang w:val="en-IE" w:eastAsia="en-IE"/>
    </w:rPr>
  </w:style>
  <w:style w:type="paragraph" w:customStyle="1" w:styleId="desc">
    <w:name w:val="desc"/>
    <w:basedOn w:val="Normal"/>
    <w:rsid w:val="000E6F52"/>
    <w:pPr>
      <w:spacing w:before="100" w:beforeAutospacing="1" w:after="100" w:afterAutospacing="1"/>
    </w:pPr>
    <w:rPr>
      <w:lang w:val="en-IE" w:eastAsia="en-IE"/>
    </w:rPr>
  </w:style>
  <w:style w:type="paragraph" w:customStyle="1" w:styleId="details">
    <w:name w:val="details"/>
    <w:basedOn w:val="Normal"/>
    <w:rsid w:val="000E6F52"/>
    <w:pPr>
      <w:spacing w:before="100" w:beforeAutospacing="1" w:after="100" w:afterAutospacing="1"/>
    </w:pPr>
    <w:rPr>
      <w:lang w:val="en-IE" w:eastAsia="en-IE"/>
    </w:rPr>
  </w:style>
  <w:style w:type="character" w:customStyle="1" w:styleId="jrnl">
    <w:name w:val="jrnl"/>
    <w:basedOn w:val="DefaultParagraphFont"/>
    <w:rsid w:val="000E6F52"/>
  </w:style>
  <w:style w:type="paragraph" w:customStyle="1" w:styleId="Titre2">
    <w:name w:val="Titre2"/>
    <w:basedOn w:val="Normal"/>
    <w:rsid w:val="00960510"/>
    <w:pPr>
      <w:spacing w:before="100" w:beforeAutospacing="1" w:after="100" w:afterAutospacing="1"/>
    </w:pPr>
    <w:rPr>
      <w:lang w:val="en-IE" w:eastAsia="en-IE"/>
    </w:rPr>
  </w:style>
  <w:style w:type="character" w:customStyle="1" w:styleId="st">
    <w:name w:val="st"/>
    <w:basedOn w:val="DefaultParagraphFont"/>
    <w:rsid w:val="00405DE9"/>
  </w:style>
  <w:style w:type="character" w:customStyle="1" w:styleId="CommentTextChar">
    <w:name w:val="Comment Text Char"/>
    <w:basedOn w:val="DefaultParagraphFont"/>
    <w:link w:val="CommentText"/>
    <w:semiHidden/>
    <w:rsid w:val="00127531"/>
    <w:rPr>
      <w:lang w:eastAsia="fr-FR"/>
    </w:rPr>
  </w:style>
  <w:style w:type="paragraph" w:customStyle="1" w:styleId="Rubrik1">
    <w:name w:val="Rubrik1"/>
    <w:basedOn w:val="Normal"/>
    <w:rsid w:val="005C55CB"/>
    <w:pPr>
      <w:spacing w:before="100" w:beforeAutospacing="1" w:after="100" w:afterAutospacing="1"/>
    </w:pPr>
  </w:style>
  <w:style w:type="paragraph" w:customStyle="1" w:styleId="Rubrik2">
    <w:name w:val="Rubrik2"/>
    <w:basedOn w:val="Normal"/>
    <w:rsid w:val="00D67FED"/>
    <w:pPr>
      <w:spacing w:before="100" w:beforeAutospacing="1" w:after="100" w:afterAutospacing="1"/>
    </w:pPr>
  </w:style>
  <w:style w:type="paragraph" w:customStyle="1" w:styleId="Rubrik3">
    <w:name w:val="Rubrik3"/>
    <w:basedOn w:val="Normal"/>
    <w:rsid w:val="00285F27"/>
    <w:pPr>
      <w:spacing w:before="100" w:beforeAutospacing="1" w:after="100" w:afterAutospacing="1"/>
    </w:pPr>
  </w:style>
  <w:style w:type="character" w:customStyle="1" w:styleId="Olstomnmnande1">
    <w:name w:val="Olöst omnämnande1"/>
    <w:basedOn w:val="DefaultParagraphFont"/>
    <w:uiPriority w:val="99"/>
    <w:semiHidden/>
    <w:unhideWhenUsed/>
    <w:rsid w:val="00B247BF"/>
    <w:rPr>
      <w:color w:val="605E5C"/>
      <w:shd w:val="clear" w:color="auto" w:fill="E1DFDD"/>
    </w:rPr>
  </w:style>
  <w:style w:type="paragraph" w:customStyle="1" w:styleId="Title1">
    <w:name w:val="Title1"/>
    <w:basedOn w:val="Normal"/>
    <w:rsid w:val="001B4B6E"/>
    <w:pPr>
      <w:spacing w:before="100" w:beforeAutospacing="1" w:after="100" w:afterAutospacing="1"/>
    </w:pPr>
  </w:style>
  <w:style w:type="paragraph" w:customStyle="1" w:styleId="Rubrik4">
    <w:name w:val="Rubrik4"/>
    <w:basedOn w:val="Normal"/>
    <w:rsid w:val="00B15F23"/>
    <w:pPr>
      <w:spacing w:before="100" w:beforeAutospacing="1" w:after="100" w:afterAutospacing="1"/>
    </w:pPr>
  </w:style>
  <w:style w:type="character" w:customStyle="1" w:styleId="Mentionnonrsolue1">
    <w:name w:val="Mention non résolue1"/>
    <w:basedOn w:val="DefaultParagraphFont"/>
    <w:uiPriority w:val="99"/>
    <w:semiHidden/>
    <w:unhideWhenUsed/>
    <w:rsid w:val="002F4AC3"/>
    <w:rPr>
      <w:color w:val="605E5C"/>
      <w:shd w:val="clear" w:color="auto" w:fill="E1DFDD"/>
    </w:rPr>
  </w:style>
  <w:style w:type="paragraph" w:customStyle="1" w:styleId="11">
    <w:name w:val="1.1"/>
    <w:basedOn w:val="Normal"/>
    <w:qFormat/>
    <w:rsid w:val="00B34ED4"/>
    <w:pPr>
      <w:spacing w:after="240"/>
      <w:ind w:left="850" w:hanging="425"/>
    </w:pPr>
    <w:rPr>
      <w:rFonts w:ascii="Ottawa" w:eastAsiaTheme="minorHAnsi" w:hAnsi="Ottawa" w:cs="Arial"/>
      <w:b/>
      <w:sz w:val="20"/>
      <w:szCs w:val="22"/>
      <w:lang w:val="en-GB" w:eastAsia="en-US"/>
    </w:rPr>
  </w:style>
  <w:style w:type="paragraph" w:customStyle="1" w:styleId="11Para">
    <w:name w:val="1.1_Para"/>
    <w:basedOn w:val="Normal"/>
    <w:qFormat/>
    <w:rsid w:val="00B34ED4"/>
    <w:pPr>
      <w:spacing w:after="240"/>
      <w:ind w:left="851"/>
      <w:jc w:val="both"/>
    </w:pPr>
    <w:rPr>
      <w:rFonts w:ascii="Arial" w:eastAsiaTheme="minorHAnsi" w:hAnsi="Arial" w:cs="Arial"/>
      <w:sz w:val="18"/>
      <w:szCs w:val="18"/>
      <w:lang w:val="en-GB" w:eastAsia="en-US"/>
    </w:rPr>
  </w:style>
  <w:style w:type="paragraph" w:customStyle="1" w:styleId="11ilist">
    <w:name w:val="1.1.i_list"/>
    <w:basedOn w:val="i"/>
    <w:qFormat/>
    <w:rsid w:val="00634239"/>
    <w:pPr>
      <w:ind w:left="1276"/>
    </w:pPr>
    <w:rPr>
      <w:rFonts w:eastAsiaTheme="minorHAnsi"/>
      <w:lang w:val="en-GB" w:eastAsia="en-US"/>
    </w:rPr>
  </w:style>
  <w:style w:type="character" w:customStyle="1" w:styleId="Mentionnonrsolue2">
    <w:name w:val="Mention non résolue2"/>
    <w:basedOn w:val="DefaultParagraphFont"/>
    <w:uiPriority w:val="99"/>
    <w:semiHidden/>
    <w:unhideWhenUsed/>
    <w:rsid w:val="00137BDB"/>
    <w:rPr>
      <w:color w:val="605E5C"/>
      <w:shd w:val="clear" w:color="auto" w:fill="E1DFDD"/>
    </w:rPr>
  </w:style>
  <w:style w:type="paragraph" w:customStyle="1" w:styleId="111">
    <w:name w:val="1.1.1"/>
    <w:basedOn w:val="Normal"/>
    <w:uiPriority w:val="99"/>
    <w:rsid w:val="00D5045F"/>
    <w:pPr>
      <w:spacing w:after="120"/>
      <w:ind w:left="1418" w:hanging="567"/>
    </w:pPr>
    <w:rPr>
      <w:rFonts w:ascii="Ottawa" w:hAnsi="Ottawa" w:cs="Arial"/>
      <w:b/>
      <w:sz w:val="19"/>
      <w:szCs w:val="20"/>
      <w:lang w:val="en-GB" w:eastAsia="en-US"/>
    </w:rPr>
  </w:style>
  <w:style w:type="paragraph" w:customStyle="1" w:styleId="111Para">
    <w:name w:val="1.1.1_Para"/>
    <w:basedOn w:val="Normal"/>
    <w:uiPriority w:val="99"/>
    <w:rsid w:val="00D5045F"/>
    <w:pPr>
      <w:spacing w:after="240"/>
      <w:ind w:left="1418"/>
      <w:jc w:val="both"/>
    </w:pPr>
    <w:rPr>
      <w:rFonts w:ascii="Arial" w:hAnsi="Arial" w:cs="Arial"/>
      <w:sz w:val="18"/>
      <w:szCs w:val="18"/>
      <w:lang w:val="en-GB" w:eastAsia="en-US"/>
    </w:rPr>
  </w:style>
  <w:style w:type="paragraph" w:customStyle="1" w:styleId="111ilist">
    <w:name w:val="1.1.1i_list"/>
    <w:basedOn w:val="11ilist"/>
    <w:qFormat/>
    <w:rsid w:val="00D5045F"/>
    <w:pPr>
      <w:ind w:left="1843"/>
    </w:pPr>
    <w:rPr>
      <w:lang w:val="en-I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956752">
      <w:bodyDiv w:val="1"/>
      <w:marLeft w:val="0"/>
      <w:marRight w:val="0"/>
      <w:marTop w:val="0"/>
      <w:marBottom w:val="0"/>
      <w:divBdr>
        <w:top w:val="none" w:sz="0" w:space="0" w:color="auto"/>
        <w:left w:val="none" w:sz="0" w:space="0" w:color="auto"/>
        <w:bottom w:val="none" w:sz="0" w:space="0" w:color="auto"/>
        <w:right w:val="none" w:sz="0" w:space="0" w:color="auto"/>
      </w:divBdr>
    </w:div>
    <w:div w:id="57092399">
      <w:bodyDiv w:val="1"/>
      <w:marLeft w:val="0"/>
      <w:marRight w:val="0"/>
      <w:marTop w:val="0"/>
      <w:marBottom w:val="0"/>
      <w:divBdr>
        <w:top w:val="none" w:sz="0" w:space="0" w:color="auto"/>
        <w:left w:val="none" w:sz="0" w:space="0" w:color="auto"/>
        <w:bottom w:val="none" w:sz="0" w:space="0" w:color="auto"/>
        <w:right w:val="none" w:sz="0" w:space="0" w:color="auto"/>
      </w:divBdr>
    </w:div>
    <w:div w:id="62610547">
      <w:bodyDiv w:val="1"/>
      <w:marLeft w:val="0"/>
      <w:marRight w:val="0"/>
      <w:marTop w:val="0"/>
      <w:marBottom w:val="0"/>
      <w:divBdr>
        <w:top w:val="none" w:sz="0" w:space="0" w:color="auto"/>
        <w:left w:val="none" w:sz="0" w:space="0" w:color="auto"/>
        <w:bottom w:val="none" w:sz="0" w:space="0" w:color="auto"/>
        <w:right w:val="none" w:sz="0" w:space="0" w:color="auto"/>
      </w:divBdr>
      <w:divsChild>
        <w:div w:id="1577282010">
          <w:marLeft w:val="0"/>
          <w:marRight w:val="0"/>
          <w:marTop w:val="34"/>
          <w:marBottom w:val="34"/>
          <w:divBdr>
            <w:top w:val="none" w:sz="0" w:space="0" w:color="auto"/>
            <w:left w:val="none" w:sz="0" w:space="0" w:color="auto"/>
            <w:bottom w:val="none" w:sz="0" w:space="0" w:color="auto"/>
            <w:right w:val="none" w:sz="0" w:space="0" w:color="auto"/>
          </w:divBdr>
        </w:div>
      </w:divsChild>
    </w:div>
    <w:div w:id="64643016">
      <w:bodyDiv w:val="1"/>
      <w:marLeft w:val="0"/>
      <w:marRight w:val="0"/>
      <w:marTop w:val="0"/>
      <w:marBottom w:val="0"/>
      <w:divBdr>
        <w:top w:val="none" w:sz="0" w:space="0" w:color="auto"/>
        <w:left w:val="none" w:sz="0" w:space="0" w:color="auto"/>
        <w:bottom w:val="none" w:sz="0" w:space="0" w:color="auto"/>
        <w:right w:val="none" w:sz="0" w:space="0" w:color="auto"/>
      </w:divBdr>
      <w:divsChild>
        <w:div w:id="1688946870">
          <w:marLeft w:val="0"/>
          <w:marRight w:val="0"/>
          <w:marTop w:val="34"/>
          <w:marBottom w:val="34"/>
          <w:divBdr>
            <w:top w:val="none" w:sz="0" w:space="0" w:color="auto"/>
            <w:left w:val="none" w:sz="0" w:space="0" w:color="auto"/>
            <w:bottom w:val="none" w:sz="0" w:space="0" w:color="auto"/>
            <w:right w:val="none" w:sz="0" w:space="0" w:color="auto"/>
          </w:divBdr>
        </w:div>
      </w:divsChild>
    </w:div>
    <w:div w:id="105930117">
      <w:bodyDiv w:val="1"/>
      <w:marLeft w:val="0"/>
      <w:marRight w:val="0"/>
      <w:marTop w:val="0"/>
      <w:marBottom w:val="0"/>
      <w:divBdr>
        <w:top w:val="none" w:sz="0" w:space="0" w:color="auto"/>
        <w:left w:val="none" w:sz="0" w:space="0" w:color="auto"/>
        <w:bottom w:val="none" w:sz="0" w:space="0" w:color="auto"/>
        <w:right w:val="none" w:sz="0" w:space="0" w:color="auto"/>
      </w:divBdr>
      <w:divsChild>
        <w:div w:id="789133703">
          <w:marLeft w:val="0"/>
          <w:marRight w:val="0"/>
          <w:marTop w:val="34"/>
          <w:marBottom w:val="34"/>
          <w:divBdr>
            <w:top w:val="none" w:sz="0" w:space="0" w:color="auto"/>
            <w:left w:val="none" w:sz="0" w:space="0" w:color="auto"/>
            <w:bottom w:val="none" w:sz="0" w:space="0" w:color="auto"/>
            <w:right w:val="none" w:sz="0" w:space="0" w:color="auto"/>
          </w:divBdr>
        </w:div>
      </w:divsChild>
    </w:div>
    <w:div w:id="120077791">
      <w:bodyDiv w:val="1"/>
      <w:marLeft w:val="0"/>
      <w:marRight w:val="0"/>
      <w:marTop w:val="0"/>
      <w:marBottom w:val="0"/>
      <w:divBdr>
        <w:top w:val="none" w:sz="0" w:space="0" w:color="auto"/>
        <w:left w:val="none" w:sz="0" w:space="0" w:color="auto"/>
        <w:bottom w:val="none" w:sz="0" w:space="0" w:color="auto"/>
        <w:right w:val="none" w:sz="0" w:space="0" w:color="auto"/>
      </w:divBdr>
      <w:divsChild>
        <w:div w:id="1549299016">
          <w:marLeft w:val="0"/>
          <w:marRight w:val="0"/>
          <w:marTop w:val="34"/>
          <w:marBottom w:val="34"/>
          <w:divBdr>
            <w:top w:val="none" w:sz="0" w:space="0" w:color="auto"/>
            <w:left w:val="none" w:sz="0" w:space="0" w:color="auto"/>
            <w:bottom w:val="none" w:sz="0" w:space="0" w:color="auto"/>
            <w:right w:val="none" w:sz="0" w:space="0" w:color="auto"/>
          </w:divBdr>
        </w:div>
      </w:divsChild>
    </w:div>
    <w:div w:id="141042893">
      <w:bodyDiv w:val="1"/>
      <w:marLeft w:val="0"/>
      <w:marRight w:val="0"/>
      <w:marTop w:val="0"/>
      <w:marBottom w:val="0"/>
      <w:divBdr>
        <w:top w:val="none" w:sz="0" w:space="0" w:color="auto"/>
        <w:left w:val="none" w:sz="0" w:space="0" w:color="auto"/>
        <w:bottom w:val="none" w:sz="0" w:space="0" w:color="auto"/>
        <w:right w:val="none" w:sz="0" w:space="0" w:color="auto"/>
      </w:divBdr>
    </w:div>
    <w:div w:id="220486950">
      <w:bodyDiv w:val="1"/>
      <w:marLeft w:val="0"/>
      <w:marRight w:val="0"/>
      <w:marTop w:val="0"/>
      <w:marBottom w:val="0"/>
      <w:divBdr>
        <w:top w:val="none" w:sz="0" w:space="0" w:color="auto"/>
        <w:left w:val="none" w:sz="0" w:space="0" w:color="auto"/>
        <w:bottom w:val="none" w:sz="0" w:space="0" w:color="auto"/>
        <w:right w:val="none" w:sz="0" w:space="0" w:color="auto"/>
      </w:divBdr>
    </w:div>
    <w:div w:id="239410868">
      <w:bodyDiv w:val="1"/>
      <w:marLeft w:val="0"/>
      <w:marRight w:val="0"/>
      <w:marTop w:val="0"/>
      <w:marBottom w:val="0"/>
      <w:divBdr>
        <w:top w:val="none" w:sz="0" w:space="0" w:color="auto"/>
        <w:left w:val="none" w:sz="0" w:space="0" w:color="auto"/>
        <w:bottom w:val="none" w:sz="0" w:space="0" w:color="auto"/>
        <w:right w:val="none" w:sz="0" w:space="0" w:color="auto"/>
      </w:divBdr>
    </w:div>
    <w:div w:id="306667548">
      <w:bodyDiv w:val="1"/>
      <w:marLeft w:val="0"/>
      <w:marRight w:val="0"/>
      <w:marTop w:val="0"/>
      <w:marBottom w:val="0"/>
      <w:divBdr>
        <w:top w:val="none" w:sz="0" w:space="0" w:color="auto"/>
        <w:left w:val="none" w:sz="0" w:space="0" w:color="auto"/>
        <w:bottom w:val="none" w:sz="0" w:space="0" w:color="auto"/>
        <w:right w:val="none" w:sz="0" w:space="0" w:color="auto"/>
      </w:divBdr>
      <w:divsChild>
        <w:div w:id="943803304">
          <w:marLeft w:val="0"/>
          <w:marRight w:val="0"/>
          <w:marTop w:val="34"/>
          <w:marBottom w:val="34"/>
          <w:divBdr>
            <w:top w:val="none" w:sz="0" w:space="0" w:color="auto"/>
            <w:left w:val="none" w:sz="0" w:space="0" w:color="auto"/>
            <w:bottom w:val="none" w:sz="0" w:space="0" w:color="auto"/>
            <w:right w:val="none" w:sz="0" w:space="0" w:color="auto"/>
          </w:divBdr>
        </w:div>
      </w:divsChild>
    </w:div>
    <w:div w:id="409927717">
      <w:bodyDiv w:val="1"/>
      <w:marLeft w:val="0"/>
      <w:marRight w:val="0"/>
      <w:marTop w:val="0"/>
      <w:marBottom w:val="0"/>
      <w:divBdr>
        <w:top w:val="none" w:sz="0" w:space="0" w:color="auto"/>
        <w:left w:val="none" w:sz="0" w:space="0" w:color="auto"/>
        <w:bottom w:val="none" w:sz="0" w:space="0" w:color="auto"/>
        <w:right w:val="none" w:sz="0" w:space="0" w:color="auto"/>
      </w:divBdr>
      <w:divsChild>
        <w:div w:id="1704820435">
          <w:marLeft w:val="0"/>
          <w:marRight w:val="0"/>
          <w:marTop w:val="0"/>
          <w:marBottom w:val="0"/>
          <w:divBdr>
            <w:top w:val="none" w:sz="0" w:space="0" w:color="auto"/>
            <w:left w:val="none" w:sz="0" w:space="0" w:color="auto"/>
            <w:bottom w:val="none" w:sz="0" w:space="0" w:color="auto"/>
            <w:right w:val="none" w:sz="0" w:space="0" w:color="auto"/>
          </w:divBdr>
        </w:div>
      </w:divsChild>
    </w:div>
    <w:div w:id="434792027">
      <w:bodyDiv w:val="1"/>
      <w:marLeft w:val="0"/>
      <w:marRight w:val="0"/>
      <w:marTop w:val="0"/>
      <w:marBottom w:val="0"/>
      <w:divBdr>
        <w:top w:val="none" w:sz="0" w:space="0" w:color="auto"/>
        <w:left w:val="none" w:sz="0" w:space="0" w:color="auto"/>
        <w:bottom w:val="none" w:sz="0" w:space="0" w:color="auto"/>
        <w:right w:val="none" w:sz="0" w:space="0" w:color="auto"/>
      </w:divBdr>
    </w:div>
    <w:div w:id="494954189">
      <w:bodyDiv w:val="1"/>
      <w:marLeft w:val="0"/>
      <w:marRight w:val="0"/>
      <w:marTop w:val="0"/>
      <w:marBottom w:val="0"/>
      <w:divBdr>
        <w:top w:val="none" w:sz="0" w:space="0" w:color="auto"/>
        <w:left w:val="none" w:sz="0" w:space="0" w:color="auto"/>
        <w:bottom w:val="none" w:sz="0" w:space="0" w:color="auto"/>
        <w:right w:val="none" w:sz="0" w:space="0" w:color="auto"/>
      </w:divBdr>
      <w:divsChild>
        <w:div w:id="552623561">
          <w:marLeft w:val="0"/>
          <w:marRight w:val="0"/>
          <w:marTop w:val="0"/>
          <w:marBottom w:val="0"/>
          <w:divBdr>
            <w:top w:val="none" w:sz="0" w:space="0" w:color="auto"/>
            <w:left w:val="none" w:sz="0" w:space="0" w:color="auto"/>
            <w:bottom w:val="none" w:sz="0" w:space="0" w:color="auto"/>
            <w:right w:val="none" w:sz="0" w:space="0" w:color="auto"/>
          </w:divBdr>
        </w:div>
      </w:divsChild>
    </w:div>
    <w:div w:id="565994544">
      <w:bodyDiv w:val="1"/>
      <w:marLeft w:val="0"/>
      <w:marRight w:val="0"/>
      <w:marTop w:val="0"/>
      <w:marBottom w:val="0"/>
      <w:divBdr>
        <w:top w:val="none" w:sz="0" w:space="0" w:color="auto"/>
        <w:left w:val="none" w:sz="0" w:space="0" w:color="auto"/>
        <w:bottom w:val="none" w:sz="0" w:space="0" w:color="auto"/>
        <w:right w:val="none" w:sz="0" w:space="0" w:color="auto"/>
      </w:divBdr>
      <w:divsChild>
        <w:div w:id="1900243759">
          <w:marLeft w:val="0"/>
          <w:marRight w:val="0"/>
          <w:marTop w:val="34"/>
          <w:marBottom w:val="34"/>
          <w:divBdr>
            <w:top w:val="none" w:sz="0" w:space="0" w:color="auto"/>
            <w:left w:val="none" w:sz="0" w:space="0" w:color="auto"/>
            <w:bottom w:val="none" w:sz="0" w:space="0" w:color="auto"/>
            <w:right w:val="none" w:sz="0" w:space="0" w:color="auto"/>
          </w:divBdr>
        </w:div>
      </w:divsChild>
    </w:div>
    <w:div w:id="579025367">
      <w:bodyDiv w:val="1"/>
      <w:marLeft w:val="0"/>
      <w:marRight w:val="0"/>
      <w:marTop w:val="0"/>
      <w:marBottom w:val="0"/>
      <w:divBdr>
        <w:top w:val="none" w:sz="0" w:space="0" w:color="auto"/>
        <w:left w:val="none" w:sz="0" w:space="0" w:color="auto"/>
        <w:bottom w:val="none" w:sz="0" w:space="0" w:color="auto"/>
        <w:right w:val="none" w:sz="0" w:space="0" w:color="auto"/>
      </w:divBdr>
      <w:divsChild>
        <w:div w:id="873544088">
          <w:marLeft w:val="0"/>
          <w:marRight w:val="0"/>
          <w:marTop w:val="34"/>
          <w:marBottom w:val="34"/>
          <w:divBdr>
            <w:top w:val="none" w:sz="0" w:space="0" w:color="auto"/>
            <w:left w:val="none" w:sz="0" w:space="0" w:color="auto"/>
            <w:bottom w:val="none" w:sz="0" w:space="0" w:color="auto"/>
            <w:right w:val="none" w:sz="0" w:space="0" w:color="auto"/>
          </w:divBdr>
        </w:div>
      </w:divsChild>
    </w:div>
    <w:div w:id="610666584">
      <w:bodyDiv w:val="1"/>
      <w:marLeft w:val="0"/>
      <w:marRight w:val="0"/>
      <w:marTop w:val="0"/>
      <w:marBottom w:val="0"/>
      <w:divBdr>
        <w:top w:val="none" w:sz="0" w:space="0" w:color="auto"/>
        <w:left w:val="none" w:sz="0" w:space="0" w:color="auto"/>
        <w:bottom w:val="none" w:sz="0" w:space="0" w:color="auto"/>
        <w:right w:val="none" w:sz="0" w:space="0" w:color="auto"/>
      </w:divBdr>
      <w:divsChild>
        <w:div w:id="1390231717">
          <w:marLeft w:val="0"/>
          <w:marRight w:val="0"/>
          <w:marTop w:val="0"/>
          <w:marBottom w:val="0"/>
          <w:divBdr>
            <w:top w:val="none" w:sz="0" w:space="0" w:color="auto"/>
            <w:left w:val="none" w:sz="0" w:space="0" w:color="auto"/>
            <w:bottom w:val="none" w:sz="0" w:space="0" w:color="auto"/>
            <w:right w:val="none" w:sz="0" w:space="0" w:color="auto"/>
          </w:divBdr>
        </w:div>
      </w:divsChild>
    </w:div>
    <w:div w:id="660620189">
      <w:bodyDiv w:val="1"/>
      <w:marLeft w:val="0"/>
      <w:marRight w:val="0"/>
      <w:marTop w:val="0"/>
      <w:marBottom w:val="0"/>
      <w:divBdr>
        <w:top w:val="none" w:sz="0" w:space="0" w:color="auto"/>
        <w:left w:val="none" w:sz="0" w:space="0" w:color="auto"/>
        <w:bottom w:val="none" w:sz="0" w:space="0" w:color="auto"/>
        <w:right w:val="none" w:sz="0" w:space="0" w:color="auto"/>
      </w:divBdr>
    </w:div>
    <w:div w:id="661472731">
      <w:bodyDiv w:val="1"/>
      <w:marLeft w:val="0"/>
      <w:marRight w:val="0"/>
      <w:marTop w:val="0"/>
      <w:marBottom w:val="0"/>
      <w:divBdr>
        <w:top w:val="none" w:sz="0" w:space="0" w:color="auto"/>
        <w:left w:val="none" w:sz="0" w:space="0" w:color="auto"/>
        <w:bottom w:val="none" w:sz="0" w:space="0" w:color="auto"/>
        <w:right w:val="none" w:sz="0" w:space="0" w:color="auto"/>
      </w:divBdr>
    </w:div>
    <w:div w:id="706637373">
      <w:bodyDiv w:val="1"/>
      <w:marLeft w:val="0"/>
      <w:marRight w:val="0"/>
      <w:marTop w:val="0"/>
      <w:marBottom w:val="0"/>
      <w:divBdr>
        <w:top w:val="none" w:sz="0" w:space="0" w:color="auto"/>
        <w:left w:val="none" w:sz="0" w:space="0" w:color="auto"/>
        <w:bottom w:val="none" w:sz="0" w:space="0" w:color="auto"/>
        <w:right w:val="none" w:sz="0" w:space="0" w:color="auto"/>
      </w:divBdr>
      <w:divsChild>
        <w:div w:id="915823163">
          <w:marLeft w:val="0"/>
          <w:marRight w:val="0"/>
          <w:marTop w:val="34"/>
          <w:marBottom w:val="34"/>
          <w:divBdr>
            <w:top w:val="none" w:sz="0" w:space="0" w:color="auto"/>
            <w:left w:val="none" w:sz="0" w:space="0" w:color="auto"/>
            <w:bottom w:val="none" w:sz="0" w:space="0" w:color="auto"/>
            <w:right w:val="none" w:sz="0" w:space="0" w:color="auto"/>
          </w:divBdr>
        </w:div>
      </w:divsChild>
    </w:div>
    <w:div w:id="734085157">
      <w:bodyDiv w:val="1"/>
      <w:marLeft w:val="0"/>
      <w:marRight w:val="0"/>
      <w:marTop w:val="0"/>
      <w:marBottom w:val="0"/>
      <w:divBdr>
        <w:top w:val="none" w:sz="0" w:space="0" w:color="auto"/>
        <w:left w:val="none" w:sz="0" w:space="0" w:color="auto"/>
        <w:bottom w:val="none" w:sz="0" w:space="0" w:color="auto"/>
        <w:right w:val="none" w:sz="0" w:space="0" w:color="auto"/>
      </w:divBdr>
      <w:divsChild>
        <w:div w:id="1040712045">
          <w:marLeft w:val="0"/>
          <w:marRight w:val="0"/>
          <w:marTop w:val="288"/>
          <w:marBottom w:val="100"/>
          <w:divBdr>
            <w:top w:val="none" w:sz="0" w:space="0" w:color="auto"/>
            <w:left w:val="none" w:sz="0" w:space="0" w:color="auto"/>
            <w:bottom w:val="none" w:sz="0" w:space="0" w:color="auto"/>
            <w:right w:val="none" w:sz="0" w:space="0" w:color="auto"/>
          </w:divBdr>
        </w:div>
      </w:divsChild>
    </w:div>
    <w:div w:id="779111048">
      <w:bodyDiv w:val="1"/>
      <w:marLeft w:val="0"/>
      <w:marRight w:val="0"/>
      <w:marTop w:val="0"/>
      <w:marBottom w:val="0"/>
      <w:divBdr>
        <w:top w:val="none" w:sz="0" w:space="0" w:color="auto"/>
        <w:left w:val="none" w:sz="0" w:space="0" w:color="auto"/>
        <w:bottom w:val="none" w:sz="0" w:space="0" w:color="auto"/>
        <w:right w:val="none" w:sz="0" w:space="0" w:color="auto"/>
      </w:divBdr>
      <w:divsChild>
        <w:div w:id="860631678">
          <w:marLeft w:val="0"/>
          <w:marRight w:val="0"/>
          <w:marTop w:val="0"/>
          <w:marBottom w:val="0"/>
          <w:divBdr>
            <w:top w:val="none" w:sz="0" w:space="0" w:color="auto"/>
            <w:left w:val="none" w:sz="0" w:space="0" w:color="auto"/>
            <w:bottom w:val="none" w:sz="0" w:space="0" w:color="auto"/>
            <w:right w:val="none" w:sz="0" w:space="0" w:color="auto"/>
          </w:divBdr>
          <w:divsChild>
            <w:div w:id="209460150">
              <w:marLeft w:val="0"/>
              <w:marRight w:val="0"/>
              <w:marTop w:val="0"/>
              <w:marBottom w:val="0"/>
              <w:divBdr>
                <w:top w:val="none" w:sz="0" w:space="0" w:color="auto"/>
                <w:left w:val="none" w:sz="0" w:space="0" w:color="auto"/>
                <w:bottom w:val="none" w:sz="0" w:space="0" w:color="auto"/>
                <w:right w:val="none" w:sz="0" w:space="0" w:color="auto"/>
              </w:divBdr>
              <w:divsChild>
                <w:div w:id="1116873023">
                  <w:marLeft w:val="0"/>
                  <w:marRight w:val="-6084"/>
                  <w:marTop w:val="0"/>
                  <w:marBottom w:val="0"/>
                  <w:divBdr>
                    <w:top w:val="none" w:sz="0" w:space="0" w:color="auto"/>
                    <w:left w:val="none" w:sz="0" w:space="0" w:color="auto"/>
                    <w:bottom w:val="none" w:sz="0" w:space="0" w:color="auto"/>
                    <w:right w:val="none" w:sz="0" w:space="0" w:color="auto"/>
                  </w:divBdr>
                  <w:divsChild>
                    <w:div w:id="1573731160">
                      <w:marLeft w:val="0"/>
                      <w:marRight w:val="5604"/>
                      <w:marTop w:val="0"/>
                      <w:marBottom w:val="0"/>
                      <w:divBdr>
                        <w:top w:val="none" w:sz="0" w:space="0" w:color="auto"/>
                        <w:left w:val="none" w:sz="0" w:space="0" w:color="auto"/>
                        <w:bottom w:val="none" w:sz="0" w:space="0" w:color="auto"/>
                        <w:right w:val="none" w:sz="0" w:space="0" w:color="auto"/>
                      </w:divBdr>
                      <w:divsChild>
                        <w:div w:id="1584072880">
                          <w:marLeft w:val="0"/>
                          <w:marRight w:val="0"/>
                          <w:marTop w:val="0"/>
                          <w:marBottom w:val="0"/>
                          <w:divBdr>
                            <w:top w:val="none" w:sz="0" w:space="0" w:color="auto"/>
                            <w:left w:val="none" w:sz="0" w:space="0" w:color="auto"/>
                            <w:bottom w:val="none" w:sz="0" w:space="0" w:color="auto"/>
                            <w:right w:val="none" w:sz="0" w:space="0" w:color="auto"/>
                          </w:divBdr>
                          <w:divsChild>
                            <w:div w:id="1225533252">
                              <w:marLeft w:val="0"/>
                              <w:marRight w:val="0"/>
                              <w:marTop w:val="120"/>
                              <w:marBottom w:val="360"/>
                              <w:divBdr>
                                <w:top w:val="none" w:sz="0" w:space="0" w:color="auto"/>
                                <w:left w:val="none" w:sz="0" w:space="0" w:color="auto"/>
                                <w:bottom w:val="none" w:sz="0" w:space="0" w:color="auto"/>
                                <w:right w:val="none" w:sz="0" w:space="0" w:color="auto"/>
                              </w:divBdr>
                              <w:divsChild>
                                <w:div w:id="1697535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91945523">
      <w:bodyDiv w:val="1"/>
      <w:marLeft w:val="0"/>
      <w:marRight w:val="0"/>
      <w:marTop w:val="0"/>
      <w:marBottom w:val="0"/>
      <w:divBdr>
        <w:top w:val="none" w:sz="0" w:space="0" w:color="auto"/>
        <w:left w:val="none" w:sz="0" w:space="0" w:color="auto"/>
        <w:bottom w:val="none" w:sz="0" w:space="0" w:color="auto"/>
        <w:right w:val="none" w:sz="0" w:space="0" w:color="auto"/>
      </w:divBdr>
    </w:div>
    <w:div w:id="798182287">
      <w:bodyDiv w:val="1"/>
      <w:marLeft w:val="0"/>
      <w:marRight w:val="0"/>
      <w:marTop w:val="0"/>
      <w:marBottom w:val="0"/>
      <w:divBdr>
        <w:top w:val="none" w:sz="0" w:space="0" w:color="auto"/>
        <w:left w:val="none" w:sz="0" w:space="0" w:color="auto"/>
        <w:bottom w:val="none" w:sz="0" w:space="0" w:color="auto"/>
        <w:right w:val="none" w:sz="0" w:space="0" w:color="auto"/>
      </w:divBdr>
    </w:div>
    <w:div w:id="811018459">
      <w:bodyDiv w:val="1"/>
      <w:marLeft w:val="0"/>
      <w:marRight w:val="0"/>
      <w:marTop w:val="0"/>
      <w:marBottom w:val="0"/>
      <w:divBdr>
        <w:top w:val="none" w:sz="0" w:space="0" w:color="auto"/>
        <w:left w:val="none" w:sz="0" w:space="0" w:color="auto"/>
        <w:bottom w:val="none" w:sz="0" w:space="0" w:color="auto"/>
        <w:right w:val="none" w:sz="0" w:space="0" w:color="auto"/>
      </w:divBdr>
      <w:divsChild>
        <w:div w:id="128941826">
          <w:marLeft w:val="0"/>
          <w:marRight w:val="0"/>
          <w:marTop w:val="34"/>
          <w:marBottom w:val="34"/>
          <w:divBdr>
            <w:top w:val="none" w:sz="0" w:space="0" w:color="auto"/>
            <w:left w:val="none" w:sz="0" w:space="0" w:color="auto"/>
            <w:bottom w:val="none" w:sz="0" w:space="0" w:color="auto"/>
            <w:right w:val="none" w:sz="0" w:space="0" w:color="auto"/>
          </w:divBdr>
        </w:div>
      </w:divsChild>
    </w:div>
    <w:div w:id="857544960">
      <w:bodyDiv w:val="1"/>
      <w:marLeft w:val="0"/>
      <w:marRight w:val="0"/>
      <w:marTop w:val="0"/>
      <w:marBottom w:val="0"/>
      <w:divBdr>
        <w:top w:val="none" w:sz="0" w:space="0" w:color="auto"/>
        <w:left w:val="none" w:sz="0" w:space="0" w:color="auto"/>
        <w:bottom w:val="none" w:sz="0" w:space="0" w:color="auto"/>
        <w:right w:val="none" w:sz="0" w:space="0" w:color="auto"/>
      </w:divBdr>
      <w:divsChild>
        <w:div w:id="341589711">
          <w:marLeft w:val="0"/>
          <w:marRight w:val="0"/>
          <w:marTop w:val="34"/>
          <w:marBottom w:val="34"/>
          <w:divBdr>
            <w:top w:val="none" w:sz="0" w:space="0" w:color="auto"/>
            <w:left w:val="none" w:sz="0" w:space="0" w:color="auto"/>
            <w:bottom w:val="none" w:sz="0" w:space="0" w:color="auto"/>
            <w:right w:val="none" w:sz="0" w:space="0" w:color="auto"/>
          </w:divBdr>
        </w:div>
      </w:divsChild>
    </w:div>
    <w:div w:id="921572531">
      <w:bodyDiv w:val="1"/>
      <w:marLeft w:val="0"/>
      <w:marRight w:val="0"/>
      <w:marTop w:val="0"/>
      <w:marBottom w:val="0"/>
      <w:divBdr>
        <w:top w:val="none" w:sz="0" w:space="0" w:color="auto"/>
        <w:left w:val="none" w:sz="0" w:space="0" w:color="auto"/>
        <w:bottom w:val="none" w:sz="0" w:space="0" w:color="auto"/>
        <w:right w:val="none" w:sz="0" w:space="0" w:color="auto"/>
      </w:divBdr>
      <w:divsChild>
        <w:div w:id="1879852822">
          <w:marLeft w:val="0"/>
          <w:marRight w:val="0"/>
          <w:marTop w:val="0"/>
          <w:marBottom w:val="0"/>
          <w:divBdr>
            <w:top w:val="none" w:sz="0" w:space="0" w:color="auto"/>
            <w:left w:val="none" w:sz="0" w:space="0" w:color="auto"/>
            <w:bottom w:val="none" w:sz="0" w:space="0" w:color="auto"/>
            <w:right w:val="none" w:sz="0" w:space="0" w:color="auto"/>
          </w:divBdr>
        </w:div>
        <w:div w:id="2039237188">
          <w:marLeft w:val="0"/>
          <w:marRight w:val="0"/>
          <w:marTop w:val="0"/>
          <w:marBottom w:val="0"/>
          <w:divBdr>
            <w:top w:val="none" w:sz="0" w:space="0" w:color="auto"/>
            <w:left w:val="none" w:sz="0" w:space="0" w:color="auto"/>
            <w:bottom w:val="none" w:sz="0" w:space="0" w:color="auto"/>
            <w:right w:val="none" w:sz="0" w:space="0" w:color="auto"/>
          </w:divBdr>
          <w:divsChild>
            <w:div w:id="1092975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9309491">
      <w:bodyDiv w:val="1"/>
      <w:marLeft w:val="0"/>
      <w:marRight w:val="0"/>
      <w:marTop w:val="0"/>
      <w:marBottom w:val="0"/>
      <w:divBdr>
        <w:top w:val="none" w:sz="0" w:space="0" w:color="auto"/>
        <w:left w:val="none" w:sz="0" w:space="0" w:color="auto"/>
        <w:bottom w:val="none" w:sz="0" w:space="0" w:color="auto"/>
        <w:right w:val="none" w:sz="0" w:space="0" w:color="auto"/>
      </w:divBdr>
      <w:divsChild>
        <w:div w:id="1325082755">
          <w:marLeft w:val="0"/>
          <w:marRight w:val="0"/>
          <w:marTop w:val="0"/>
          <w:marBottom w:val="0"/>
          <w:divBdr>
            <w:top w:val="none" w:sz="0" w:space="0" w:color="auto"/>
            <w:left w:val="none" w:sz="0" w:space="0" w:color="auto"/>
            <w:bottom w:val="none" w:sz="0" w:space="0" w:color="auto"/>
            <w:right w:val="none" w:sz="0" w:space="0" w:color="auto"/>
          </w:divBdr>
          <w:divsChild>
            <w:div w:id="465247159">
              <w:marLeft w:val="0"/>
              <w:marRight w:val="0"/>
              <w:marTop w:val="0"/>
              <w:marBottom w:val="0"/>
              <w:divBdr>
                <w:top w:val="none" w:sz="0" w:space="0" w:color="auto"/>
                <w:left w:val="none" w:sz="0" w:space="0" w:color="auto"/>
                <w:bottom w:val="none" w:sz="0" w:space="0" w:color="auto"/>
                <w:right w:val="none" w:sz="0" w:space="0" w:color="auto"/>
              </w:divBdr>
              <w:divsChild>
                <w:div w:id="464734721">
                  <w:marLeft w:val="0"/>
                  <w:marRight w:val="-6084"/>
                  <w:marTop w:val="0"/>
                  <w:marBottom w:val="0"/>
                  <w:divBdr>
                    <w:top w:val="none" w:sz="0" w:space="0" w:color="auto"/>
                    <w:left w:val="none" w:sz="0" w:space="0" w:color="auto"/>
                    <w:bottom w:val="none" w:sz="0" w:space="0" w:color="auto"/>
                    <w:right w:val="none" w:sz="0" w:space="0" w:color="auto"/>
                  </w:divBdr>
                  <w:divsChild>
                    <w:div w:id="1636988567">
                      <w:marLeft w:val="0"/>
                      <w:marRight w:val="5844"/>
                      <w:marTop w:val="0"/>
                      <w:marBottom w:val="0"/>
                      <w:divBdr>
                        <w:top w:val="none" w:sz="0" w:space="0" w:color="auto"/>
                        <w:left w:val="none" w:sz="0" w:space="0" w:color="auto"/>
                        <w:bottom w:val="none" w:sz="0" w:space="0" w:color="auto"/>
                        <w:right w:val="none" w:sz="0" w:space="0" w:color="auto"/>
                      </w:divBdr>
                      <w:divsChild>
                        <w:div w:id="627052094">
                          <w:marLeft w:val="0"/>
                          <w:marRight w:val="0"/>
                          <w:marTop w:val="0"/>
                          <w:marBottom w:val="0"/>
                          <w:divBdr>
                            <w:top w:val="none" w:sz="0" w:space="0" w:color="auto"/>
                            <w:left w:val="none" w:sz="0" w:space="0" w:color="auto"/>
                            <w:bottom w:val="none" w:sz="0" w:space="0" w:color="auto"/>
                            <w:right w:val="none" w:sz="0" w:space="0" w:color="auto"/>
                          </w:divBdr>
                          <w:divsChild>
                            <w:div w:id="323703945">
                              <w:marLeft w:val="0"/>
                              <w:marRight w:val="0"/>
                              <w:marTop w:val="120"/>
                              <w:marBottom w:val="360"/>
                              <w:divBdr>
                                <w:top w:val="none" w:sz="0" w:space="0" w:color="auto"/>
                                <w:left w:val="none" w:sz="0" w:space="0" w:color="auto"/>
                                <w:bottom w:val="none" w:sz="0" w:space="0" w:color="auto"/>
                                <w:right w:val="none" w:sz="0" w:space="0" w:color="auto"/>
                              </w:divBdr>
                              <w:divsChild>
                                <w:div w:id="2078550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71059110">
      <w:bodyDiv w:val="1"/>
      <w:marLeft w:val="0"/>
      <w:marRight w:val="0"/>
      <w:marTop w:val="0"/>
      <w:marBottom w:val="0"/>
      <w:divBdr>
        <w:top w:val="none" w:sz="0" w:space="0" w:color="auto"/>
        <w:left w:val="none" w:sz="0" w:space="0" w:color="auto"/>
        <w:bottom w:val="none" w:sz="0" w:space="0" w:color="auto"/>
        <w:right w:val="none" w:sz="0" w:space="0" w:color="auto"/>
      </w:divBdr>
      <w:divsChild>
        <w:div w:id="2094161107">
          <w:marLeft w:val="0"/>
          <w:marRight w:val="0"/>
          <w:marTop w:val="0"/>
          <w:marBottom w:val="0"/>
          <w:divBdr>
            <w:top w:val="none" w:sz="0" w:space="0" w:color="auto"/>
            <w:left w:val="none" w:sz="0" w:space="0" w:color="auto"/>
            <w:bottom w:val="none" w:sz="0" w:space="0" w:color="auto"/>
            <w:right w:val="none" w:sz="0" w:space="0" w:color="auto"/>
          </w:divBdr>
          <w:divsChild>
            <w:div w:id="147986624">
              <w:marLeft w:val="0"/>
              <w:marRight w:val="0"/>
              <w:marTop w:val="0"/>
              <w:marBottom w:val="0"/>
              <w:divBdr>
                <w:top w:val="none" w:sz="0" w:space="0" w:color="auto"/>
                <w:left w:val="none" w:sz="0" w:space="0" w:color="auto"/>
                <w:bottom w:val="none" w:sz="0" w:space="0" w:color="auto"/>
                <w:right w:val="none" w:sz="0" w:space="0" w:color="auto"/>
              </w:divBdr>
              <w:divsChild>
                <w:div w:id="943614089">
                  <w:marLeft w:val="0"/>
                  <w:marRight w:val="-6084"/>
                  <w:marTop w:val="0"/>
                  <w:marBottom w:val="0"/>
                  <w:divBdr>
                    <w:top w:val="none" w:sz="0" w:space="0" w:color="auto"/>
                    <w:left w:val="none" w:sz="0" w:space="0" w:color="auto"/>
                    <w:bottom w:val="none" w:sz="0" w:space="0" w:color="auto"/>
                    <w:right w:val="none" w:sz="0" w:space="0" w:color="auto"/>
                  </w:divBdr>
                  <w:divsChild>
                    <w:div w:id="811824491">
                      <w:marLeft w:val="0"/>
                      <w:marRight w:val="5604"/>
                      <w:marTop w:val="0"/>
                      <w:marBottom w:val="0"/>
                      <w:divBdr>
                        <w:top w:val="none" w:sz="0" w:space="0" w:color="auto"/>
                        <w:left w:val="none" w:sz="0" w:space="0" w:color="auto"/>
                        <w:bottom w:val="none" w:sz="0" w:space="0" w:color="auto"/>
                        <w:right w:val="none" w:sz="0" w:space="0" w:color="auto"/>
                      </w:divBdr>
                      <w:divsChild>
                        <w:div w:id="512956599">
                          <w:marLeft w:val="0"/>
                          <w:marRight w:val="0"/>
                          <w:marTop w:val="0"/>
                          <w:marBottom w:val="0"/>
                          <w:divBdr>
                            <w:top w:val="none" w:sz="0" w:space="0" w:color="auto"/>
                            <w:left w:val="none" w:sz="0" w:space="0" w:color="auto"/>
                            <w:bottom w:val="none" w:sz="0" w:space="0" w:color="auto"/>
                            <w:right w:val="none" w:sz="0" w:space="0" w:color="auto"/>
                          </w:divBdr>
                          <w:divsChild>
                            <w:div w:id="1416560687">
                              <w:marLeft w:val="0"/>
                              <w:marRight w:val="0"/>
                              <w:marTop w:val="120"/>
                              <w:marBottom w:val="360"/>
                              <w:divBdr>
                                <w:top w:val="none" w:sz="0" w:space="0" w:color="auto"/>
                                <w:left w:val="none" w:sz="0" w:space="0" w:color="auto"/>
                                <w:bottom w:val="none" w:sz="0" w:space="0" w:color="auto"/>
                                <w:right w:val="none" w:sz="0" w:space="0" w:color="auto"/>
                              </w:divBdr>
                              <w:divsChild>
                                <w:div w:id="638610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58361038">
      <w:bodyDiv w:val="1"/>
      <w:marLeft w:val="0"/>
      <w:marRight w:val="0"/>
      <w:marTop w:val="0"/>
      <w:marBottom w:val="0"/>
      <w:divBdr>
        <w:top w:val="none" w:sz="0" w:space="0" w:color="auto"/>
        <w:left w:val="none" w:sz="0" w:space="0" w:color="auto"/>
        <w:bottom w:val="none" w:sz="0" w:space="0" w:color="auto"/>
        <w:right w:val="none" w:sz="0" w:space="0" w:color="auto"/>
      </w:divBdr>
      <w:divsChild>
        <w:div w:id="1907760624">
          <w:marLeft w:val="0"/>
          <w:marRight w:val="0"/>
          <w:marTop w:val="34"/>
          <w:marBottom w:val="34"/>
          <w:divBdr>
            <w:top w:val="none" w:sz="0" w:space="0" w:color="auto"/>
            <w:left w:val="none" w:sz="0" w:space="0" w:color="auto"/>
            <w:bottom w:val="none" w:sz="0" w:space="0" w:color="auto"/>
            <w:right w:val="none" w:sz="0" w:space="0" w:color="auto"/>
          </w:divBdr>
        </w:div>
        <w:div w:id="448858618">
          <w:marLeft w:val="0"/>
          <w:marRight w:val="0"/>
          <w:marTop w:val="0"/>
          <w:marBottom w:val="0"/>
          <w:divBdr>
            <w:top w:val="none" w:sz="0" w:space="0" w:color="auto"/>
            <w:left w:val="none" w:sz="0" w:space="0" w:color="auto"/>
            <w:bottom w:val="none" w:sz="0" w:space="0" w:color="auto"/>
            <w:right w:val="none" w:sz="0" w:space="0" w:color="auto"/>
          </w:divBdr>
        </w:div>
      </w:divsChild>
    </w:div>
    <w:div w:id="1163008345">
      <w:bodyDiv w:val="1"/>
      <w:marLeft w:val="0"/>
      <w:marRight w:val="0"/>
      <w:marTop w:val="0"/>
      <w:marBottom w:val="0"/>
      <w:divBdr>
        <w:top w:val="none" w:sz="0" w:space="0" w:color="auto"/>
        <w:left w:val="none" w:sz="0" w:space="0" w:color="auto"/>
        <w:bottom w:val="none" w:sz="0" w:space="0" w:color="auto"/>
        <w:right w:val="none" w:sz="0" w:space="0" w:color="auto"/>
      </w:divBdr>
    </w:div>
    <w:div w:id="1293707338">
      <w:bodyDiv w:val="1"/>
      <w:marLeft w:val="0"/>
      <w:marRight w:val="0"/>
      <w:marTop w:val="0"/>
      <w:marBottom w:val="0"/>
      <w:divBdr>
        <w:top w:val="none" w:sz="0" w:space="0" w:color="auto"/>
        <w:left w:val="none" w:sz="0" w:space="0" w:color="auto"/>
        <w:bottom w:val="none" w:sz="0" w:space="0" w:color="auto"/>
        <w:right w:val="none" w:sz="0" w:space="0" w:color="auto"/>
      </w:divBdr>
      <w:divsChild>
        <w:div w:id="1679965794">
          <w:marLeft w:val="0"/>
          <w:marRight w:val="0"/>
          <w:marTop w:val="0"/>
          <w:marBottom w:val="0"/>
          <w:divBdr>
            <w:top w:val="none" w:sz="0" w:space="0" w:color="auto"/>
            <w:left w:val="none" w:sz="0" w:space="0" w:color="auto"/>
            <w:bottom w:val="none" w:sz="0" w:space="0" w:color="auto"/>
            <w:right w:val="none" w:sz="0" w:space="0" w:color="auto"/>
          </w:divBdr>
          <w:divsChild>
            <w:div w:id="2030795373">
              <w:marLeft w:val="0"/>
              <w:marRight w:val="0"/>
              <w:marTop w:val="0"/>
              <w:marBottom w:val="0"/>
              <w:divBdr>
                <w:top w:val="none" w:sz="0" w:space="0" w:color="auto"/>
                <w:left w:val="none" w:sz="0" w:space="0" w:color="auto"/>
                <w:bottom w:val="none" w:sz="0" w:space="0" w:color="auto"/>
                <w:right w:val="none" w:sz="0" w:space="0" w:color="auto"/>
              </w:divBdr>
              <w:divsChild>
                <w:div w:id="659046704">
                  <w:marLeft w:val="0"/>
                  <w:marRight w:val="-6084"/>
                  <w:marTop w:val="0"/>
                  <w:marBottom w:val="0"/>
                  <w:divBdr>
                    <w:top w:val="none" w:sz="0" w:space="0" w:color="auto"/>
                    <w:left w:val="none" w:sz="0" w:space="0" w:color="auto"/>
                    <w:bottom w:val="none" w:sz="0" w:space="0" w:color="auto"/>
                    <w:right w:val="none" w:sz="0" w:space="0" w:color="auto"/>
                  </w:divBdr>
                  <w:divsChild>
                    <w:div w:id="2086684121">
                      <w:marLeft w:val="0"/>
                      <w:marRight w:val="5844"/>
                      <w:marTop w:val="0"/>
                      <w:marBottom w:val="0"/>
                      <w:divBdr>
                        <w:top w:val="none" w:sz="0" w:space="0" w:color="auto"/>
                        <w:left w:val="none" w:sz="0" w:space="0" w:color="auto"/>
                        <w:bottom w:val="none" w:sz="0" w:space="0" w:color="auto"/>
                        <w:right w:val="none" w:sz="0" w:space="0" w:color="auto"/>
                      </w:divBdr>
                      <w:divsChild>
                        <w:div w:id="341905145">
                          <w:marLeft w:val="0"/>
                          <w:marRight w:val="0"/>
                          <w:marTop w:val="0"/>
                          <w:marBottom w:val="0"/>
                          <w:divBdr>
                            <w:top w:val="none" w:sz="0" w:space="0" w:color="auto"/>
                            <w:left w:val="none" w:sz="0" w:space="0" w:color="auto"/>
                            <w:bottom w:val="none" w:sz="0" w:space="0" w:color="auto"/>
                            <w:right w:val="none" w:sz="0" w:space="0" w:color="auto"/>
                          </w:divBdr>
                          <w:divsChild>
                            <w:div w:id="90129540">
                              <w:marLeft w:val="0"/>
                              <w:marRight w:val="0"/>
                              <w:marTop w:val="120"/>
                              <w:marBottom w:val="3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71144634">
      <w:bodyDiv w:val="1"/>
      <w:marLeft w:val="0"/>
      <w:marRight w:val="0"/>
      <w:marTop w:val="0"/>
      <w:marBottom w:val="0"/>
      <w:divBdr>
        <w:top w:val="none" w:sz="0" w:space="0" w:color="auto"/>
        <w:left w:val="none" w:sz="0" w:space="0" w:color="auto"/>
        <w:bottom w:val="none" w:sz="0" w:space="0" w:color="auto"/>
        <w:right w:val="none" w:sz="0" w:space="0" w:color="auto"/>
      </w:divBdr>
    </w:div>
    <w:div w:id="1381785990">
      <w:bodyDiv w:val="1"/>
      <w:marLeft w:val="0"/>
      <w:marRight w:val="0"/>
      <w:marTop w:val="0"/>
      <w:marBottom w:val="0"/>
      <w:divBdr>
        <w:top w:val="none" w:sz="0" w:space="0" w:color="auto"/>
        <w:left w:val="none" w:sz="0" w:space="0" w:color="auto"/>
        <w:bottom w:val="none" w:sz="0" w:space="0" w:color="auto"/>
        <w:right w:val="none" w:sz="0" w:space="0" w:color="auto"/>
      </w:divBdr>
    </w:div>
    <w:div w:id="1534461211">
      <w:bodyDiv w:val="1"/>
      <w:marLeft w:val="0"/>
      <w:marRight w:val="0"/>
      <w:marTop w:val="0"/>
      <w:marBottom w:val="0"/>
      <w:divBdr>
        <w:top w:val="none" w:sz="0" w:space="0" w:color="auto"/>
        <w:left w:val="none" w:sz="0" w:space="0" w:color="auto"/>
        <w:bottom w:val="none" w:sz="0" w:space="0" w:color="auto"/>
        <w:right w:val="none" w:sz="0" w:space="0" w:color="auto"/>
      </w:divBdr>
      <w:divsChild>
        <w:div w:id="1304775184">
          <w:marLeft w:val="0"/>
          <w:marRight w:val="0"/>
          <w:marTop w:val="34"/>
          <w:marBottom w:val="34"/>
          <w:divBdr>
            <w:top w:val="none" w:sz="0" w:space="0" w:color="auto"/>
            <w:left w:val="none" w:sz="0" w:space="0" w:color="auto"/>
            <w:bottom w:val="none" w:sz="0" w:space="0" w:color="auto"/>
            <w:right w:val="none" w:sz="0" w:space="0" w:color="auto"/>
          </w:divBdr>
        </w:div>
      </w:divsChild>
    </w:div>
    <w:div w:id="1588879098">
      <w:bodyDiv w:val="1"/>
      <w:marLeft w:val="0"/>
      <w:marRight w:val="0"/>
      <w:marTop w:val="0"/>
      <w:marBottom w:val="0"/>
      <w:divBdr>
        <w:top w:val="none" w:sz="0" w:space="0" w:color="auto"/>
        <w:left w:val="none" w:sz="0" w:space="0" w:color="auto"/>
        <w:bottom w:val="none" w:sz="0" w:space="0" w:color="auto"/>
        <w:right w:val="none" w:sz="0" w:space="0" w:color="auto"/>
      </w:divBdr>
      <w:divsChild>
        <w:div w:id="349533258">
          <w:marLeft w:val="0"/>
          <w:marRight w:val="0"/>
          <w:marTop w:val="34"/>
          <w:marBottom w:val="34"/>
          <w:divBdr>
            <w:top w:val="none" w:sz="0" w:space="0" w:color="auto"/>
            <w:left w:val="none" w:sz="0" w:space="0" w:color="auto"/>
            <w:bottom w:val="none" w:sz="0" w:space="0" w:color="auto"/>
            <w:right w:val="none" w:sz="0" w:space="0" w:color="auto"/>
          </w:divBdr>
        </w:div>
      </w:divsChild>
    </w:div>
    <w:div w:id="1624454876">
      <w:bodyDiv w:val="1"/>
      <w:marLeft w:val="0"/>
      <w:marRight w:val="0"/>
      <w:marTop w:val="0"/>
      <w:marBottom w:val="0"/>
      <w:divBdr>
        <w:top w:val="none" w:sz="0" w:space="0" w:color="auto"/>
        <w:left w:val="none" w:sz="0" w:space="0" w:color="auto"/>
        <w:bottom w:val="none" w:sz="0" w:space="0" w:color="auto"/>
        <w:right w:val="none" w:sz="0" w:space="0" w:color="auto"/>
      </w:divBdr>
    </w:div>
    <w:div w:id="1634095300">
      <w:bodyDiv w:val="1"/>
      <w:marLeft w:val="0"/>
      <w:marRight w:val="0"/>
      <w:marTop w:val="0"/>
      <w:marBottom w:val="0"/>
      <w:divBdr>
        <w:top w:val="none" w:sz="0" w:space="0" w:color="auto"/>
        <w:left w:val="none" w:sz="0" w:space="0" w:color="auto"/>
        <w:bottom w:val="none" w:sz="0" w:space="0" w:color="auto"/>
        <w:right w:val="none" w:sz="0" w:space="0" w:color="auto"/>
      </w:divBdr>
    </w:div>
    <w:div w:id="1637493980">
      <w:bodyDiv w:val="1"/>
      <w:marLeft w:val="0"/>
      <w:marRight w:val="0"/>
      <w:marTop w:val="0"/>
      <w:marBottom w:val="0"/>
      <w:divBdr>
        <w:top w:val="none" w:sz="0" w:space="0" w:color="auto"/>
        <w:left w:val="none" w:sz="0" w:space="0" w:color="auto"/>
        <w:bottom w:val="none" w:sz="0" w:space="0" w:color="auto"/>
        <w:right w:val="none" w:sz="0" w:space="0" w:color="auto"/>
      </w:divBdr>
      <w:divsChild>
        <w:div w:id="725763096">
          <w:marLeft w:val="0"/>
          <w:marRight w:val="0"/>
          <w:marTop w:val="288"/>
          <w:marBottom w:val="100"/>
          <w:divBdr>
            <w:top w:val="none" w:sz="0" w:space="0" w:color="auto"/>
            <w:left w:val="none" w:sz="0" w:space="0" w:color="auto"/>
            <w:bottom w:val="none" w:sz="0" w:space="0" w:color="auto"/>
            <w:right w:val="none" w:sz="0" w:space="0" w:color="auto"/>
          </w:divBdr>
        </w:div>
      </w:divsChild>
    </w:div>
    <w:div w:id="1645620826">
      <w:bodyDiv w:val="1"/>
      <w:marLeft w:val="0"/>
      <w:marRight w:val="0"/>
      <w:marTop w:val="0"/>
      <w:marBottom w:val="0"/>
      <w:divBdr>
        <w:top w:val="none" w:sz="0" w:space="0" w:color="auto"/>
        <w:left w:val="none" w:sz="0" w:space="0" w:color="auto"/>
        <w:bottom w:val="none" w:sz="0" w:space="0" w:color="auto"/>
        <w:right w:val="none" w:sz="0" w:space="0" w:color="auto"/>
      </w:divBdr>
    </w:div>
    <w:div w:id="1648781553">
      <w:bodyDiv w:val="1"/>
      <w:marLeft w:val="0"/>
      <w:marRight w:val="0"/>
      <w:marTop w:val="0"/>
      <w:marBottom w:val="0"/>
      <w:divBdr>
        <w:top w:val="none" w:sz="0" w:space="0" w:color="auto"/>
        <w:left w:val="none" w:sz="0" w:space="0" w:color="auto"/>
        <w:bottom w:val="none" w:sz="0" w:space="0" w:color="auto"/>
        <w:right w:val="none" w:sz="0" w:space="0" w:color="auto"/>
      </w:divBdr>
      <w:divsChild>
        <w:div w:id="303315050">
          <w:marLeft w:val="0"/>
          <w:marRight w:val="0"/>
          <w:marTop w:val="34"/>
          <w:marBottom w:val="34"/>
          <w:divBdr>
            <w:top w:val="none" w:sz="0" w:space="0" w:color="auto"/>
            <w:left w:val="none" w:sz="0" w:space="0" w:color="auto"/>
            <w:bottom w:val="none" w:sz="0" w:space="0" w:color="auto"/>
            <w:right w:val="none" w:sz="0" w:space="0" w:color="auto"/>
          </w:divBdr>
        </w:div>
      </w:divsChild>
    </w:div>
    <w:div w:id="1703631516">
      <w:bodyDiv w:val="1"/>
      <w:marLeft w:val="0"/>
      <w:marRight w:val="0"/>
      <w:marTop w:val="0"/>
      <w:marBottom w:val="0"/>
      <w:divBdr>
        <w:top w:val="none" w:sz="0" w:space="0" w:color="auto"/>
        <w:left w:val="none" w:sz="0" w:space="0" w:color="auto"/>
        <w:bottom w:val="none" w:sz="0" w:space="0" w:color="auto"/>
        <w:right w:val="none" w:sz="0" w:space="0" w:color="auto"/>
      </w:divBdr>
      <w:divsChild>
        <w:div w:id="1717856733">
          <w:marLeft w:val="0"/>
          <w:marRight w:val="0"/>
          <w:marTop w:val="34"/>
          <w:marBottom w:val="34"/>
          <w:divBdr>
            <w:top w:val="none" w:sz="0" w:space="0" w:color="auto"/>
            <w:left w:val="none" w:sz="0" w:space="0" w:color="auto"/>
            <w:bottom w:val="none" w:sz="0" w:space="0" w:color="auto"/>
            <w:right w:val="none" w:sz="0" w:space="0" w:color="auto"/>
          </w:divBdr>
        </w:div>
      </w:divsChild>
    </w:div>
    <w:div w:id="1720402273">
      <w:bodyDiv w:val="1"/>
      <w:marLeft w:val="0"/>
      <w:marRight w:val="0"/>
      <w:marTop w:val="0"/>
      <w:marBottom w:val="0"/>
      <w:divBdr>
        <w:top w:val="none" w:sz="0" w:space="0" w:color="auto"/>
        <w:left w:val="none" w:sz="0" w:space="0" w:color="auto"/>
        <w:bottom w:val="none" w:sz="0" w:space="0" w:color="auto"/>
        <w:right w:val="none" w:sz="0" w:space="0" w:color="auto"/>
      </w:divBdr>
    </w:div>
    <w:div w:id="1738819895">
      <w:bodyDiv w:val="1"/>
      <w:marLeft w:val="0"/>
      <w:marRight w:val="0"/>
      <w:marTop w:val="0"/>
      <w:marBottom w:val="0"/>
      <w:divBdr>
        <w:top w:val="none" w:sz="0" w:space="0" w:color="auto"/>
        <w:left w:val="none" w:sz="0" w:space="0" w:color="auto"/>
        <w:bottom w:val="none" w:sz="0" w:space="0" w:color="auto"/>
        <w:right w:val="none" w:sz="0" w:space="0" w:color="auto"/>
      </w:divBdr>
      <w:divsChild>
        <w:div w:id="2026049650">
          <w:marLeft w:val="0"/>
          <w:marRight w:val="0"/>
          <w:marTop w:val="34"/>
          <w:marBottom w:val="34"/>
          <w:divBdr>
            <w:top w:val="none" w:sz="0" w:space="0" w:color="auto"/>
            <w:left w:val="none" w:sz="0" w:space="0" w:color="auto"/>
            <w:bottom w:val="none" w:sz="0" w:space="0" w:color="auto"/>
            <w:right w:val="none" w:sz="0" w:space="0" w:color="auto"/>
          </w:divBdr>
        </w:div>
      </w:divsChild>
    </w:div>
    <w:div w:id="1754081603">
      <w:bodyDiv w:val="1"/>
      <w:marLeft w:val="0"/>
      <w:marRight w:val="0"/>
      <w:marTop w:val="0"/>
      <w:marBottom w:val="0"/>
      <w:divBdr>
        <w:top w:val="none" w:sz="0" w:space="0" w:color="auto"/>
        <w:left w:val="none" w:sz="0" w:space="0" w:color="auto"/>
        <w:bottom w:val="none" w:sz="0" w:space="0" w:color="auto"/>
        <w:right w:val="none" w:sz="0" w:space="0" w:color="auto"/>
      </w:divBdr>
    </w:div>
    <w:div w:id="1793817053">
      <w:bodyDiv w:val="1"/>
      <w:marLeft w:val="0"/>
      <w:marRight w:val="0"/>
      <w:marTop w:val="0"/>
      <w:marBottom w:val="0"/>
      <w:divBdr>
        <w:top w:val="none" w:sz="0" w:space="0" w:color="auto"/>
        <w:left w:val="none" w:sz="0" w:space="0" w:color="auto"/>
        <w:bottom w:val="none" w:sz="0" w:space="0" w:color="auto"/>
        <w:right w:val="none" w:sz="0" w:space="0" w:color="auto"/>
      </w:divBdr>
      <w:divsChild>
        <w:div w:id="1531912390">
          <w:marLeft w:val="0"/>
          <w:marRight w:val="0"/>
          <w:marTop w:val="0"/>
          <w:marBottom w:val="0"/>
          <w:divBdr>
            <w:top w:val="none" w:sz="0" w:space="0" w:color="auto"/>
            <w:left w:val="none" w:sz="0" w:space="0" w:color="auto"/>
            <w:bottom w:val="none" w:sz="0" w:space="0" w:color="auto"/>
            <w:right w:val="none" w:sz="0" w:space="0" w:color="auto"/>
          </w:divBdr>
          <w:divsChild>
            <w:div w:id="1034504690">
              <w:marLeft w:val="0"/>
              <w:marRight w:val="0"/>
              <w:marTop w:val="0"/>
              <w:marBottom w:val="0"/>
              <w:divBdr>
                <w:top w:val="none" w:sz="0" w:space="0" w:color="auto"/>
                <w:left w:val="none" w:sz="0" w:space="0" w:color="auto"/>
                <w:bottom w:val="none" w:sz="0" w:space="0" w:color="auto"/>
                <w:right w:val="none" w:sz="0" w:space="0" w:color="auto"/>
              </w:divBdr>
              <w:divsChild>
                <w:div w:id="957176403">
                  <w:marLeft w:val="0"/>
                  <w:marRight w:val="-6084"/>
                  <w:marTop w:val="0"/>
                  <w:marBottom w:val="0"/>
                  <w:divBdr>
                    <w:top w:val="none" w:sz="0" w:space="0" w:color="auto"/>
                    <w:left w:val="none" w:sz="0" w:space="0" w:color="auto"/>
                    <w:bottom w:val="none" w:sz="0" w:space="0" w:color="auto"/>
                    <w:right w:val="none" w:sz="0" w:space="0" w:color="auto"/>
                  </w:divBdr>
                  <w:divsChild>
                    <w:div w:id="1133450526">
                      <w:marLeft w:val="0"/>
                      <w:marRight w:val="5844"/>
                      <w:marTop w:val="0"/>
                      <w:marBottom w:val="0"/>
                      <w:divBdr>
                        <w:top w:val="none" w:sz="0" w:space="0" w:color="auto"/>
                        <w:left w:val="none" w:sz="0" w:space="0" w:color="auto"/>
                        <w:bottom w:val="none" w:sz="0" w:space="0" w:color="auto"/>
                        <w:right w:val="none" w:sz="0" w:space="0" w:color="auto"/>
                      </w:divBdr>
                      <w:divsChild>
                        <w:div w:id="1208449464">
                          <w:marLeft w:val="0"/>
                          <w:marRight w:val="0"/>
                          <w:marTop w:val="0"/>
                          <w:marBottom w:val="0"/>
                          <w:divBdr>
                            <w:top w:val="none" w:sz="0" w:space="0" w:color="auto"/>
                            <w:left w:val="none" w:sz="0" w:space="0" w:color="auto"/>
                            <w:bottom w:val="none" w:sz="0" w:space="0" w:color="auto"/>
                            <w:right w:val="none" w:sz="0" w:space="0" w:color="auto"/>
                          </w:divBdr>
                          <w:divsChild>
                            <w:div w:id="1579485460">
                              <w:marLeft w:val="0"/>
                              <w:marRight w:val="0"/>
                              <w:marTop w:val="120"/>
                              <w:marBottom w:val="360"/>
                              <w:divBdr>
                                <w:top w:val="none" w:sz="0" w:space="0" w:color="auto"/>
                                <w:left w:val="none" w:sz="0" w:space="0" w:color="auto"/>
                                <w:bottom w:val="none" w:sz="0" w:space="0" w:color="auto"/>
                                <w:right w:val="none" w:sz="0" w:space="0" w:color="auto"/>
                              </w:divBdr>
                              <w:divsChild>
                                <w:div w:id="458954336">
                                  <w:marLeft w:val="0"/>
                                  <w:marRight w:val="0"/>
                                  <w:marTop w:val="0"/>
                                  <w:marBottom w:val="0"/>
                                  <w:divBdr>
                                    <w:top w:val="none" w:sz="0" w:space="0" w:color="auto"/>
                                    <w:left w:val="none" w:sz="0" w:space="0" w:color="auto"/>
                                    <w:bottom w:val="none" w:sz="0" w:space="0" w:color="auto"/>
                                    <w:right w:val="none" w:sz="0" w:space="0" w:color="auto"/>
                                  </w:divBdr>
                                </w:div>
                                <w:div w:id="2110077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00107522">
      <w:bodyDiv w:val="1"/>
      <w:marLeft w:val="0"/>
      <w:marRight w:val="0"/>
      <w:marTop w:val="0"/>
      <w:marBottom w:val="0"/>
      <w:divBdr>
        <w:top w:val="none" w:sz="0" w:space="0" w:color="auto"/>
        <w:left w:val="none" w:sz="0" w:space="0" w:color="auto"/>
        <w:bottom w:val="none" w:sz="0" w:space="0" w:color="auto"/>
        <w:right w:val="none" w:sz="0" w:space="0" w:color="auto"/>
      </w:divBdr>
      <w:divsChild>
        <w:div w:id="483358834">
          <w:marLeft w:val="0"/>
          <w:marRight w:val="0"/>
          <w:marTop w:val="0"/>
          <w:marBottom w:val="0"/>
          <w:divBdr>
            <w:top w:val="none" w:sz="0" w:space="0" w:color="auto"/>
            <w:left w:val="none" w:sz="0" w:space="0" w:color="auto"/>
            <w:bottom w:val="none" w:sz="0" w:space="0" w:color="auto"/>
            <w:right w:val="none" w:sz="0" w:space="0" w:color="auto"/>
          </w:divBdr>
          <w:divsChild>
            <w:div w:id="905067738">
              <w:marLeft w:val="0"/>
              <w:marRight w:val="0"/>
              <w:marTop w:val="0"/>
              <w:marBottom w:val="0"/>
              <w:divBdr>
                <w:top w:val="none" w:sz="0" w:space="0" w:color="auto"/>
                <w:left w:val="none" w:sz="0" w:space="0" w:color="auto"/>
                <w:bottom w:val="none" w:sz="0" w:space="0" w:color="auto"/>
                <w:right w:val="none" w:sz="0" w:space="0" w:color="auto"/>
              </w:divBdr>
              <w:divsChild>
                <w:div w:id="228852721">
                  <w:marLeft w:val="0"/>
                  <w:marRight w:val="-6084"/>
                  <w:marTop w:val="0"/>
                  <w:marBottom w:val="0"/>
                  <w:divBdr>
                    <w:top w:val="none" w:sz="0" w:space="0" w:color="auto"/>
                    <w:left w:val="none" w:sz="0" w:space="0" w:color="auto"/>
                    <w:bottom w:val="none" w:sz="0" w:space="0" w:color="auto"/>
                    <w:right w:val="none" w:sz="0" w:space="0" w:color="auto"/>
                  </w:divBdr>
                  <w:divsChild>
                    <w:div w:id="1418097018">
                      <w:marLeft w:val="0"/>
                      <w:marRight w:val="5604"/>
                      <w:marTop w:val="0"/>
                      <w:marBottom w:val="0"/>
                      <w:divBdr>
                        <w:top w:val="none" w:sz="0" w:space="0" w:color="auto"/>
                        <w:left w:val="none" w:sz="0" w:space="0" w:color="auto"/>
                        <w:bottom w:val="none" w:sz="0" w:space="0" w:color="auto"/>
                        <w:right w:val="none" w:sz="0" w:space="0" w:color="auto"/>
                      </w:divBdr>
                      <w:divsChild>
                        <w:div w:id="1385250295">
                          <w:marLeft w:val="0"/>
                          <w:marRight w:val="0"/>
                          <w:marTop w:val="0"/>
                          <w:marBottom w:val="0"/>
                          <w:divBdr>
                            <w:top w:val="none" w:sz="0" w:space="0" w:color="auto"/>
                            <w:left w:val="none" w:sz="0" w:space="0" w:color="auto"/>
                            <w:bottom w:val="none" w:sz="0" w:space="0" w:color="auto"/>
                            <w:right w:val="none" w:sz="0" w:space="0" w:color="auto"/>
                          </w:divBdr>
                          <w:divsChild>
                            <w:div w:id="1630476959">
                              <w:marLeft w:val="0"/>
                              <w:marRight w:val="0"/>
                              <w:marTop w:val="120"/>
                              <w:marBottom w:val="3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97663911">
      <w:bodyDiv w:val="1"/>
      <w:marLeft w:val="0"/>
      <w:marRight w:val="0"/>
      <w:marTop w:val="0"/>
      <w:marBottom w:val="0"/>
      <w:divBdr>
        <w:top w:val="none" w:sz="0" w:space="0" w:color="auto"/>
        <w:left w:val="none" w:sz="0" w:space="0" w:color="auto"/>
        <w:bottom w:val="none" w:sz="0" w:space="0" w:color="auto"/>
        <w:right w:val="none" w:sz="0" w:space="0" w:color="auto"/>
      </w:divBdr>
      <w:divsChild>
        <w:div w:id="898974027">
          <w:marLeft w:val="0"/>
          <w:marRight w:val="0"/>
          <w:marTop w:val="34"/>
          <w:marBottom w:val="34"/>
          <w:divBdr>
            <w:top w:val="none" w:sz="0" w:space="0" w:color="auto"/>
            <w:left w:val="none" w:sz="0" w:space="0" w:color="auto"/>
            <w:bottom w:val="none" w:sz="0" w:space="0" w:color="auto"/>
            <w:right w:val="none" w:sz="0" w:space="0" w:color="auto"/>
          </w:divBdr>
        </w:div>
      </w:divsChild>
    </w:div>
    <w:div w:id="2137213473">
      <w:bodyDiv w:val="1"/>
      <w:marLeft w:val="0"/>
      <w:marRight w:val="0"/>
      <w:marTop w:val="0"/>
      <w:marBottom w:val="0"/>
      <w:divBdr>
        <w:top w:val="none" w:sz="0" w:space="0" w:color="auto"/>
        <w:left w:val="none" w:sz="0" w:space="0" w:color="auto"/>
        <w:bottom w:val="none" w:sz="0" w:space="0" w:color="auto"/>
        <w:right w:val="none" w:sz="0" w:space="0" w:color="auto"/>
      </w:divBdr>
    </w:div>
    <w:div w:id="2142190483">
      <w:bodyDiv w:val="1"/>
      <w:marLeft w:val="0"/>
      <w:marRight w:val="0"/>
      <w:marTop w:val="0"/>
      <w:marBottom w:val="0"/>
      <w:divBdr>
        <w:top w:val="none" w:sz="0" w:space="0" w:color="auto"/>
        <w:left w:val="none" w:sz="0" w:space="0" w:color="auto"/>
        <w:bottom w:val="none" w:sz="0" w:space="0" w:color="auto"/>
        <w:right w:val="none" w:sz="0" w:space="0" w:color="auto"/>
      </w:divBdr>
      <w:divsChild>
        <w:div w:id="1111557767">
          <w:marLeft w:val="0"/>
          <w:marRight w:val="0"/>
          <w:marTop w:val="34"/>
          <w:marBottom w:val="34"/>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microsoft.com/office/2011/relationships/people" Target="peop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ANUAL96.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BC9C28-0525-4D80-A42D-9362A601BE72}">
  <ds:schemaRefs>
    <ds:schemaRef ds:uri="http://schemas.openxmlformats.org/officeDocument/2006/bibliography"/>
  </ds:schemaRefs>
</ds:datastoreItem>
</file>

<file path=customXml/itemProps2.xml><?xml version="1.0" encoding="utf-8"?>
<ds:datastoreItem xmlns:ds="http://schemas.openxmlformats.org/officeDocument/2006/customXml" ds:itemID="{4C5ADCFA-67B1-428C-888F-97489CE16E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MANUAL96</Template>
  <TotalTime>80</TotalTime>
  <Pages>21</Pages>
  <Words>14583</Words>
  <Characters>83125</Characters>
  <Application>Microsoft Office Word</Application>
  <DocSecurity>0</DocSecurity>
  <Lines>692</Lines>
  <Paragraphs>195</Paragraphs>
  <ScaleCrop>false</ScaleCrop>
  <HeadingPairs>
    <vt:vector size="6" baseType="variant">
      <vt:variant>
        <vt:lpstr>Title</vt:lpstr>
      </vt:variant>
      <vt:variant>
        <vt:i4>1</vt:i4>
      </vt:variant>
      <vt:variant>
        <vt:lpstr>Titre</vt:lpstr>
      </vt:variant>
      <vt:variant>
        <vt:i4>1</vt:i4>
      </vt:variant>
      <vt:variant>
        <vt:lpstr>Rubrik</vt:lpstr>
      </vt:variant>
      <vt:variant>
        <vt:i4>1</vt:i4>
      </vt:variant>
    </vt:vector>
  </HeadingPairs>
  <TitlesOfParts>
    <vt:vector size="3" baseType="lpstr">
      <vt:lpstr>Biotechnology in the diagnosis of infectious diseases</vt:lpstr>
      <vt:lpstr>Biotechnology in the diagnosis of infectious diseases</vt:lpstr>
      <vt:lpstr>Biotechnology in the diagnosis of infectious diseases</vt:lpstr>
    </vt:vector>
  </TitlesOfParts>
  <Company>IAEA</Company>
  <LinksUpToDate>false</LinksUpToDate>
  <CharactersWithSpaces>97513</CharactersWithSpaces>
  <SharedDoc>false</SharedDoc>
  <HLinks>
    <vt:vector size="6" baseType="variant">
      <vt:variant>
        <vt:i4>2752601</vt:i4>
      </vt:variant>
      <vt:variant>
        <vt:i4>0</vt:i4>
      </vt:variant>
      <vt:variant>
        <vt:i4>0</vt:i4>
      </vt:variant>
      <vt:variant>
        <vt:i4>5</vt:i4>
      </vt:variant>
      <vt:variant>
        <vt:lpwstr>http://ec.europa.eu/food/fs/sc/scah/out59_en.pdf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Biotechnology in the diagnosis of infectious diseases</dc:title>
  <dc:subject>arial/trait</dc:subject>
  <dc:creator>sara</dc:creator>
  <cp:lastModifiedBy>Pavade Gounalan</cp:lastModifiedBy>
  <cp:revision>12</cp:revision>
  <cp:lastPrinted>2018-08-28T12:03:00Z</cp:lastPrinted>
  <dcterms:created xsi:type="dcterms:W3CDTF">2020-03-17T14:16:00Z</dcterms:created>
  <dcterms:modified xsi:type="dcterms:W3CDTF">2020-03-27T10:30:00Z</dcterms:modified>
</cp:coreProperties>
</file>